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A3339" w14:textId="77777777" w:rsidR="00E50D77" w:rsidRPr="009D6072" w:rsidRDefault="00E50D77">
      <w:pPr>
        <w:spacing w:line="200" w:lineRule="exact"/>
        <w:rPr>
          <w:rFonts w:ascii="Trebuchet MS" w:hAnsi="Trebuchet MS"/>
          <w:sz w:val="22"/>
          <w:szCs w:val="24"/>
          <w:lang w:val="ro-RO"/>
        </w:rPr>
      </w:pPr>
    </w:p>
    <w:p w14:paraId="5B9BB9CB" w14:textId="77777777" w:rsidR="00E50D77" w:rsidRPr="009D6072" w:rsidRDefault="00E50D77">
      <w:pPr>
        <w:spacing w:line="200" w:lineRule="exact"/>
        <w:rPr>
          <w:rFonts w:ascii="Trebuchet MS" w:hAnsi="Trebuchet MS"/>
          <w:sz w:val="22"/>
          <w:szCs w:val="24"/>
          <w:lang w:val="ro-RO"/>
        </w:rPr>
      </w:pPr>
    </w:p>
    <w:p w14:paraId="52F83265" w14:textId="0426AFF4" w:rsidR="00930241" w:rsidRPr="009D6072" w:rsidRDefault="007522C9" w:rsidP="00930241">
      <w:pPr>
        <w:jc w:val="right"/>
        <w:rPr>
          <w:rFonts w:ascii="Trebuchet MS" w:eastAsia="Calibri" w:hAnsi="Trebuchet MS"/>
          <w:i/>
          <w:sz w:val="22"/>
          <w:szCs w:val="24"/>
          <w:lang w:val="ro-RO"/>
        </w:rPr>
      </w:pPr>
      <w:r w:rsidRPr="009D6072">
        <w:rPr>
          <w:rFonts w:ascii="Trebuchet MS" w:eastAsia="Calibri" w:hAnsi="Trebuchet MS"/>
          <w:b/>
          <w:sz w:val="22"/>
          <w:szCs w:val="24"/>
          <w:lang w:val="ro-RO"/>
        </w:rPr>
        <w:t>A</w:t>
      </w:r>
      <w:r w:rsidRPr="009D6072">
        <w:rPr>
          <w:rFonts w:ascii="Trebuchet MS" w:eastAsia="Calibri" w:hAnsi="Trebuchet MS"/>
          <w:b/>
          <w:spacing w:val="-1"/>
          <w:sz w:val="22"/>
          <w:szCs w:val="24"/>
          <w:lang w:val="ro-RO"/>
        </w:rPr>
        <w:t>N</w:t>
      </w:r>
      <w:r w:rsidRPr="009D6072">
        <w:rPr>
          <w:rFonts w:ascii="Trebuchet MS" w:eastAsia="Calibri" w:hAnsi="Trebuchet MS"/>
          <w:b/>
          <w:sz w:val="22"/>
          <w:szCs w:val="24"/>
          <w:lang w:val="ro-RO"/>
        </w:rPr>
        <w:t>E</w:t>
      </w:r>
      <w:r w:rsidRPr="009D6072">
        <w:rPr>
          <w:rFonts w:ascii="Trebuchet MS" w:eastAsia="Calibri" w:hAnsi="Trebuchet MS"/>
          <w:b/>
          <w:spacing w:val="-1"/>
          <w:sz w:val="22"/>
          <w:szCs w:val="24"/>
          <w:lang w:val="ro-RO"/>
        </w:rPr>
        <w:t>X</w:t>
      </w:r>
      <w:r w:rsidRPr="009D6072">
        <w:rPr>
          <w:rFonts w:ascii="Trebuchet MS" w:eastAsia="Calibri" w:hAnsi="Trebuchet MS"/>
          <w:b/>
          <w:sz w:val="22"/>
          <w:szCs w:val="24"/>
          <w:lang w:val="ro-RO"/>
        </w:rPr>
        <w:t>A</w:t>
      </w:r>
      <w:r w:rsidR="009D6072">
        <w:rPr>
          <w:rFonts w:ascii="Trebuchet MS" w:eastAsia="Calibri" w:hAnsi="Trebuchet MS"/>
          <w:b/>
          <w:sz w:val="22"/>
          <w:szCs w:val="24"/>
          <w:lang w:val="ro-RO"/>
        </w:rPr>
        <w:t xml:space="preserve"> </w:t>
      </w:r>
      <w:r w:rsidR="00FA288C">
        <w:rPr>
          <w:rFonts w:ascii="Trebuchet MS" w:eastAsia="Calibri" w:hAnsi="Trebuchet MS"/>
          <w:b/>
          <w:sz w:val="22"/>
          <w:szCs w:val="24"/>
          <w:lang w:val="ro-RO"/>
        </w:rPr>
        <w:t>4</w:t>
      </w:r>
      <w:r w:rsidRPr="009D6072">
        <w:rPr>
          <w:rFonts w:ascii="Trebuchet MS" w:eastAsia="Calibri" w:hAnsi="Trebuchet MS"/>
          <w:b/>
          <w:sz w:val="22"/>
          <w:szCs w:val="24"/>
          <w:lang w:val="ro-RO"/>
        </w:rPr>
        <w:t xml:space="preserve">  </w:t>
      </w:r>
    </w:p>
    <w:p w14:paraId="16B22EB4" w14:textId="77777777" w:rsidR="00930241" w:rsidRPr="009D6072" w:rsidRDefault="00930241" w:rsidP="00930241">
      <w:pPr>
        <w:jc w:val="right"/>
        <w:rPr>
          <w:rFonts w:ascii="Trebuchet MS" w:hAnsi="Trebuchet MS"/>
          <w:b/>
          <w:sz w:val="22"/>
          <w:szCs w:val="24"/>
          <w:lang w:val="ro-RO"/>
        </w:rPr>
      </w:pPr>
      <w:r w:rsidRPr="009D6072">
        <w:rPr>
          <w:rFonts w:ascii="Trebuchet MS" w:eastAsia="Calibri" w:hAnsi="Trebuchet MS"/>
          <w:i/>
          <w:sz w:val="22"/>
          <w:szCs w:val="24"/>
          <w:lang w:val="ro-RO"/>
        </w:rPr>
        <w:t xml:space="preserve"> </w:t>
      </w:r>
    </w:p>
    <w:p w14:paraId="4CB6615E" w14:textId="77777777" w:rsidR="00E50D77" w:rsidRPr="009D6072" w:rsidRDefault="00E50D77">
      <w:pPr>
        <w:spacing w:line="200" w:lineRule="exact"/>
        <w:rPr>
          <w:rFonts w:ascii="Trebuchet MS" w:hAnsi="Trebuchet MS"/>
          <w:sz w:val="22"/>
          <w:szCs w:val="24"/>
          <w:lang w:val="ro-RO"/>
        </w:rPr>
      </w:pPr>
    </w:p>
    <w:p w14:paraId="0BC232E9" w14:textId="77777777" w:rsidR="00E50D77" w:rsidRPr="009D6072" w:rsidRDefault="00E50D77">
      <w:pPr>
        <w:spacing w:line="200" w:lineRule="exact"/>
        <w:rPr>
          <w:rFonts w:ascii="Trebuchet MS" w:hAnsi="Trebuchet MS"/>
          <w:sz w:val="22"/>
          <w:szCs w:val="24"/>
          <w:lang w:val="ro-RO"/>
        </w:rPr>
      </w:pPr>
    </w:p>
    <w:p w14:paraId="7B75B30B" w14:textId="77777777" w:rsidR="00E50D77" w:rsidRPr="009D6072" w:rsidRDefault="00E50D77">
      <w:pPr>
        <w:spacing w:line="200" w:lineRule="exact"/>
        <w:rPr>
          <w:rFonts w:ascii="Trebuchet MS" w:hAnsi="Trebuchet MS"/>
          <w:sz w:val="22"/>
          <w:szCs w:val="24"/>
          <w:lang w:val="ro-RO"/>
        </w:rPr>
      </w:pPr>
    </w:p>
    <w:p w14:paraId="6D629E4A" w14:textId="77777777" w:rsidR="00E50D77" w:rsidRPr="009D6072" w:rsidRDefault="00E50D77">
      <w:pPr>
        <w:spacing w:line="200" w:lineRule="exact"/>
        <w:rPr>
          <w:rFonts w:ascii="Trebuchet MS" w:hAnsi="Trebuchet MS"/>
          <w:sz w:val="22"/>
          <w:szCs w:val="24"/>
          <w:lang w:val="ro-RO"/>
        </w:rPr>
      </w:pPr>
    </w:p>
    <w:p w14:paraId="15E19B64" w14:textId="30242E55" w:rsidR="00D17DB8" w:rsidRPr="009D6072" w:rsidRDefault="00BF4880" w:rsidP="00D6797E">
      <w:pPr>
        <w:spacing w:before="29" w:line="240" w:lineRule="exact"/>
        <w:ind w:right="18"/>
        <w:jc w:val="center"/>
        <w:rPr>
          <w:rFonts w:ascii="Trebuchet MS" w:eastAsia="Arial" w:hAnsi="Trebuchet MS"/>
          <w:b/>
          <w:i/>
          <w:iCs/>
          <w:position w:val="-1"/>
          <w:sz w:val="24"/>
          <w:szCs w:val="28"/>
          <w:lang w:val="ro-RO"/>
        </w:rPr>
      </w:pPr>
      <w:r w:rsidRPr="009D6072">
        <w:rPr>
          <w:rFonts w:ascii="Trebuchet MS" w:eastAsia="Arial" w:hAnsi="Trebuchet MS"/>
          <w:b/>
          <w:i/>
          <w:iCs/>
          <w:spacing w:val="-1"/>
          <w:position w:val="-1"/>
          <w:sz w:val="24"/>
          <w:szCs w:val="28"/>
          <w:lang w:val="ro-RO"/>
        </w:rPr>
        <w:t>C</w:t>
      </w:r>
      <w:r w:rsidRPr="009D6072">
        <w:rPr>
          <w:rFonts w:ascii="Trebuchet MS" w:eastAsia="Arial" w:hAnsi="Trebuchet MS"/>
          <w:b/>
          <w:i/>
          <w:iCs/>
          <w:spacing w:val="1"/>
          <w:position w:val="-1"/>
          <w:sz w:val="24"/>
          <w:szCs w:val="28"/>
          <w:lang w:val="ro-RO"/>
        </w:rPr>
        <w:t>O</w:t>
      </w:r>
      <w:r w:rsidRPr="009D6072">
        <w:rPr>
          <w:rFonts w:ascii="Trebuchet MS" w:eastAsia="Arial" w:hAnsi="Trebuchet MS"/>
          <w:b/>
          <w:i/>
          <w:iCs/>
          <w:spacing w:val="-1"/>
          <w:position w:val="-1"/>
          <w:sz w:val="24"/>
          <w:szCs w:val="28"/>
          <w:lang w:val="ro-RO"/>
        </w:rPr>
        <w:t>N</w:t>
      </w:r>
      <w:r w:rsidRPr="009D6072">
        <w:rPr>
          <w:rFonts w:ascii="Trebuchet MS" w:eastAsia="Arial" w:hAnsi="Trebuchet MS"/>
          <w:b/>
          <w:i/>
          <w:iCs/>
          <w:spacing w:val="-3"/>
          <w:position w:val="-1"/>
          <w:sz w:val="24"/>
          <w:szCs w:val="28"/>
          <w:lang w:val="ro-RO"/>
        </w:rPr>
        <w:t>T</w:t>
      </w:r>
      <w:r w:rsidRPr="009D6072">
        <w:rPr>
          <w:rFonts w:ascii="Trebuchet MS" w:eastAsia="Arial" w:hAnsi="Trebuchet MS"/>
          <w:b/>
          <w:i/>
          <w:iCs/>
          <w:spacing w:val="4"/>
          <w:position w:val="-1"/>
          <w:sz w:val="24"/>
          <w:szCs w:val="28"/>
          <w:lang w:val="ro-RO"/>
        </w:rPr>
        <w:t>R</w:t>
      </w:r>
      <w:r w:rsidRPr="009D6072">
        <w:rPr>
          <w:rFonts w:ascii="Trebuchet MS" w:eastAsia="Arial" w:hAnsi="Trebuchet MS"/>
          <w:b/>
          <w:i/>
          <w:iCs/>
          <w:spacing w:val="-6"/>
          <w:position w:val="-1"/>
          <w:sz w:val="24"/>
          <w:szCs w:val="28"/>
          <w:lang w:val="ro-RO"/>
        </w:rPr>
        <w:t>A</w:t>
      </w:r>
      <w:r w:rsidRPr="009D6072">
        <w:rPr>
          <w:rFonts w:ascii="Trebuchet MS" w:eastAsia="Arial" w:hAnsi="Trebuchet MS"/>
          <w:b/>
          <w:i/>
          <w:iCs/>
          <w:spacing w:val="1"/>
          <w:position w:val="-1"/>
          <w:sz w:val="24"/>
          <w:szCs w:val="28"/>
          <w:lang w:val="ro-RO"/>
        </w:rPr>
        <w:t>C</w:t>
      </w:r>
      <w:r w:rsidRPr="009D6072">
        <w:rPr>
          <w:rFonts w:ascii="Trebuchet MS" w:eastAsia="Arial" w:hAnsi="Trebuchet MS"/>
          <w:b/>
          <w:i/>
          <w:iCs/>
          <w:position w:val="-1"/>
          <w:sz w:val="24"/>
          <w:szCs w:val="28"/>
          <w:lang w:val="ro-RO"/>
        </w:rPr>
        <w:t>T</w:t>
      </w:r>
      <w:r w:rsidR="00211475" w:rsidRPr="009D6072">
        <w:rPr>
          <w:rFonts w:ascii="Trebuchet MS" w:eastAsia="Arial" w:hAnsi="Trebuchet MS"/>
          <w:b/>
          <w:i/>
          <w:iCs/>
          <w:position w:val="-1"/>
          <w:sz w:val="24"/>
          <w:szCs w:val="28"/>
          <w:lang w:val="ro-RO"/>
        </w:rPr>
        <w:t xml:space="preserve"> </w:t>
      </w:r>
      <w:r w:rsidR="00594E39" w:rsidRPr="009D6072">
        <w:rPr>
          <w:rFonts w:ascii="Trebuchet MS" w:eastAsia="Arial" w:hAnsi="Trebuchet MS"/>
          <w:b/>
          <w:i/>
          <w:iCs/>
          <w:position w:val="-1"/>
          <w:sz w:val="24"/>
          <w:szCs w:val="28"/>
          <w:lang w:val="ro-RO"/>
        </w:rPr>
        <w:t>DE FINANȚAR</w:t>
      </w:r>
      <w:r w:rsidR="002C76EC" w:rsidRPr="009D6072">
        <w:rPr>
          <w:rFonts w:ascii="Trebuchet MS" w:eastAsia="Arial" w:hAnsi="Trebuchet MS"/>
          <w:b/>
          <w:i/>
          <w:iCs/>
          <w:position w:val="-1"/>
          <w:sz w:val="24"/>
          <w:szCs w:val="28"/>
          <w:lang w:val="ro-RO"/>
        </w:rPr>
        <w:t>E</w:t>
      </w:r>
    </w:p>
    <w:p w14:paraId="225831B4" w14:textId="08684DA8" w:rsidR="00AE7787" w:rsidRPr="009D6072" w:rsidRDefault="00AE7787" w:rsidP="00AE7787">
      <w:pPr>
        <w:spacing w:before="29" w:line="240" w:lineRule="exact"/>
        <w:ind w:right="3151"/>
        <w:rPr>
          <w:rFonts w:ascii="Trebuchet MS" w:eastAsia="Arial" w:hAnsi="Trebuchet MS"/>
          <w:b/>
          <w:i/>
          <w:iCs/>
          <w:position w:val="-1"/>
          <w:sz w:val="24"/>
          <w:szCs w:val="28"/>
          <w:lang w:val="ro-RO"/>
        </w:rPr>
      </w:pPr>
    </w:p>
    <w:p w14:paraId="428B35D2" w14:textId="10764D28" w:rsidR="00E50D77" w:rsidRPr="009D6072" w:rsidRDefault="00E50D77">
      <w:pPr>
        <w:spacing w:line="200" w:lineRule="exact"/>
        <w:rPr>
          <w:rFonts w:ascii="Trebuchet MS" w:hAnsi="Trebuchet MS"/>
          <w:sz w:val="22"/>
          <w:szCs w:val="24"/>
          <w:lang w:val="ro-RO"/>
        </w:rPr>
      </w:pPr>
    </w:p>
    <w:p w14:paraId="69DF93B7" w14:textId="77777777" w:rsidR="009B42F7" w:rsidRPr="009D6072" w:rsidRDefault="009B42F7" w:rsidP="0069211A">
      <w:pPr>
        <w:spacing w:before="2" w:line="240" w:lineRule="exact"/>
        <w:ind w:left="118" w:right="75"/>
        <w:jc w:val="both"/>
        <w:rPr>
          <w:rFonts w:ascii="Trebuchet MS" w:eastAsia="Arial" w:hAnsi="Trebuchet MS"/>
          <w:b/>
          <w:sz w:val="22"/>
          <w:szCs w:val="24"/>
          <w:lang w:val="ro-RO"/>
        </w:rPr>
      </w:pPr>
    </w:p>
    <w:p w14:paraId="790FBFCF" w14:textId="49D34474" w:rsidR="0069211A" w:rsidRPr="009D6072" w:rsidRDefault="004157FC" w:rsidP="002C3F0F">
      <w:pPr>
        <w:spacing w:before="2" w:line="240" w:lineRule="exact"/>
        <w:ind w:right="75"/>
        <w:jc w:val="both"/>
        <w:rPr>
          <w:rFonts w:ascii="Trebuchet MS" w:eastAsia="Arial" w:hAnsi="Trebuchet MS"/>
          <w:b/>
          <w:sz w:val="22"/>
          <w:szCs w:val="24"/>
          <w:lang w:val="ro-RO"/>
        </w:rPr>
      </w:pPr>
      <w:r w:rsidRPr="009D6072">
        <w:rPr>
          <w:rFonts w:ascii="Trebuchet MS" w:eastAsia="Arial" w:hAnsi="Trebuchet MS"/>
          <w:b/>
          <w:sz w:val="22"/>
          <w:szCs w:val="24"/>
          <w:lang w:val="ro-RO"/>
        </w:rPr>
        <w:t>I</w:t>
      </w:r>
      <w:r w:rsidR="0069211A" w:rsidRPr="009D6072">
        <w:rPr>
          <w:rFonts w:ascii="Trebuchet MS" w:eastAsia="Arial" w:hAnsi="Trebuchet MS"/>
          <w:b/>
          <w:sz w:val="22"/>
          <w:szCs w:val="24"/>
          <w:lang w:val="ro-RO"/>
        </w:rPr>
        <w:t xml:space="preserve">. Părţile  </w:t>
      </w:r>
    </w:p>
    <w:p w14:paraId="6C3E5212" w14:textId="77777777" w:rsidR="0069211A" w:rsidRPr="009D6072" w:rsidRDefault="0069211A" w:rsidP="002C3F0F">
      <w:pPr>
        <w:spacing w:before="2" w:line="276" w:lineRule="auto"/>
        <w:ind w:right="75"/>
        <w:jc w:val="both"/>
        <w:rPr>
          <w:rFonts w:ascii="Trebuchet MS" w:eastAsia="Arial" w:hAnsi="Trebuchet MS"/>
          <w:b/>
          <w:sz w:val="22"/>
          <w:szCs w:val="24"/>
          <w:lang w:val="ro-RO"/>
        </w:rPr>
      </w:pPr>
    </w:p>
    <w:p w14:paraId="26A07C17" w14:textId="0B419401" w:rsidR="002C3F0F" w:rsidRPr="009D6072" w:rsidRDefault="00BD1C56" w:rsidP="002C3F0F">
      <w:pPr>
        <w:ind w:right="77"/>
        <w:jc w:val="both"/>
        <w:rPr>
          <w:rFonts w:ascii="Trebuchet MS" w:eastAsia="Arial" w:hAnsi="Trebuchet MS"/>
          <w:b/>
          <w:spacing w:val="3"/>
          <w:sz w:val="22"/>
          <w:szCs w:val="24"/>
          <w:lang w:val="ro-RO"/>
        </w:rPr>
      </w:pP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P</w:t>
      </w:r>
      <w:r w:rsidRPr="009D6072">
        <w:rPr>
          <w:rFonts w:ascii="Trebuchet MS" w:eastAsia="Arial" w:hAnsi="Trebuchet MS"/>
          <w:b/>
          <w:sz w:val="22"/>
          <w:szCs w:val="24"/>
          <w:lang w:val="ro-RO"/>
        </w:rPr>
        <w:t>ersoana</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ur</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ă</w:t>
      </w:r>
      <w:r w:rsidRPr="009D6072">
        <w:rPr>
          <w:rFonts w:ascii="Trebuchet MS" w:eastAsia="Arial" w:hAnsi="Trebuchet MS"/>
          <w:b/>
          <w:sz w:val="22"/>
          <w:szCs w:val="24"/>
          <w:lang w:val="ro-RO"/>
        </w:rPr>
        <w:t>]</w:t>
      </w:r>
      <w:r w:rsidRPr="009D6072">
        <w:rPr>
          <w:rFonts w:ascii="Trebuchet MS" w:eastAsia="Arial" w:hAnsi="Trebuchet MS"/>
          <w:b/>
          <w:spacing w:val="3"/>
          <w:sz w:val="22"/>
          <w:szCs w:val="24"/>
          <w:lang w:val="ro-RO"/>
        </w:rPr>
        <w:t xml:space="preserve"> </w:t>
      </w:r>
      <w:r w:rsidR="002C3F0F" w:rsidRPr="009D6072">
        <w:rPr>
          <w:rFonts w:ascii="Trebuchet MS" w:eastAsia="Arial" w:hAnsi="Trebuchet MS"/>
          <w:b/>
          <w:spacing w:val="3"/>
          <w:sz w:val="22"/>
          <w:szCs w:val="24"/>
          <w:lang w:val="ro-RO"/>
        </w:rPr>
        <w:t xml:space="preserve">.................................... în calitate de </w:t>
      </w:r>
      <w:r w:rsidR="002C3F0F" w:rsidRPr="009D6072">
        <w:rPr>
          <w:rFonts w:ascii="Trebuchet MS" w:eastAsia="Arial" w:hAnsi="Trebuchet MS"/>
          <w:b/>
          <w:spacing w:val="3"/>
          <w:sz w:val="22"/>
          <w:szCs w:val="24"/>
          <w:highlight w:val="lightGray"/>
          <w:lang w:val="ro-RO"/>
        </w:rPr>
        <w:t>Autoritate de Management</w:t>
      </w:r>
      <w:r w:rsidR="00281154" w:rsidRPr="009D6072">
        <w:rPr>
          <w:rFonts w:ascii="Trebuchet MS" w:eastAsia="Arial" w:hAnsi="Trebuchet MS"/>
          <w:b/>
          <w:spacing w:val="3"/>
          <w:sz w:val="22"/>
          <w:szCs w:val="24"/>
          <w:highlight w:val="lightGray"/>
          <w:lang w:val="ro-RO"/>
        </w:rPr>
        <w:t xml:space="preserve">/Organism </w:t>
      </w:r>
      <w:r w:rsidR="00594E39" w:rsidRPr="009D6072">
        <w:rPr>
          <w:rFonts w:ascii="Trebuchet MS" w:eastAsia="Arial" w:hAnsi="Trebuchet MS"/>
          <w:b/>
          <w:spacing w:val="3"/>
          <w:sz w:val="22"/>
          <w:szCs w:val="24"/>
          <w:highlight w:val="lightGray"/>
          <w:lang w:val="ro-RO"/>
        </w:rPr>
        <w:t>Intermediar</w:t>
      </w:r>
      <w:r w:rsidR="00594E39" w:rsidRPr="009D6072">
        <w:rPr>
          <w:rFonts w:ascii="Trebuchet MS" w:eastAsia="Arial" w:hAnsi="Trebuchet MS"/>
          <w:b/>
          <w:spacing w:val="3"/>
          <w:sz w:val="22"/>
          <w:szCs w:val="24"/>
          <w:lang w:val="ro-RO"/>
        </w:rPr>
        <w:t xml:space="preserve"> </w:t>
      </w:r>
      <w:r w:rsidR="002C3F0F" w:rsidRPr="009D6072">
        <w:rPr>
          <w:rFonts w:ascii="Trebuchet MS" w:eastAsia="Arial" w:hAnsi="Trebuchet MS"/>
          <w:bCs/>
          <w:spacing w:val="3"/>
          <w:sz w:val="22"/>
          <w:szCs w:val="24"/>
          <w:lang w:val="ro-RO"/>
        </w:rPr>
        <w:t xml:space="preserve">pentru Programul .............................., cu   sediul   în   str.   ……………………….…………..,   nr.   ……..,   localitatea ………………………….………,  județul  …………………….……..,  România,  cod  postal ………...,     telefon:     …….…………….,     fax:     …….………..,     poștă     electronică: ……………………………..……,  cod  fiscal  ……………….,  reprezentat </w:t>
      </w:r>
      <w:r w:rsidR="003D3117" w:rsidRPr="009D6072">
        <w:rPr>
          <w:rFonts w:ascii="Trebuchet MS" w:eastAsia="Arial" w:hAnsi="Trebuchet MS"/>
          <w:bCs/>
          <w:spacing w:val="3"/>
          <w:sz w:val="22"/>
          <w:szCs w:val="24"/>
          <w:lang w:val="ro-RO"/>
        </w:rPr>
        <w:t>legal</w:t>
      </w:r>
      <w:r w:rsidR="002C3F0F" w:rsidRPr="009D6072">
        <w:rPr>
          <w:rFonts w:ascii="Trebuchet MS" w:eastAsia="Arial" w:hAnsi="Trebuchet MS"/>
          <w:bCs/>
          <w:spacing w:val="3"/>
          <w:sz w:val="22"/>
          <w:szCs w:val="24"/>
          <w:lang w:val="ro-RO"/>
        </w:rPr>
        <w:t xml:space="preserve"> prin  (persoana fizică, nume, prenume, funcția deținută) ………………………………………….…………., </w:t>
      </w:r>
      <w:r w:rsidR="002C3F0F" w:rsidRPr="009D6072">
        <w:rPr>
          <w:rFonts w:ascii="Trebuchet MS" w:eastAsia="Arial" w:hAnsi="Trebuchet MS"/>
          <w:b/>
          <w:spacing w:val="3"/>
          <w:sz w:val="22"/>
          <w:szCs w:val="24"/>
          <w:lang w:val="ro-RO"/>
        </w:rPr>
        <w:t xml:space="preserve">, denumit în cele ce urmează </w:t>
      </w:r>
      <w:r w:rsidR="002C3F0F" w:rsidRPr="009D6072">
        <w:rPr>
          <w:rFonts w:ascii="Trebuchet MS" w:eastAsia="Arial" w:hAnsi="Trebuchet MS"/>
          <w:b/>
          <w:spacing w:val="3"/>
          <w:sz w:val="22"/>
          <w:szCs w:val="24"/>
          <w:highlight w:val="lightGray"/>
          <w:lang w:val="ro-RO"/>
        </w:rPr>
        <w:t>AM</w:t>
      </w:r>
      <w:r w:rsidR="00281154" w:rsidRPr="009D6072">
        <w:rPr>
          <w:rFonts w:ascii="Trebuchet MS" w:eastAsia="Arial" w:hAnsi="Trebuchet MS"/>
          <w:b/>
          <w:spacing w:val="3"/>
          <w:sz w:val="22"/>
          <w:szCs w:val="24"/>
          <w:highlight w:val="lightGray"/>
          <w:lang w:val="ro-RO"/>
        </w:rPr>
        <w:t>/OI</w:t>
      </w:r>
      <w:r w:rsidR="00A07095" w:rsidRPr="009D6072">
        <w:rPr>
          <w:rFonts w:ascii="Trebuchet MS" w:eastAsia="Arial" w:hAnsi="Trebuchet MS"/>
          <w:b/>
          <w:spacing w:val="3"/>
          <w:sz w:val="22"/>
          <w:szCs w:val="24"/>
          <w:lang w:val="ro-RO"/>
        </w:rPr>
        <w:t xml:space="preserve"> </w:t>
      </w:r>
    </w:p>
    <w:p w14:paraId="32680B80" w14:textId="17CC1CAC" w:rsidR="001D3318" w:rsidRPr="009D6072" w:rsidRDefault="001D3318" w:rsidP="002C3F0F">
      <w:pPr>
        <w:ind w:right="77"/>
        <w:jc w:val="both"/>
        <w:rPr>
          <w:rFonts w:ascii="Trebuchet MS" w:eastAsia="Arial" w:hAnsi="Trebuchet MS"/>
          <w:b/>
          <w:spacing w:val="3"/>
          <w:sz w:val="22"/>
          <w:szCs w:val="24"/>
          <w:lang w:val="ro-RO"/>
        </w:rPr>
      </w:pPr>
      <w:r w:rsidRPr="009D6072">
        <w:rPr>
          <w:rFonts w:ascii="Trebuchet MS" w:eastAsia="Arial" w:hAnsi="Trebuchet MS"/>
          <w:b/>
          <w:spacing w:val="3"/>
          <w:sz w:val="22"/>
          <w:szCs w:val="24"/>
          <w:lang w:val="ro-RO"/>
        </w:rPr>
        <w:t xml:space="preserve">și </w:t>
      </w:r>
    </w:p>
    <w:p w14:paraId="76BBEBB1" w14:textId="4783F2B5" w:rsidR="001D3318" w:rsidRPr="00BC4CBF" w:rsidRDefault="001D3318" w:rsidP="002C3F0F">
      <w:pPr>
        <w:ind w:right="77"/>
        <w:jc w:val="both"/>
        <w:rPr>
          <w:rFonts w:ascii="Trebuchet MS" w:eastAsia="Arial" w:hAnsi="Trebuchet MS"/>
          <w:b/>
          <w:spacing w:val="3"/>
          <w:sz w:val="22"/>
          <w:szCs w:val="24"/>
          <w:lang w:val="it-IT"/>
          <w:rPrChange w:id="0" w:author="Author">
            <w:rPr>
              <w:rFonts w:ascii="Trebuchet MS" w:eastAsia="Arial" w:hAnsi="Trebuchet MS"/>
              <w:b/>
              <w:spacing w:val="3"/>
              <w:sz w:val="22"/>
              <w:szCs w:val="24"/>
            </w:rPr>
          </w:rPrChange>
        </w:rPr>
      </w:pPr>
      <w:r w:rsidRPr="009D6072">
        <w:rPr>
          <w:rFonts w:ascii="Trebuchet MS" w:eastAsia="Arial" w:hAnsi="Trebuchet MS"/>
          <w:i/>
          <w:spacing w:val="3"/>
          <w:sz w:val="22"/>
          <w:szCs w:val="24"/>
          <w:highlight w:val="lightGray"/>
          <w:lang w:val="ro-RO"/>
        </w:rPr>
        <w:t xml:space="preserve">&lt;dacă este cazul/aplicabil, prin raportare la funcțiile delegate </w:t>
      </w:r>
      <w:r w:rsidR="008F4841" w:rsidRPr="009D6072">
        <w:rPr>
          <w:rFonts w:ascii="Trebuchet MS" w:eastAsia="Arial" w:hAnsi="Trebuchet MS"/>
          <w:i/>
          <w:spacing w:val="3"/>
          <w:sz w:val="22"/>
          <w:szCs w:val="24"/>
          <w:highlight w:val="lightGray"/>
          <w:lang w:val="ro-RO"/>
        </w:rPr>
        <w:t>/</w:t>
      </w:r>
      <w:r w:rsidRPr="009D6072">
        <w:rPr>
          <w:rFonts w:ascii="Trebuchet MS" w:eastAsia="Arial" w:hAnsi="Trebuchet MS"/>
          <w:i/>
          <w:spacing w:val="3"/>
          <w:sz w:val="22"/>
          <w:szCs w:val="24"/>
          <w:highlight w:val="lightGray"/>
          <w:lang w:val="ro-RO"/>
        </w:rPr>
        <w:t xml:space="preserve">dacă nu sunt delegate </w:t>
      </w:r>
      <w:r w:rsidR="00D42CAC" w:rsidRPr="009D6072">
        <w:rPr>
          <w:rFonts w:ascii="Trebuchet MS" w:eastAsia="Arial" w:hAnsi="Trebuchet MS"/>
          <w:i/>
          <w:spacing w:val="3"/>
          <w:sz w:val="22"/>
          <w:szCs w:val="24"/>
          <w:highlight w:val="lightGray"/>
          <w:lang w:val="ro-RO"/>
        </w:rPr>
        <w:t xml:space="preserve">către OI </w:t>
      </w:r>
      <w:r w:rsidRPr="009D6072">
        <w:rPr>
          <w:rFonts w:ascii="Trebuchet MS" w:eastAsia="Arial" w:hAnsi="Trebuchet MS"/>
          <w:i/>
          <w:spacing w:val="3"/>
          <w:sz w:val="22"/>
          <w:szCs w:val="24"/>
          <w:highlight w:val="lightGray"/>
          <w:lang w:val="ro-RO"/>
        </w:rPr>
        <w:t>atribuții în ceea ce privește contractarea</w:t>
      </w:r>
      <w:r w:rsidRPr="00BC4CBF">
        <w:rPr>
          <w:rFonts w:ascii="Trebuchet MS" w:eastAsia="Arial" w:hAnsi="Trebuchet MS"/>
          <w:b/>
          <w:spacing w:val="3"/>
          <w:sz w:val="22"/>
          <w:szCs w:val="24"/>
          <w:lang w:val="it-IT"/>
          <w:rPrChange w:id="1" w:author="Author">
            <w:rPr>
              <w:rFonts w:ascii="Trebuchet MS" w:eastAsia="Arial" w:hAnsi="Trebuchet MS"/>
              <w:b/>
              <w:spacing w:val="3"/>
              <w:sz w:val="22"/>
              <w:szCs w:val="24"/>
            </w:rPr>
          </w:rPrChange>
        </w:rPr>
        <w:t>&gt;</w:t>
      </w:r>
    </w:p>
    <w:p w14:paraId="407768D2" w14:textId="518E95EC" w:rsidR="001D3318" w:rsidRPr="009D6072" w:rsidRDefault="001D3318" w:rsidP="001D3318">
      <w:pPr>
        <w:ind w:right="77"/>
        <w:jc w:val="both"/>
        <w:rPr>
          <w:rFonts w:ascii="Trebuchet MS" w:eastAsia="Arial" w:hAnsi="Trebuchet MS"/>
          <w:b/>
          <w:spacing w:val="3"/>
          <w:sz w:val="22"/>
          <w:szCs w:val="24"/>
          <w:lang w:val="ro-RO"/>
        </w:rPr>
      </w:pPr>
      <w:r w:rsidRPr="009D6072">
        <w:rPr>
          <w:rFonts w:ascii="Trebuchet MS" w:eastAsia="Arial" w:hAnsi="Trebuchet MS"/>
          <w:b/>
          <w:spacing w:val="1"/>
          <w:sz w:val="22"/>
          <w:szCs w:val="24"/>
          <w:highlight w:val="lightGray"/>
          <w:lang w:val="ro-RO"/>
        </w:rPr>
        <w:t>[</w:t>
      </w:r>
      <w:r w:rsidRPr="009D6072">
        <w:rPr>
          <w:rFonts w:ascii="Trebuchet MS" w:eastAsia="Arial" w:hAnsi="Trebuchet MS"/>
          <w:b/>
          <w:spacing w:val="-1"/>
          <w:sz w:val="22"/>
          <w:szCs w:val="24"/>
          <w:highlight w:val="lightGray"/>
          <w:lang w:val="ro-RO"/>
        </w:rPr>
        <w:t>P</w:t>
      </w:r>
      <w:r w:rsidRPr="009D6072">
        <w:rPr>
          <w:rFonts w:ascii="Trebuchet MS" w:eastAsia="Arial" w:hAnsi="Trebuchet MS"/>
          <w:b/>
          <w:sz w:val="22"/>
          <w:szCs w:val="24"/>
          <w:highlight w:val="lightGray"/>
          <w:lang w:val="ro-RO"/>
        </w:rPr>
        <w:t>ersoana</w:t>
      </w:r>
      <w:r w:rsidRPr="009D6072">
        <w:rPr>
          <w:rFonts w:ascii="Trebuchet MS" w:eastAsia="Arial" w:hAnsi="Trebuchet MS"/>
          <w:b/>
          <w:spacing w:val="2"/>
          <w:sz w:val="22"/>
          <w:szCs w:val="24"/>
          <w:highlight w:val="lightGray"/>
          <w:lang w:val="ro-RO"/>
        </w:rPr>
        <w:t xml:space="preserve"> </w:t>
      </w:r>
      <w:r w:rsidRPr="009D6072">
        <w:rPr>
          <w:rFonts w:ascii="Trebuchet MS" w:eastAsia="Arial" w:hAnsi="Trebuchet MS"/>
          <w:b/>
          <w:spacing w:val="-1"/>
          <w:sz w:val="22"/>
          <w:szCs w:val="24"/>
          <w:highlight w:val="lightGray"/>
          <w:lang w:val="ro-RO"/>
        </w:rPr>
        <w:t>j</w:t>
      </w:r>
      <w:r w:rsidRPr="009D6072">
        <w:rPr>
          <w:rFonts w:ascii="Trebuchet MS" w:eastAsia="Arial" w:hAnsi="Trebuchet MS"/>
          <w:b/>
          <w:sz w:val="22"/>
          <w:szCs w:val="24"/>
          <w:highlight w:val="lightGray"/>
          <w:lang w:val="ro-RO"/>
        </w:rPr>
        <w:t>ur</w:t>
      </w:r>
      <w:r w:rsidRPr="009D6072">
        <w:rPr>
          <w:rFonts w:ascii="Trebuchet MS" w:eastAsia="Arial" w:hAnsi="Trebuchet MS"/>
          <w:b/>
          <w:spacing w:val="1"/>
          <w:sz w:val="22"/>
          <w:szCs w:val="24"/>
          <w:highlight w:val="lightGray"/>
          <w:lang w:val="ro-RO"/>
        </w:rPr>
        <w:t>i</w:t>
      </w:r>
      <w:r w:rsidRPr="009D6072">
        <w:rPr>
          <w:rFonts w:ascii="Trebuchet MS" w:eastAsia="Arial" w:hAnsi="Trebuchet MS"/>
          <w:b/>
          <w:sz w:val="22"/>
          <w:szCs w:val="24"/>
          <w:highlight w:val="lightGray"/>
          <w:lang w:val="ro-RO"/>
        </w:rPr>
        <w:t>d</w:t>
      </w:r>
      <w:r w:rsidRPr="009D6072">
        <w:rPr>
          <w:rFonts w:ascii="Trebuchet MS" w:eastAsia="Arial" w:hAnsi="Trebuchet MS"/>
          <w:b/>
          <w:spacing w:val="1"/>
          <w:sz w:val="22"/>
          <w:szCs w:val="24"/>
          <w:highlight w:val="lightGray"/>
          <w:lang w:val="ro-RO"/>
        </w:rPr>
        <w:t>i</w:t>
      </w:r>
      <w:r w:rsidRPr="009D6072">
        <w:rPr>
          <w:rFonts w:ascii="Trebuchet MS" w:eastAsia="Arial" w:hAnsi="Trebuchet MS"/>
          <w:b/>
          <w:sz w:val="22"/>
          <w:szCs w:val="24"/>
          <w:highlight w:val="lightGray"/>
          <w:lang w:val="ro-RO"/>
        </w:rPr>
        <w:t>c</w:t>
      </w:r>
      <w:r w:rsidRPr="009D6072">
        <w:rPr>
          <w:rFonts w:ascii="Trebuchet MS" w:eastAsia="Arial" w:hAnsi="Trebuchet MS"/>
          <w:b/>
          <w:spacing w:val="-3"/>
          <w:sz w:val="22"/>
          <w:szCs w:val="24"/>
          <w:highlight w:val="lightGray"/>
          <w:lang w:val="ro-RO"/>
        </w:rPr>
        <w:t>ă</w:t>
      </w:r>
      <w:r w:rsidRPr="009D6072">
        <w:rPr>
          <w:rFonts w:ascii="Trebuchet MS" w:eastAsia="Arial" w:hAnsi="Trebuchet MS"/>
          <w:b/>
          <w:sz w:val="22"/>
          <w:szCs w:val="24"/>
          <w:highlight w:val="lightGray"/>
          <w:lang w:val="ro-RO"/>
        </w:rPr>
        <w:t>]</w:t>
      </w:r>
      <w:r w:rsidRPr="009D6072">
        <w:rPr>
          <w:rFonts w:ascii="Trebuchet MS" w:eastAsia="Arial" w:hAnsi="Trebuchet MS"/>
          <w:b/>
          <w:spacing w:val="3"/>
          <w:sz w:val="22"/>
          <w:szCs w:val="24"/>
          <w:highlight w:val="lightGray"/>
          <w:lang w:val="ro-RO"/>
        </w:rPr>
        <w:t xml:space="preserve"> .................................... în calitate de Organism Intermediar </w:t>
      </w:r>
      <w:r w:rsidRPr="009D6072">
        <w:rPr>
          <w:rFonts w:ascii="Trebuchet MS" w:eastAsia="Arial" w:hAnsi="Trebuchet MS"/>
          <w:bCs/>
          <w:spacing w:val="3"/>
          <w:sz w:val="22"/>
          <w:szCs w:val="24"/>
          <w:highlight w:val="lightGray"/>
          <w:lang w:val="ro-RO"/>
        </w:rPr>
        <w:t>pentru Programul .............................., cu   sediul   în   str.   ……………………….…………..,   nr.   ……..,   localitatea ………………………….………,  județul  …………………….……..,  România,  cod  postal ………...,     telefon:     …….…………….,     fax:     …….………..,     poștă     electronică: ……………………………..……,  cod  fiscal  ……………….,  reprezentat legal prin  (persoana fizică, nume, prenume, funcția deținută) ………………………………………….…………., pe de o parte</w:t>
      </w:r>
      <w:r w:rsidRPr="009D6072">
        <w:rPr>
          <w:rFonts w:ascii="Trebuchet MS" w:eastAsia="Arial" w:hAnsi="Trebuchet MS"/>
          <w:b/>
          <w:spacing w:val="3"/>
          <w:sz w:val="22"/>
          <w:szCs w:val="24"/>
          <w:highlight w:val="lightGray"/>
          <w:lang w:val="ro-RO"/>
        </w:rPr>
        <w:t>, denumit în cele ce urmează OI,</w:t>
      </w:r>
    </w:p>
    <w:p w14:paraId="279BFD60" w14:textId="77777777" w:rsidR="00BD1C56" w:rsidRPr="009D6072" w:rsidRDefault="00BD1C56" w:rsidP="00BD1C56">
      <w:pPr>
        <w:spacing w:before="14" w:line="240" w:lineRule="exact"/>
        <w:rPr>
          <w:rFonts w:ascii="Trebuchet MS" w:hAnsi="Trebuchet MS"/>
          <w:sz w:val="22"/>
          <w:szCs w:val="24"/>
          <w:lang w:val="ro-RO"/>
        </w:rPr>
      </w:pPr>
    </w:p>
    <w:p w14:paraId="0E649BC1" w14:textId="77777777" w:rsidR="002C3F0F" w:rsidRPr="009D6072" w:rsidRDefault="002C3F0F" w:rsidP="002C3F0F">
      <w:pPr>
        <w:spacing w:before="11" w:line="240" w:lineRule="exact"/>
        <w:rPr>
          <w:rFonts w:ascii="Trebuchet MS" w:eastAsia="Arial" w:hAnsi="Trebuchet MS"/>
          <w:b/>
          <w:sz w:val="22"/>
          <w:szCs w:val="24"/>
          <w:lang w:val="ro-RO"/>
        </w:rPr>
      </w:pPr>
      <w:r w:rsidRPr="009D6072">
        <w:rPr>
          <w:rFonts w:ascii="Trebuchet MS" w:eastAsia="Arial" w:hAnsi="Trebuchet MS"/>
          <w:b/>
          <w:sz w:val="22"/>
          <w:szCs w:val="24"/>
          <w:lang w:val="ro-RO"/>
        </w:rPr>
        <w:t>și</w:t>
      </w:r>
    </w:p>
    <w:p w14:paraId="1D08DD50" w14:textId="77777777" w:rsidR="00BD1C56" w:rsidRPr="009D6072" w:rsidRDefault="00BD1C56" w:rsidP="002C3F0F">
      <w:pPr>
        <w:spacing w:before="13" w:line="240" w:lineRule="exact"/>
        <w:jc w:val="both"/>
        <w:rPr>
          <w:rFonts w:ascii="Trebuchet MS" w:hAnsi="Trebuchet MS"/>
          <w:sz w:val="22"/>
          <w:szCs w:val="24"/>
          <w:lang w:val="ro-RO"/>
        </w:rPr>
      </w:pPr>
    </w:p>
    <w:p w14:paraId="25897AD1" w14:textId="3590C2E3" w:rsidR="00BD1C56" w:rsidRPr="009D6072" w:rsidRDefault="00BD1C56" w:rsidP="00DF56BF">
      <w:pPr>
        <w:ind w:right="81"/>
        <w:jc w:val="both"/>
        <w:rPr>
          <w:rFonts w:ascii="Trebuchet MS" w:eastAsia="Arial" w:hAnsi="Trebuchet MS"/>
          <w:bCs/>
          <w:sz w:val="22"/>
          <w:szCs w:val="24"/>
          <w:lang w:val="ro-RO"/>
        </w:rPr>
      </w:pP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P</w:t>
      </w:r>
      <w:r w:rsidRPr="009D6072">
        <w:rPr>
          <w:rFonts w:ascii="Trebuchet MS" w:eastAsia="Arial" w:hAnsi="Trebuchet MS"/>
          <w:b/>
          <w:sz w:val="22"/>
          <w:szCs w:val="24"/>
          <w:lang w:val="ro-RO"/>
        </w:rPr>
        <w:t>ersoana</w:t>
      </w:r>
      <w:r w:rsidRPr="009D6072">
        <w:rPr>
          <w:rFonts w:ascii="Trebuchet MS" w:eastAsia="Arial" w:hAnsi="Trebuchet MS"/>
          <w:b/>
          <w:spacing w:val="3"/>
          <w:sz w:val="22"/>
          <w:szCs w:val="24"/>
          <w:lang w:val="ro-RO"/>
        </w:rPr>
        <w:t xml:space="preserve"> </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ur</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ă</w:t>
      </w:r>
      <w:r w:rsidRPr="009D6072">
        <w:rPr>
          <w:rFonts w:ascii="Trebuchet MS" w:eastAsia="Arial" w:hAnsi="Trebuchet MS"/>
          <w:b/>
          <w:sz w:val="22"/>
          <w:szCs w:val="24"/>
          <w:lang w:val="ro-RO"/>
        </w:rPr>
        <w:t>]</w:t>
      </w:r>
      <w:r w:rsidRPr="009D6072">
        <w:rPr>
          <w:rFonts w:ascii="Trebuchet MS" w:eastAsia="Arial" w:hAnsi="Trebuchet MS"/>
          <w:b/>
          <w:spacing w:val="6"/>
          <w:sz w:val="22"/>
          <w:szCs w:val="24"/>
          <w:lang w:val="ro-RO"/>
        </w:rPr>
        <w:t xml:space="preserve"> </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4"/>
          <w:sz w:val="22"/>
          <w:szCs w:val="24"/>
          <w:lang w:val="ro-RO"/>
        </w:rPr>
        <w:t xml:space="preserve"> </w:t>
      </w:r>
      <w:r w:rsidRPr="009D6072">
        <w:rPr>
          <w:rFonts w:ascii="Trebuchet MS" w:eastAsia="Arial" w:hAnsi="Trebuchet MS"/>
          <w:bCs/>
          <w:sz w:val="22"/>
          <w:szCs w:val="24"/>
          <w:lang w:val="ro-RO"/>
        </w:rPr>
        <w:t>cod</w:t>
      </w:r>
      <w:r w:rsidRPr="009D6072">
        <w:rPr>
          <w:rFonts w:ascii="Trebuchet MS" w:eastAsia="Arial" w:hAnsi="Trebuchet MS"/>
          <w:bCs/>
          <w:spacing w:val="3"/>
          <w:sz w:val="22"/>
          <w:szCs w:val="24"/>
          <w:lang w:val="ro-RO"/>
        </w:rPr>
        <w:t xml:space="preserve"> </w:t>
      </w:r>
      <w:r w:rsidRPr="009D6072">
        <w:rPr>
          <w:rFonts w:ascii="Trebuchet MS" w:eastAsia="Arial" w:hAnsi="Trebuchet MS"/>
          <w:bCs/>
          <w:sz w:val="22"/>
          <w:szCs w:val="24"/>
          <w:lang w:val="ro-RO"/>
        </w:rPr>
        <w:t>de</w:t>
      </w:r>
      <w:r w:rsidRPr="009D6072">
        <w:rPr>
          <w:rFonts w:ascii="Trebuchet MS" w:eastAsia="Arial" w:hAnsi="Trebuchet MS"/>
          <w:bCs/>
          <w:spacing w:val="11"/>
          <w:sz w:val="22"/>
          <w:szCs w:val="24"/>
          <w:lang w:val="ro-RO"/>
        </w:rPr>
        <w:t xml:space="preserve"> </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den</w:t>
      </w:r>
      <w:r w:rsidRPr="009D6072">
        <w:rPr>
          <w:rFonts w:ascii="Trebuchet MS" w:eastAsia="Arial" w:hAnsi="Trebuchet MS"/>
          <w:bCs/>
          <w:spacing w:val="-1"/>
          <w:sz w:val="22"/>
          <w:szCs w:val="24"/>
          <w:lang w:val="ro-RO"/>
        </w:rPr>
        <w:t>t</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f</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care</w:t>
      </w:r>
      <w:r w:rsidRPr="009D6072">
        <w:rPr>
          <w:rFonts w:ascii="Trebuchet MS" w:eastAsia="Arial" w:hAnsi="Trebuchet MS"/>
          <w:bCs/>
          <w:spacing w:val="3"/>
          <w:sz w:val="22"/>
          <w:szCs w:val="24"/>
          <w:lang w:val="ro-RO"/>
        </w:rPr>
        <w:t xml:space="preserve"> </w:t>
      </w:r>
      <w:r w:rsidR="00DF56BF" w:rsidRPr="009D6072">
        <w:rPr>
          <w:rFonts w:ascii="Trebuchet MS" w:eastAsia="Arial" w:hAnsi="Trebuchet MS"/>
          <w:bCs/>
          <w:spacing w:val="-1"/>
          <w:sz w:val="22"/>
          <w:szCs w:val="24"/>
          <w:lang w:val="ro-RO"/>
        </w:rPr>
        <w:t>fiscal</w:t>
      </w:r>
      <w:r w:rsidR="00DF56BF" w:rsidRPr="009D6072">
        <w:rPr>
          <w:rFonts w:ascii="Trebuchet MS" w:eastAsia="Arial" w:hAnsi="Trebuchet MS"/>
          <w:bCs/>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î</w:t>
      </w:r>
      <w:r w:rsidRPr="009D6072">
        <w:rPr>
          <w:rFonts w:ascii="Trebuchet MS" w:eastAsia="Arial" w:hAnsi="Trebuchet MS"/>
          <w:bCs/>
          <w:spacing w:val="-3"/>
          <w:sz w:val="22"/>
          <w:szCs w:val="24"/>
          <w:lang w:val="ro-RO"/>
        </w:rPr>
        <w:t>n</w:t>
      </w:r>
      <w:r w:rsidRPr="009D6072">
        <w:rPr>
          <w:rFonts w:ascii="Trebuchet MS" w:eastAsia="Arial" w:hAnsi="Trebuchet MS"/>
          <w:bCs/>
          <w:sz w:val="22"/>
          <w:szCs w:val="24"/>
          <w:lang w:val="ro-RO"/>
        </w:rPr>
        <w:t>reg</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s</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ă</w:t>
      </w:r>
      <w:r w:rsidRPr="009D6072">
        <w:rPr>
          <w:rFonts w:ascii="Trebuchet MS" w:eastAsia="Arial" w:hAnsi="Trebuchet MS"/>
          <w:bCs/>
          <w:spacing w:val="1"/>
          <w:sz w:val="22"/>
          <w:szCs w:val="24"/>
          <w:lang w:val="ro-RO"/>
        </w:rPr>
        <w:t xml:space="preserve"> l</w:t>
      </w:r>
      <w:r w:rsidRPr="009D6072">
        <w:rPr>
          <w:rFonts w:ascii="Trebuchet MS" w:eastAsia="Arial" w:hAnsi="Trebuchet MS"/>
          <w:bCs/>
          <w:sz w:val="22"/>
          <w:szCs w:val="24"/>
          <w:lang w:val="ro-RO"/>
        </w:rPr>
        <w:t>a</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z w:val="22"/>
          <w:szCs w:val="24"/>
          <w:lang w:val="ro-RO"/>
        </w:rPr>
        <w:t xml:space="preserve">sub  </w:t>
      </w:r>
      <w:r w:rsidRPr="009D6072">
        <w:rPr>
          <w:rFonts w:ascii="Trebuchet MS" w:eastAsia="Arial" w:hAnsi="Trebuchet MS"/>
          <w:bCs/>
          <w:spacing w:val="20"/>
          <w:sz w:val="22"/>
          <w:szCs w:val="24"/>
          <w:lang w:val="ro-RO"/>
        </w:rPr>
        <w:t xml:space="preserve"> </w:t>
      </w:r>
      <w:r w:rsidRPr="009D6072">
        <w:rPr>
          <w:rFonts w:ascii="Trebuchet MS" w:eastAsia="Arial" w:hAnsi="Trebuchet MS"/>
          <w:bCs/>
          <w:sz w:val="22"/>
          <w:szCs w:val="24"/>
          <w:lang w:val="ro-RO"/>
        </w:rPr>
        <w:t>nr.</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22"/>
          <w:sz w:val="22"/>
          <w:szCs w:val="24"/>
          <w:lang w:val="ro-RO"/>
        </w:rPr>
        <w:t xml:space="preserve"> </w:t>
      </w:r>
      <w:r w:rsidRPr="009D6072">
        <w:rPr>
          <w:rFonts w:ascii="Trebuchet MS" w:eastAsia="Arial" w:hAnsi="Trebuchet MS"/>
          <w:bCs/>
          <w:sz w:val="22"/>
          <w:szCs w:val="24"/>
          <w:lang w:val="ro-RO"/>
        </w:rPr>
        <w:t>cu</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sed</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 xml:space="preserve">ul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 xml:space="preserve">n </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oca</w:t>
      </w:r>
      <w:r w:rsidRPr="009D6072">
        <w:rPr>
          <w:rFonts w:ascii="Trebuchet MS" w:eastAsia="Arial" w:hAnsi="Trebuchet MS"/>
          <w:bCs/>
          <w:spacing w:val="-1"/>
          <w:sz w:val="22"/>
          <w:szCs w:val="24"/>
          <w:lang w:val="ro-RO"/>
        </w:rPr>
        <w:t>l</w:t>
      </w:r>
      <w:r w:rsidRPr="009D6072">
        <w:rPr>
          <w:rFonts w:ascii="Trebuchet MS" w:eastAsia="Arial" w:hAnsi="Trebuchet MS"/>
          <w:bCs/>
          <w:spacing w:val="1"/>
          <w:sz w:val="22"/>
          <w:szCs w:val="24"/>
          <w:lang w:val="ro-RO"/>
        </w:rPr>
        <w:t>it</w:t>
      </w:r>
      <w:r w:rsidRPr="009D6072">
        <w:rPr>
          <w:rFonts w:ascii="Trebuchet MS" w:eastAsia="Arial" w:hAnsi="Trebuchet MS"/>
          <w:bCs/>
          <w:spacing w:val="-3"/>
          <w:sz w:val="22"/>
          <w:szCs w:val="24"/>
          <w:lang w:val="ro-RO"/>
        </w:rPr>
        <w:t>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ea</w:t>
      </w:r>
      <w:r w:rsidRPr="009D6072">
        <w:rPr>
          <w:rFonts w:ascii="Trebuchet MS" w:eastAsia="Arial" w:hAnsi="Trebuchet MS"/>
          <w:bCs/>
          <w:spacing w:val="6"/>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6"/>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z w:val="22"/>
          <w:szCs w:val="24"/>
          <w:lang w:val="ro-RO"/>
        </w:rPr>
        <w:t>s</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w:t>
      </w:r>
      <w:r w:rsidRPr="009D6072">
        <w:rPr>
          <w:rFonts w:ascii="Trebuchet MS" w:eastAsia="Arial" w:hAnsi="Trebuchet MS"/>
          <w:bCs/>
          <w:spacing w:val="7"/>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4"/>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0"/>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z w:val="22"/>
          <w:szCs w:val="24"/>
          <w:lang w:val="ro-RO"/>
        </w:rPr>
        <w:t>n</w:t>
      </w:r>
      <w:r w:rsidRPr="009D6072">
        <w:rPr>
          <w:rFonts w:ascii="Trebuchet MS" w:eastAsia="Arial" w:hAnsi="Trebuchet MS"/>
          <w:bCs/>
          <w:spacing w:val="-2"/>
          <w:sz w:val="22"/>
          <w:szCs w:val="24"/>
          <w:lang w:val="ro-RO"/>
        </w:rPr>
        <w:t>r</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sec</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or</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j</w:t>
      </w:r>
      <w:r w:rsidRPr="009D6072">
        <w:rPr>
          <w:rFonts w:ascii="Trebuchet MS" w:eastAsia="Arial" w:hAnsi="Trebuchet MS"/>
          <w:bCs/>
          <w:sz w:val="22"/>
          <w:szCs w:val="24"/>
          <w:lang w:val="ro-RO"/>
        </w:rPr>
        <w:t>ud</w:t>
      </w:r>
      <w:r w:rsidRPr="009D6072">
        <w:rPr>
          <w:rFonts w:ascii="Trebuchet MS" w:eastAsia="Arial" w:hAnsi="Trebuchet MS"/>
          <w:bCs/>
          <w:spacing w:val="-14"/>
          <w:sz w:val="22"/>
          <w:szCs w:val="24"/>
          <w:lang w:val="ro-RO"/>
        </w:rPr>
        <w:t>e</w:t>
      </w:r>
      <w:r w:rsidRPr="009D6072">
        <w:rPr>
          <w:rFonts w:ascii="Trebuchet MS" w:eastAsia="Arial" w:hAnsi="Trebuchet MS"/>
          <w:bCs/>
          <w:spacing w:val="1"/>
          <w:sz w:val="22"/>
          <w:szCs w:val="24"/>
          <w:lang w:val="ro-RO"/>
        </w:rPr>
        <w:t>ț</w:t>
      </w:r>
      <w:r w:rsidRPr="009D6072">
        <w:rPr>
          <w:rFonts w:ascii="Trebuchet MS" w:eastAsia="Arial" w:hAnsi="Trebuchet MS"/>
          <w:bCs/>
          <w:spacing w:val="-3"/>
          <w:sz w:val="22"/>
          <w:szCs w:val="24"/>
          <w:lang w:val="ro-RO"/>
        </w:rPr>
        <w:t>u</w:t>
      </w:r>
      <w:r w:rsidRPr="009D6072">
        <w:rPr>
          <w:rFonts w:ascii="Trebuchet MS" w:eastAsia="Arial" w:hAnsi="Trebuchet MS"/>
          <w:bCs/>
          <w:sz w:val="22"/>
          <w:szCs w:val="24"/>
          <w:lang w:val="ro-RO"/>
        </w:rPr>
        <w:t xml:space="preserve">l    </w:t>
      </w:r>
      <w:r w:rsidRPr="009D6072">
        <w:rPr>
          <w:rFonts w:ascii="Trebuchet MS" w:eastAsia="Arial" w:hAnsi="Trebuchet MS"/>
          <w:bCs/>
          <w:spacing w:val="14"/>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R</w:t>
      </w:r>
      <w:r w:rsidRPr="009D6072">
        <w:rPr>
          <w:rFonts w:ascii="Trebuchet MS" w:eastAsia="Arial" w:hAnsi="Trebuchet MS"/>
          <w:bCs/>
          <w:spacing w:val="-3"/>
          <w:sz w:val="22"/>
          <w:szCs w:val="24"/>
          <w:lang w:val="ro-RO"/>
        </w:rPr>
        <w:t>o</w:t>
      </w:r>
      <w:r w:rsidRPr="009D6072">
        <w:rPr>
          <w:rFonts w:ascii="Trebuchet MS" w:eastAsia="Arial" w:hAnsi="Trebuchet MS"/>
          <w:bCs/>
          <w:sz w:val="22"/>
          <w:szCs w:val="24"/>
          <w:lang w:val="ro-RO"/>
        </w:rPr>
        <w:t>mân</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a</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e</w:t>
      </w:r>
      <w:r w:rsidRPr="009D6072">
        <w:rPr>
          <w:rFonts w:ascii="Trebuchet MS" w:eastAsia="Arial" w:hAnsi="Trebuchet MS"/>
          <w:bCs/>
          <w:spacing w:val="1"/>
          <w:sz w:val="22"/>
          <w:szCs w:val="24"/>
          <w:lang w:val="ro-RO"/>
        </w:rPr>
        <w:t>l</w:t>
      </w:r>
      <w:r w:rsidRPr="009D6072">
        <w:rPr>
          <w:rFonts w:ascii="Trebuchet MS" w:eastAsia="Arial" w:hAnsi="Trebuchet MS"/>
          <w:bCs/>
          <w:spacing w:val="-3"/>
          <w:sz w:val="22"/>
          <w:szCs w:val="24"/>
          <w:lang w:val="ro-RO"/>
        </w:rPr>
        <w:t>e</w:t>
      </w:r>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 xml:space="preserve">on    </w:t>
      </w:r>
      <w:r w:rsidRPr="009D6072">
        <w:rPr>
          <w:rFonts w:ascii="Trebuchet MS" w:eastAsia="Arial" w:hAnsi="Trebuchet MS"/>
          <w:bCs/>
          <w:spacing w:val="1"/>
          <w:sz w:val="22"/>
          <w:szCs w:val="24"/>
          <w:lang w:val="ro-RO"/>
        </w:rPr>
        <w:t xml:space="preserve"> </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ax</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4"/>
          <w:sz w:val="22"/>
          <w:szCs w:val="24"/>
          <w:lang w:val="ro-RO"/>
        </w:rPr>
        <w:t xml:space="preserve"> </w:t>
      </w:r>
      <w:r w:rsidRPr="009D6072">
        <w:rPr>
          <w:rFonts w:ascii="Trebuchet MS" w:eastAsia="Arial" w:hAnsi="Trebuchet MS"/>
          <w:bCs/>
          <w:sz w:val="22"/>
          <w:szCs w:val="24"/>
          <w:lang w:val="ro-RO"/>
        </w:rPr>
        <w:t>p</w:t>
      </w:r>
      <w:r w:rsidRPr="009D6072">
        <w:rPr>
          <w:rFonts w:ascii="Trebuchet MS" w:eastAsia="Arial" w:hAnsi="Trebuchet MS"/>
          <w:bCs/>
          <w:spacing w:val="1"/>
          <w:sz w:val="22"/>
          <w:szCs w:val="24"/>
          <w:lang w:val="ro-RO"/>
        </w:rPr>
        <w:t>o</w:t>
      </w:r>
      <w:r w:rsidRPr="009D6072">
        <w:rPr>
          <w:rFonts w:ascii="Trebuchet MS" w:eastAsia="Arial" w:hAnsi="Trebuchet MS"/>
          <w:bCs/>
          <w:position w:val="1"/>
          <w:sz w:val="22"/>
          <w:szCs w:val="24"/>
          <w:lang w:val="ro-RO"/>
        </w:rPr>
        <w:t>ș</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ă</w:t>
      </w:r>
      <w:r w:rsidRPr="009D6072">
        <w:rPr>
          <w:rFonts w:ascii="Trebuchet MS" w:eastAsia="Arial" w:hAnsi="Trebuchet MS"/>
          <w:bCs/>
          <w:spacing w:val="3"/>
          <w:position w:val="1"/>
          <w:sz w:val="22"/>
          <w:szCs w:val="24"/>
          <w:lang w:val="ro-RO"/>
        </w:rPr>
        <w:t xml:space="preserve"> </w:t>
      </w:r>
      <w:r w:rsidRPr="009D6072">
        <w:rPr>
          <w:rFonts w:ascii="Trebuchet MS" w:eastAsia="Arial" w:hAnsi="Trebuchet MS"/>
          <w:bCs/>
          <w:spacing w:val="-3"/>
          <w:position w:val="1"/>
          <w:sz w:val="22"/>
          <w:szCs w:val="24"/>
          <w:lang w:val="ro-RO"/>
        </w:rPr>
        <w:t>e</w:t>
      </w:r>
      <w:r w:rsidRPr="009D6072">
        <w:rPr>
          <w:rFonts w:ascii="Trebuchet MS" w:eastAsia="Arial" w:hAnsi="Trebuchet MS"/>
          <w:bCs/>
          <w:spacing w:val="-1"/>
          <w:position w:val="1"/>
          <w:sz w:val="22"/>
          <w:szCs w:val="24"/>
          <w:lang w:val="ro-RO"/>
        </w:rPr>
        <w:t>l</w:t>
      </w:r>
      <w:r w:rsidRPr="009D6072">
        <w:rPr>
          <w:rFonts w:ascii="Trebuchet MS" w:eastAsia="Arial" w:hAnsi="Trebuchet MS"/>
          <w:bCs/>
          <w:position w:val="1"/>
          <w:sz w:val="22"/>
          <w:szCs w:val="24"/>
          <w:lang w:val="ro-RO"/>
        </w:rPr>
        <w:t>ec</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ron</w:t>
      </w:r>
      <w:r w:rsidRPr="009D6072">
        <w:rPr>
          <w:rFonts w:ascii="Trebuchet MS" w:eastAsia="Arial" w:hAnsi="Trebuchet MS"/>
          <w:bCs/>
          <w:spacing w:val="1"/>
          <w:position w:val="1"/>
          <w:sz w:val="22"/>
          <w:szCs w:val="24"/>
          <w:lang w:val="ro-RO"/>
        </w:rPr>
        <w:t>i</w:t>
      </w:r>
      <w:r w:rsidRPr="009D6072">
        <w:rPr>
          <w:rFonts w:ascii="Trebuchet MS" w:eastAsia="Arial" w:hAnsi="Trebuchet MS"/>
          <w:bCs/>
          <w:position w:val="1"/>
          <w:sz w:val="22"/>
          <w:szCs w:val="24"/>
          <w:lang w:val="ro-RO"/>
        </w:rPr>
        <w:t>că</w:t>
      </w:r>
      <w:r w:rsidRPr="009D6072">
        <w:rPr>
          <w:rFonts w:ascii="Trebuchet MS" w:eastAsia="Arial" w:hAnsi="Trebuchet MS"/>
          <w:bCs/>
          <w:spacing w:val="1"/>
          <w:position w:val="1"/>
          <w:sz w:val="22"/>
          <w:szCs w:val="24"/>
          <w:lang w:val="ro-RO"/>
        </w:rPr>
        <w:t xml:space="preserve"> .</w:t>
      </w:r>
      <w:r w:rsidRPr="009D6072">
        <w:rPr>
          <w:rFonts w:ascii="Trebuchet MS" w:eastAsia="Arial" w:hAnsi="Trebuchet MS"/>
          <w:bCs/>
          <w:spacing w:val="-1"/>
          <w:position w:val="1"/>
          <w:sz w:val="22"/>
          <w:szCs w:val="24"/>
          <w:lang w:val="ro-RO"/>
        </w:rPr>
        <w:t>.</w:t>
      </w:r>
      <w:r w:rsidRPr="009D6072">
        <w:rPr>
          <w:rFonts w:ascii="Trebuchet MS" w:eastAsia="Arial" w:hAnsi="Trebuchet MS"/>
          <w:bCs/>
          <w:spacing w:val="3"/>
          <w:position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0"/>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4"/>
          <w:sz w:val="22"/>
          <w:szCs w:val="24"/>
          <w:lang w:val="ro-RO"/>
        </w:rPr>
        <w:t xml:space="preserve"> </w:t>
      </w:r>
      <w:r w:rsidRPr="009D6072">
        <w:rPr>
          <w:rFonts w:ascii="Trebuchet MS" w:eastAsia="Arial" w:hAnsi="Trebuchet MS"/>
          <w:bCs/>
          <w:sz w:val="22"/>
          <w:szCs w:val="24"/>
          <w:lang w:val="ro-RO"/>
        </w:rPr>
        <w:t>repr</w:t>
      </w:r>
      <w:r w:rsidRPr="009D6072">
        <w:rPr>
          <w:rFonts w:ascii="Trebuchet MS" w:eastAsia="Arial" w:hAnsi="Trebuchet MS"/>
          <w:bCs/>
          <w:spacing w:val="-3"/>
          <w:sz w:val="22"/>
          <w:szCs w:val="24"/>
          <w:lang w:val="ro-RO"/>
        </w:rPr>
        <w:t>e</w:t>
      </w:r>
      <w:r w:rsidRPr="009D6072">
        <w:rPr>
          <w:rFonts w:ascii="Trebuchet MS" w:eastAsia="Arial" w:hAnsi="Trebuchet MS"/>
          <w:bCs/>
          <w:sz w:val="22"/>
          <w:szCs w:val="24"/>
          <w:lang w:val="ro-RO"/>
        </w:rPr>
        <w:t>zen</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ă</w:t>
      </w:r>
      <w:r w:rsidRPr="009D6072">
        <w:rPr>
          <w:rFonts w:ascii="Trebuchet MS" w:eastAsia="Arial" w:hAnsi="Trebuchet MS"/>
          <w:bCs/>
          <w:spacing w:val="1"/>
          <w:sz w:val="22"/>
          <w:szCs w:val="24"/>
          <w:lang w:val="ro-RO"/>
        </w:rPr>
        <w:t xml:space="preserve"> l</w:t>
      </w:r>
      <w:r w:rsidRPr="009D6072">
        <w:rPr>
          <w:rFonts w:ascii="Trebuchet MS" w:eastAsia="Arial" w:hAnsi="Trebuchet MS"/>
          <w:bCs/>
          <w:sz w:val="22"/>
          <w:szCs w:val="24"/>
          <w:lang w:val="ro-RO"/>
        </w:rPr>
        <w:t>egal</w:t>
      </w:r>
      <w:r w:rsidRPr="009D6072">
        <w:rPr>
          <w:rFonts w:ascii="Trebuchet MS" w:eastAsia="Arial" w:hAnsi="Trebuchet MS"/>
          <w:bCs/>
          <w:spacing w:val="4"/>
          <w:sz w:val="22"/>
          <w:szCs w:val="24"/>
          <w:lang w:val="ro-RO"/>
        </w:rPr>
        <w:t xml:space="preserve"> </w:t>
      </w:r>
      <w:r w:rsidRPr="009D6072">
        <w:rPr>
          <w:rFonts w:ascii="Trebuchet MS" w:eastAsia="Arial" w:hAnsi="Trebuchet MS"/>
          <w:bCs/>
          <w:sz w:val="22"/>
          <w:szCs w:val="24"/>
          <w:lang w:val="ro-RO"/>
        </w:rPr>
        <w:t>p</w:t>
      </w:r>
      <w:r w:rsidRPr="009D6072">
        <w:rPr>
          <w:rFonts w:ascii="Trebuchet MS" w:eastAsia="Arial" w:hAnsi="Trebuchet MS"/>
          <w:bCs/>
          <w:spacing w:val="-2"/>
          <w:sz w:val="22"/>
          <w:szCs w:val="24"/>
          <w:lang w:val="ro-RO"/>
        </w:rPr>
        <w:t>r</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n</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un</w:t>
      </w:r>
      <w:r w:rsidRPr="009D6072">
        <w:rPr>
          <w:rFonts w:ascii="Trebuchet MS" w:eastAsia="Arial" w:hAnsi="Trebuchet MS"/>
          <w:bCs/>
          <w:spacing w:val="-18"/>
          <w:sz w:val="22"/>
          <w:szCs w:val="24"/>
          <w:lang w:val="ro-RO"/>
        </w:rPr>
        <w:t>c</w:t>
      </w:r>
      <w:r w:rsidRPr="009D6072">
        <w:rPr>
          <w:rFonts w:ascii="Trebuchet MS" w:eastAsia="Arial" w:hAnsi="Trebuchet MS"/>
          <w:bCs/>
          <w:spacing w:val="1"/>
          <w:position w:val="1"/>
          <w:sz w:val="22"/>
          <w:szCs w:val="24"/>
          <w:lang w:val="ro-RO"/>
        </w:rPr>
        <w:t>ți</w:t>
      </w:r>
      <w:r w:rsidRPr="009D6072">
        <w:rPr>
          <w:rFonts w:ascii="Trebuchet MS" w:eastAsia="Arial" w:hAnsi="Trebuchet MS"/>
          <w:bCs/>
          <w:position w:val="1"/>
          <w:sz w:val="22"/>
          <w:szCs w:val="24"/>
          <w:lang w:val="ro-RO"/>
        </w:rPr>
        <w:t xml:space="preserve">a </w:t>
      </w:r>
      <w:r w:rsidRPr="009D6072">
        <w:rPr>
          <w:rFonts w:ascii="Trebuchet MS" w:eastAsia="Arial" w:hAnsi="Trebuchet MS"/>
          <w:bCs/>
          <w:spacing w:val="38"/>
          <w:position w:val="1"/>
          <w:sz w:val="22"/>
          <w:szCs w:val="24"/>
          <w:lang w:val="ro-RO"/>
        </w:rPr>
        <w:t xml:space="preserve"> </w:t>
      </w:r>
      <w:r w:rsidRPr="009D6072">
        <w:rPr>
          <w:rFonts w:ascii="Trebuchet MS" w:eastAsia="Arial" w:hAnsi="Trebuchet MS"/>
          <w:bCs/>
          <w:position w:val="1"/>
          <w:sz w:val="22"/>
          <w:szCs w:val="24"/>
          <w:lang w:val="ro-RO"/>
        </w:rPr>
        <w:t>d</w:t>
      </w:r>
      <w:r w:rsidRPr="009D6072">
        <w:rPr>
          <w:rFonts w:ascii="Trebuchet MS" w:eastAsia="Arial" w:hAnsi="Trebuchet MS"/>
          <w:bCs/>
          <w:spacing w:val="-3"/>
          <w:position w:val="1"/>
          <w:sz w:val="22"/>
          <w:szCs w:val="24"/>
          <w:lang w:val="ro-RO"/>
        </w:rPr>
        <w:t>e</w:t>
      </w:r>
      <w:r w:rsidRPr="009D6072">
        <w:rPr>
          <w:rFonts w:ascii="Trebuchet MS" w:eastAsia="Arial" w:hAnsi="Trebuchet MS"/>
          <w:bCs/>
          <w:spacing w:val="1"/>
          <w:position w:val="1"/>
          <w:sz w:val="22"/>
          <w:szCs w:val="24"/>
          <w:lang w:val="ro-RO"/>
        </w:rPr>
        <w:t>ți</w:t>
      </w:r>
      <w:r w:rsidRPr="009D6072">
        <w:rPr>
          <w:rFonts w:ascii="Trebuchet MS" w:eastAsia="Arial" w:hAnsi="Trebuchet MS"/>
          <w:bCs/>
          <w:spacing w:val="-3"/>
          <w:position w:val="1"/>
          <w:sz w:val="22"/>
          <w:szCs w:val="24"/>
          <w:lang w:val="ro-RO"/>
        </w:rPr>
        <w:t>n</w:t>
      </w:r>
      <w:r w:rsidRPr="009D6072">
        <w:rPr>
          <w:rFonts w:ascii="Trebuchet MS" w:eastAsia="Arial" w:hAnsi="Trebuchet MS"/>
          <w:bCs/>
          <w:position w:val="1"/>
          <w:sz w:val="22"/>
          <w:szCs w:val="24"/>
          <w:lang w:val="ro-RO"/>
        </w:rPr>
        <w:t>u</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ă</w:t>
      </w:r>
      <w:r w:rsidRPr="009D6072">
        <w:rPr>
          <w:rFonts w:ascii="Trebuchet MS" w:eastAsia="Arial" w:hAnsi="Trebuchet MS"/>
          <w:bCs/>
          <w:spacing w:val="-43"/>
          <w:position w:val="1"/>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den</w:t>
      </w:r>
      <w:r w:rsidRPr="009D6072">
        <w:rPr>
          <w:rFonts w:ascii="Trebuchet MS" w:eastAsia="Arial" w:hAnsi="Trebuchet MS"/>
          <w:bCs/>
          <w:spacing w:val="-1"/>
          <w:sz w:val="22"/>
          <w:szCs w:val="24"/>
          <w:lang w:val="ro-RO"/>
        </w:rPr>
        <w:t>t</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f</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cat pr</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n</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
          <w:sz w:val="22"/>
          <w:szCs w:val="24"/>
          <w:lang w:val="ro-RO"/>
        </w:rPr>
        <w:t xml:space="preserve"> </w:t>
      </w:r>
      <w:r w:rsidRPr="009D6072">
        <w:rPr>
          <w:rFonts w:ascii="Trebuchet MS" w:eastAsia="Arial" w:hAnsi="Trebuchet MS"/>
          <w:b/>
          <w:spacing w:val="1"/>
          <w:sz w:val="22"/>
          <w:szCs w:val="24"/>
          <w:lang w:val="ro-RO"/>
        </w:rPr>
        <w:t>î</w:t>
      </w:r>
      <w:r w:rsidRPr="009D6072">
        <w:rPr>
          <w:rFonts w:ascii="Trebuchet MS" w:eastAsia="Arial" w:hAnsi="Trebuchet MS"/>
          <w:b/>
          <w:sz w:val="22"/>
          <w:szCs w:val="24"/>
          <w:lang w:val="ro-RO"/>
        </w:rPr>
        <w:t>n</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de</w:t>
      </w:r>
      <w:r w:rsidRPr="009D6072">
        <w:rPr>
          <w:rFonts w:ascii="Trebuchet MS" w:eastAsia="Arial" w:hAnsi="Trebuchet MS"/>
          <w:b/>
          <w:spacing w:val="1"/>
          <w:sz w:val="22"/>
          <w:szCs w:val="24"/>
          <w:lang w:val="ro-RO"/>
        </w:rPr>
        <w:t xml:space="preserve"> B</w:t>
      </w:r>
      <w:r w:rsidRPr="009D6072">
        <w:rPr>
          <w:rFonts w:ascii="Trebuchet MS" w:eastAsia="Arial" w:hAnsi="Trebuchet MS"/>
          <w:b/>
          <w:sz w:val="22"/>
          <w:szCs w:val="24"/>
          <w:lang w:val="ro-RO"/>
        </w:rPr>
        <w:t>ene</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ar</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 xml:space="preserve">al </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9"/>
          <w:sz w:val="22"/>
          <w:szCs w:val="24"/>
          <w:lang w:val="ro-RO"/>
        </w:rPr>
        <w:t>n</w:t>
      </w:r>
      <w:r w:rsidRPr="009D6072">
        <w:rPr>
          <w:rFonts w:ascii="Trebuchet MS" w:eastAsia="Arial" w:hAnsi="Trebuchet MS"/>
          <w:b/>
          <w:spacing w:val="1"/>
          <w:sz w:val="22"/>
          <w:szCs w:val="24"/>
          <w:lang w:val="ro-RO"/>
        </w:rPr>
        <w:t>ț</w:t>
      </w:r>
      <w:r w:rsidRPr="009D6072">
        <w:rPr>
          <w:rFonts w:ascii="Trebuchet MS" w:eastAsia="Arial" w:hAnsi="Trebuchet MS"/>
          <w:b/>
          <w:sz w:val="22"/>
          <w:szCs w:val="24"/>
          <w:lang w:val="ro-RO"/>
        </w:rPr>
        <w:t>ăr</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i</w:t>
      </w:r>
      <w:r w:rsidR="00323EB2" w:rsidRPr="009D6072">
        <w:rPr>
          <w:rFonts w:ascii="Trebuchet MS" w:eastAsia="Arial" w:hAnsi="Trebuchet MS"/>
          <w:b/>
          <w:spacing w:val="1"/>
          <w:sz w:val="22"/>
          <w:szCs w:val="24"/>
          <w:lang w:val="ro-RO"/>
        </w:rPr>
        <w:t>/</w:t>
      </w:r>
      <w:r w:rsidR="00285253" w:rsidRPr="009D6072">
        <w:rPr>
          <w:rFonts w:ascii="Trebuchet MS" w:eastAsia="Arial" w:hAnsi="Trebuchet MS"/>
          <w:b/>
          <w:spacing w:val="1"/>
          <w:sz w:val="22"/>
          <w:szCs w:val="24"/>
          <w:lang w:val="ro-RO"/>
        </w:rPr>
        <w:t>Lider de parteneriat</w:t>
      </w:r>
      <w:r w:rsidRPr="009D6072">
        <w:rPr>
          <w:rFonts w:ascii="Trebuchet MS" w:eastAsia="Arial" w:hAnsi="Trebuchet MS"/>
          <w:b/>
          <w:sz w:val="22"/>
          <w:szCs w:val="24"/>
          <w:lang w:val="ro-RO"/>
        </w:rPr>
        <w:t>,</w:t>
      </w:r>
      <w:r w:rsidR="00B41FC3" w:rsidRPr="009D6072">
        <w:rPr>
          <w:rFonts w:ascii="Trebuchet MS" w:eastAsia="Arial" w:hAnsi="Trebuchet MS"/>
          <w:b/>
          <w:sz w:val="22"/>
          <w:szCs w:val="24"/>
          <w:lang w:val="ro-RO"/>
        </w:rPr>
        <w:t xml:space="preserve"> denumit în continuare Beneficiar</w:t>
      </w:r>
    </w:p>
    <w:p w14:paraId="26395CB9" w14:textId="77777777" w:rsidR="00BD1C56" w:rsidRPr="009D6072" w:rsidRDefault="00BD1C56" w:rsidP="002C3F0F">
      <w:pPr>
        <w:spacing w:before="7" w:line="240" w:lineRule="exact"/>
        <w:jc w:val="both"/>
        <w:rPr>
          <w:rFonts w:ascii="Trebuchet MS" w:hAnsi="Trebuchet MS"/>
          <w:sz w:val="22"/>
          <w:szCs w:val="24"/>
          <w:lang w:val="ro-RO"/>
        </w:rPr>
      </w:pPr>
    </w:p>
    <w:p w14:paraId="01A6F2E9" w14:textId="23F42638" w:rsidR="00BD1C56" w:rsidRPr="009D6072" w:rsidRDefault="00BD1C56" w:rsidP="004F6863">
      <w:pPr>
        <w:jc w:val="both"/>
        <w:rPr>
          <w:rFonts w:ascii="Trebuchet MS" w:eastAsia="Arial" w:hAnsi="Trebuchet MS"/>
          <w:bCs/>
          <w:sz w:val="22"/>
          <w:szCs w:val="24"/>
          <w:lang w:val="ro-RO"/>
        </w:rPr>
      </w:pPr>
      <w:r w:rsidRPr="009D6072">
        <w:rPr>
          <w:rFonts w:ascii="Trebuchet MS" w:eastAsia="Arial" w:hAnsi="Trebuchet MS"/>
          <w:bCs/>
          <w:sz w:val="22"/>
          <w:szCs w:val="24"/>
          <w:lang w:val="ro-RO"/>
        </w:rPr>
        <w:t>au</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con</w:t>
      </w:r>
      <w:r w:rsidRPr="009D6072">
        <w:rPr>
          <w:rFonts w:ascii="Trebuchet MS" w:eastAsia="Arial" w:hAnsi="Trebuchet MS"/>
          <w:bCs/>
          <w:spacing w:val="-3"/>
          <w:sz w:val="22"/>
          <w:szCs w:val="24"/>
          <w:lang w:val="ro-RO"/>
        </w:rPr>
        <w:t>v</w:t>
      </w:r>
      <w:r w:rsidRPr="009D6072">
        <w:rPr>
          <w:rFonts w:ascii="Trebuchet MS" w:eastAsia="Arial" w:hAnsi="Trebuchet MS"/>
          <w:bCs/>
          <w:sz w:val="22"/>
          <w:szCs w:val="24"/>
          <w:lang w:val="ro-RO"/>
        </w:rPr>
        <w:t>en</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 xml:space="preserve">t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nche</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e</w:t>
      </w:r>
      <w:r w:rsidRPr="009D6072">
        <w:rPr>
          <w:rFonts w:ascii="Trebuchet MS" w:eastAsia="Arial" w:hAnsi="Trebuchet MS"/>
          <w:bCs/>
          <w:sz w:val="22"/>
          <w:szCs w:val="24"/>
          <w:lang w:val="ro-RO"/>
        </w:rPr>
        <w:t>rea</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prezen</w:t>
      </w:r>
      <w:r w:rsidRPr="009D6072">
        <w:rPr>
          <w:rFonts w:ascii="Trebuchet MS" w:eastAsia="Arial" w:hAnsi="Trebuchet MS"/>
          <w:bCs/>
          <w:spacing w:val="1"/>
          <w:sz w:val="22"/>
          <w:szCs w:val="24"/>
          <w:lang w:val="ro-RO"/>
        </w:rPr>
        <w:t>t</w:t>
      </w:r>
      <w:r w:rsidRPr="009D6072">
        <w:rPr>
          <w:rFonts w:ascii="Trebuchet MS" w:eastAsia="Arial" w:hAnsi="Trebuchet MS"/>
          <w:bCs/>
          <w:spacing w:val="-3"/>
          <w:sz w:val="22"/>
          <w:szCs w:val="24"/>
          <w:lang w:val="ro-RO"/>
        </w:rPr>
        <w:t>u</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ui</w:t>
      </w:r>
      <w:r w:rsidRPr="009D6072">
        <w:rPr>
          <w:rFonts w:ascii="Trebuchet MS" w:eastAsia="Arial" w:hAnsi="Trebuchet MS"/>
          <w:bCs/>
          <w:spacing w:val="3"/>
          <w:sz w:val="22"/>
          <w:szCs w:val="24"/>
          <w:lang w:val="ro-RO"/>
        </w:rPr>
        <w:t xml:space="preserve"> </w:t>
      </w:r>
      <w:r w:rsidR="00EC5E64" w:rsidRPr="009D6072">
        <w:rPr>
          <w:rFonts w:ascii="Trebuchet MS" w:eastAsia="Arial" w:hAnsi="Trebuchet MS"/>
          <w:bCs/>
          <w:spacing w:val="-1"/>
          <w:sz w:val="22"/>
          <w:szCs w:val="24"/>
          <w:lang w:val="ro-RO"/>
        </w:rPr>
        <w:t>c</w:t>
      </w:r>
      <w:r w:rsidRPr="009D6072">
        <w:rPr>
          <w:rFonts w:ascii="Trebuchet MS" w:eastAsia="Arial" w:hAnsi="Trebuchet MS"/>
          <w:bCs/>
          <w:sz w:val="22"/>
          <w:szCs w:val="24"/>
          <w:lang w:val="ro-RO"/>
        </w:rPr>
        <w:t>on</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ra</w:t>
      </w:r>
      <w:r w:rsidRPr="009D6072">
        <w:rPr>
          <w:rFonts w:ascii="Trebuchet MS" w:eastAsia="Arial" w:hAnsi="Trebuchet MS"/>
          <w:bCs/>
          <w:spacing w:val="-3"/>
          <w:sz w:val="22"/>
          <w:szCs w:val="24"/>
          <w:lang w:val="ro-RO"/>
        </w:rPr>
        <w:t>c</w:t>
      </w:r>
      <w:r w:rsidRPr="009D6072">
        <w:rPr>
          <w:rFonts w:ascii="Trebuchet MS" w:eastAsia="Arial" w:hAnsi="Trebuchet MS"/>
          <w:bCs/>
          <w:sz w:val="22"/>
          <w:szCs w:val="24"/>
          <w:lang w:val="ro-RO"/>
        </w:rPr>
        <w:t>t</w:t>
      </w:r>
      <w:r w:rsidRPr="009D6072">
        <w:rPr>
          <w:rFonts w:ascii="Trebuchet MS" w:eastAsia="Arial" w:hAnsi="Trebuchet MS"/>
          <w:bCs/>
          <w:spacing w:val="-44"/>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n</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u</w:t>
      </w:r>
      <w:r w:rsidRPr="009D6072">
        <w:rPr>
          <w:rFonts w:ascii="Trebuchet MS" w:eastAsia="Arial" w:hAnsi="Trebuchet MS"/>
          <w:bCs/>
          <w:spacing w:val="-2"/>
          <w:sz w:val="22"/>
          <w:szCs w:val="24"/>
          <w:lang w:val="ro-RO"/>
        </w:rPr>
        <w:t>r</w:t>
      </w:r>
      <w:r w:rsidRPr="009D6072">
        <w:rPr>
          <w:rFonts w:ascii="Trebuchet MS" w:eastAsia="Arial" w:hAnsi="Trebuchet MS"/>
          <w:bCs/>
          <w:sz w:val="22"/>
          <w:szCs w:val="24"/>
          <w:lang w:val="ro-RO"/>
        </w:rPr>
        <w:t>mă</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o</w:t>
      </w:r>
      <w:r w:rsidRPr="009D6072">
        <w:rPr>
          <w:rFonts w:ascii="Trebuchet MS" w:eastAsia="Arial" w:hAnsi="Trebuchet MS"/>
          <w:bCs/>
          <w:spacing w:val="-3"/>
          <w:sz w:val="22"/>
          <w:szCs w:val="24"/>
          <w:lang w:val="ro-RO"/>
        </w:rPr>
        <w:t>a</w:t>
      </w:r>
      <w:r w:rsidRPr="009D6072">
        <w:rPr>
          <w:rFonts w:ascii="Trebuchet MS" w:eastAsia="Arial" w:hAnsi="Trebuchet MS"/>
          <w:bCs/>
          <w:sz w:val="22"/>
          <w:szCs w:val="24"/>
          <w:lang w:val="ro-RO"/>
        </w:rPr>
        <w:t>re</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e</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con</w:t>
      </w:r>
      <w:r w:rsidRPr="009D6072">
        <w:rPr>
          <w:rFonts w:ascii="Trebuchet MS" w:eastAsia="Arial" w:hAnsi="Trebuchet MS"/>
          <w:bCs/>
          <w:spacing w:val="-3"/>
          <w:sz w:val="22"/>
          <w:szCs w:val="24"/>
          <w:lang w:val="ro-RO"/>
        </w:rPr>
        <w:t>d</w:t>
      </w:r>
      <w:r w:rsidRPr="009D6072">
        <w:rPr>
          <w:rFonts w:ascii="Trebuchet MS" w:eastAsia="Arial" w:hAnsi="Trebuchet MS"/>
          <w:bCs/>
          <w:spacing w:val="-7"/>
          <w:sz w:val="22"/>
          <w:szCs w:val="24"/>
          <w:lang w:val="ro-RO"/>
        </w:rPr>
        <w:t>i</w:t>
      </w:r>
      <w:r w:rsidRPr="009D6072">
        <w:rPr>
          <w:rFonts w:ascii="Trebuchet MS" w:eastAsia="Arial" w:hAnsi="Trebuchet MS"/>
          <w:bCs/>
          <w:spacing w:val="-1"/>
          <w:sz w:val="22"/>
          <w:szCs w:val="24"/>
          <w:lang w:val="ro-RO"/>
        </w:rPr>
        <w:t>ț</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w:t>
      </w:r>
    </w:p>
    <w:p w14:paraId="5F7558DD" w14:textId="77777777" w:rsidR="009B42F7" w:rsidRPr="009D6072" w:rsidRDefault="009B42F7">
      <w:pPr>
        <w:spacing w:line="200" w:lineRule="exact"/>
        <w:rPr>
          <w:rFonts w:ascii="Trebuchet MS" w:hAnsi="Trebuchet MS"/>
          <w:sz w:val="22"/>
          <w:szCs w:val="24"/>
          <w:lang w:val="ro-RO"/>
        </w:rPr>
      </w:pPr>
    </w:p>
    <w:p w14:paraId="543C8218" w14:textId="3BAE2956" w:rsidR="00E50D77" w:rsidRPr="009D6072" w:rsidRDefault="000E5425" w:rsidP="00E10C9D">
      <w:pPr>
        <w:tabs>
          <w:tab w:val="left" w:pos="0"/>
        </w:tabs>
        <w:jc w:val="both"/>
        <w:rPr>
          <w:rFonts w:ascii="Trebuchet MS" w:eastAsia="Arial" w:hAnsi="Trebuchet MS"/>
          <w:b/>
          <w:sz w:val="22"/>
          <w:szCs w:val="24"/>
          <w:lang w:val="ro-RO"/>
        </w:rPr>
      </w:pPr>
      <w:r w:rsidRPr="009D6072">
        <w:rPr>
          <w:rFonts w:ascii="Trebuchet MS" w:eastAsia="Arial" w:hAnsi="Trebuchet MS"/>
          <w:b/>
          <w:sz w:val="22"/>
          <w:szCs w:val="24"/>
          <w:lang w:val="ro-RO"/>
        </w:rPr>
        <w:t xml:space="preserve">II. </w:t>
      </w:r>
      <w:r w:rsidR="00BF4880" w:rsidRPr="009D6072">
        <w:rPr>
          <w:rFonts w:ascii="Trebuchet MS" w:eastAsia="Arial" w:hAnsi="Trebuchet MS"/>
          <w:b/>
          <w:spacing w:val="-1"/>
          <w:sz w:val="22"/>
          <w:szCs w:val="24"/>
          <w:lang w:val="ro-RO"/>
        </w:rPr>
        <w:t>P</w:t>
      </w:r>
      <w:r w:rsidR="00BF4880" w:rsidRPr="009D6072">
        <w:rPr>
          <w:rFonts w:ascii="Trebuchet MS" w:eastAsia="Arial" w:hAnsi="Trebuchet MS"/>
          <w:b/>
          <w:sz w:val="22"/>
          <w:szCs w:val="24"/>
          <w:lang w:val="ro-RO"/>
        </w:rPr>
        <w:t>re</w:t>
      </w:r>
      <w:r w:rsidR="00BF4880" w:rsidRPr="009D6072">
        <w:rPr>
          <w:rFonts w:ascii="Trebuchet MS" w:eastAsia="Arial" w:hAnsi="Trebuchet MS"/>
          <w:b/>
          <w:spacing w:val="-3"/>
          <w:sz w:val="22"/>
          <w:szCs w:val="24"/>
          <w:lang w:val="ro-RO"/>
        </w:rPr>
        <w:t>c</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ză</w:t>
      </w:r>
      <w:r w:rsidR="00BF4880" w:rsidRPr="009D6072">
        <w:rPr>
          <w:rFonts w:ascii="Trebuchet MS" w:eastAsia="Arial" w:hAnsi="Trebuchet MS"/>
          <w:b/>
          <w:spacing w:val="-2"/>
          <w:sz w:val="22"/>
          <w:szCs w:val="24"/>
          <w:lang w:val="ro-RO"/>
        </w:rPr>
        <w:t>r</w:t>
      </w:r>
      <w:r w:rsidR="00BF4880" w:rsidRPr="009D6072">
        <w:rPr>
          <w:rFonts w:ascii="Trebuchet MS" w:eastAsia="Arial" w:hAnsi="Trebuchet MS"/>
          <w:b/>
          <w:sz w:val="22"/>
          <w:szCs w:val="24"/>
          <w:lang w:val="ro-RO"/>
        </w:rPr>
        <w:t>i</w:t>
      </w:r>
      <w:r w:rsidR="004F6863" w:rsidRPr="009D6072">
        <w:rPr>
          <w:rFonts w:ascii="Trebuchet MS" w:eastAsia="Arial" w:hAnsi="Trebuchet MS"/>
          <w:b/>
          <w:spacing w:val="2"/>
          <w:sz w:val="22"/>
          <w:szCs w:val="24"/>
          <w:lang w:val="ro-RO"/>
        </w:rPr>
        <w:t xml:space="preserve"> </w:t>
      </w:r>
      <w:r w:rsidR="00BF4880" w:rsidRPr="009D6072">
        <w:rPr>
          <w:rFonts w:ascii="Trebuchet MS" w:eastAsia="Arial" w:hAnsi="Trebuchet MS"/>
          <w:b/>
          <w:spacing w:val="-2"/>
          <w:sz w:val="22"/>
          <w:szCs w:val="24"/>
          <w:lang w:val="ro-RO"/>
        </w:rPr>
        <w:t>p</w:t>
      </w:r>
      <w:r w:rsidR="00BF4880" w:rsidRPr="009D6072">
        <w:rPr>
          <w:rFonts w:ascii="Trebuchet MS" w:eastAsia="Arial" w:hAnsi="Trebuchet MS"/>
          <w:b/>
          <w:sz w:val="22"/>
          <w:szCs w:val="24"/>
          <w:lang w:val="ro-RO"/>
        </w:rPr>
        <w:t>rea</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a</w:t>
      </w:r>
      <w:r w:rsidR="00BF4880" w:rsidRPr="009D6072">
        <w:rPr>
          <w:rFonts w:ascii="Trebuchet MS" w:eastAsia="Arial" w:hAnsi="Trebuchet MS"/>
          <w:b/>
          <w:spacing w:val="-3"/>
          <w:sz w:val="22"/>
          <w:szCs w:val="24"/>
          <w:lang w:val="ro-RO"/>
        </w:rPr>
        <w:t>b</w:t>
      </w:r>
      <w:r w:rsidR="00BF4880" w:rsidRPr="009D6072">
        <w:rPr>
          <w:rFonts w:ascii="Trebuchet MS" w:eastAsia="Arial" w:hAnsi="Trebuchet MS"/>
          <w:b/>
          <w:spacing w:val="1"/>
          <w:sz w:val="22"/>
          <w:szCs w:val="24"/>
          <w:lang w:val="ro-RO"/>
        </w:rPr>
        <w:t>il</w:t>
      </w:r>
      <w:r w:rsidR="00BF4880" w:rsidRPr="009D6072">
        <w:rPr>
          <w:rFonts w:ascii="Trebuchet MS" w:eastAsia="Arial" w:hAnsi="Trebuchet MS"/>
          <w:b/>
          <w:sz w:val="22"/>
          <w:szCs w:val="24"/>
          <w:lang w:val="ro-RO"/>
        </w:rPr>
        <w:t>e</w:t>
      </w:r>
    </w:p>
    <w:p w14:paraId="41FF7E57" w14:textId="77777777" w:rsidR="006D5265" w:rsidRPr="009D6072" w:rsidRDefault="006D5265" w:rsidP="00BB3782">
      <w:pPr>
        <w:tabs>
          <w:tab w:val="left" w:pos="0"/>
        </w:tabs>
        <w:jc w:val="both"/>
        <w:rPr>
          <w:rFonts w:ascii="Trebuchet MS" w:eastAsia="Arial" w:hAnsi="Trebuchet MS"/>
          <w:sz w:val="22"/>
          <w:szCs w:val="24"/>
          <w:lang w:val="ro-RO"/>
        </w:rPr>
      </w:pPr>
    </w:p>
    <w:p w14:paraId="6D4E7C8A" w14:textId="06CD3429" w:rsidR="00531C07" w:rsidRPr="009D6072" w:rsidRDefault="00A14451"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II.</w:t>
      </w:r>
      <w:r w:rsidR="000211FB" w:rsidRPr="009D6072">
        <w:rPr>
          <w:rFonts w:ascii="Trebuchet MS" w:eastAsia="Arial" w:hAnsi="Trebuchet MS"/>
          <w:b/>
          <w:sz w:val="22"/>
          <w:szCs w:val="24"/>
          <w:lang w:val="ro-RO"/>
        </w:rPr>
        <w:t xml:space="preserve"> </w:t>
      </w:r>
      <w:r w:rsidR="00E13BFE" w:rsidRPr="009D6072">
        <w:rPr>
          <w:rFonts w:ascii="Trebuchet MS" w:eastAsia="Arial" w:hAnsi="Trebuchet MS"/>
          <w:b/>
          <w:sz w:val="22"/>
          <w:szCs w:val="24"/>
          <w:lang w:val="ro-RO"/>
        </w:rPr>
        <w:t>(1)</w:t>
      </w:r>
      <w:r w:rsidR="000211FB" w:rsidRPr="009D6072">
        <w:rPr>
          <w:rFonts w:ascii="Trebuchet MS" w:eastAsia="Arial" w:hAnsi="Trebuchet MS"/>
          <w:b/>
          <w:sz w:val="22"/>
          <w:szCs w:val="24"/>
          <w:lang w:val="ro-RO"/>
        </w:rPr>
        <w:t xml:space="preserve"> - </w:t>
      </w:r>
      <w:r w:rsidR="00BF4880" w:rsidRPr="009D6072">
        <w:rPr>
          <w:rFonts w:ascii="Trebuchet MS" w:eastAsia="Arial" w:hAnsi="Trebuchet MS"/>
          <w:sz w:val="22"/>
          <w:szCs w:val="24"/>
          <w:lang w:val="ro-RO"/>
        </w:rPr>
        <w:t>În prezentul</w:t>
      </w:r>
      <w:r w:rsidR="003F28A7" w:rsidRPr="009D6072">
        <w:rPr>
          <w:rFonts w:ascii="Trebuchet MS" w:eastAsia="Arial" w:hAnsi="Trebuchet MS"/>
          <w:sz w:val="22"/>
          <w:szCs w:val="24"/>
          <w:lang w:val="ro-RO"/>
        </w:rPr>
        <w:t xml:space="preserve"> </w:t>
      </w:r>
      <w:r w:rsidR="007522C9" w:rsidRPr="009D6072">
        <w:rPr>
          <w:rFonts w:ascii="Trebuchet MS" w:eastAsia="Arial" w:hAnsi="Trebuchet MS"/>
          <w:sz w:val="22"/>
          <w:szCs w:val="24"/>
          <w:lang w:val="ro-RO"/>
        </w:rPr>
        <w:t>c</w:t>
      </w:r>
      <w:r w:rsidR="00BF4880" w:rsidRPr="009D6072">
        <w:rPr>
          <w:rFonts w:ascii="Trebuchet MS" w:eastAsia="Arial" w:hAnsi="Trebuchet MS"/>
          <w:sz w:val="22"/>
          <w:szCs w:val="24"/>
          <w:lang w:val="ro-RO"/>
        </w:rPr>
        <w:t>ontract</w:t>
      </w:r>
      <w:r w:rsidR="003F28A7" w:rsidRPr="009D6072">
        <w:rPr>
          <w:rFonts w:ascii="Trebuchet MS" w:eastAsia="Arial" w:hAnsi="Trebuchet MS"/>
          <w:sz w:val="22"/>
          <w:szCs w:val="24"/>
          <w:lang w:val="ro-RO"/>
        </w:rPr>
        <w:t xml:space="preserve"> </w:t>
      </w:r>
      <w:r w:rsidR="006D5265" w:rsidRPr="009D6072">
        <w:rPr>
          <w:rFonts w:ascii="Trebuchet MS" w:eastAsia="Arial" w:hAnsi="Trebuchet MS"/>
          <w:sz w:val="22"/>
          <w:szCs w:val="24"/>
          <w:lang w:val="ro-RO"/>
        </w:rPr>
        <w:t>de finanțare</w:t>
      </w:r>
      <w:r w:rsidR="00BF4880" w:rsidRPr="009D6072">
        <w:rPr>
          <w:rFonts w:ascii="Trebuchet MS" w:eastAsia="Arial" w:hAnsi="Trebuchet MS"/>
          <w:sz w:val="22"/>
          <w:szCs w:val="24"/>
          <w:lang w:val="ro-RO"/>
        </w:rPr>
        <w:t xml:space="preserve">, cu </w:t>
      </w:r>
      <w:r w:rsidR="00B73A5D" w:rsidRPr="009D6072">
        <w:rPr>
          <w:rFonts w:ascii="Trebuchet MS" w:eastAsia="Arial" w:hAnsi="Trebuchet MS"/>
          <w:sz w:val="22"/>
          <w:szCs w:val="24"/>
          <w:lang w:val="ro-RO"/>
        </w:rPr>
        <w:t>excepția</w:t>
      </w:r>
      <w:r w:rsidR="00BF4880" w:rsidRPr="009D6072">
        <w:rPr>
          <w:rFonts w:ascii="Trebuchet MS" w:eastAsia="Arial" w:hAnsi="Trebuchet MS"/>
          <w:sz w:val="22"/>
          <w:szCs w:val="24"/>
          <w:lang w:val="ro-RO"/>
        </w:rPr>
        <w:t xml:space="preserve"> </w:t>
      </w:r>
      <w:r w:rsidR="00B73A5D" w:rsidRPr="009D6072">
        <w:rPr>
          <w:rFonts w:ascii="Trebuchet MS" w:eastAsia="Arial" w:hAnsi="Trebuchet MS"/>
          <w:sz w:val="22"/>
          <w:szCs w:val="24"/>
          <w:lang w:val="ro-RO"/>
        </w:rPr>
        <w:t>situațiilor</w:t>
      </w:r>
      <w:r w:rsidR="00BF4880" w:rsidRPr="009D6072">
        <w:rPr>
          <w:rFonts w:ascii="Trebuchet MS" w:eastAsia="Arial" w:hAnsi="Trebuchet MS"/>
          <w:sz w:val="22"/>
          <w:szCs w:val="24"/>
          <w:lang w:val="ro-RO"/>
        </w:rPr>
        <w:t xml:space="preserve"> când contextul cere altfel sau a unei prevederi contrare:</w:t>
      </w:r>
    </w:p>
    <w:p w14:paraId="17902F1D" w14:textId="7678353C" w:rsidR="000A382F"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Cuvintele </w:t>
      </w:r>
      <w:r w:rsidR="00BF4880" w:rsidRPr="009D6072">
        <w:rPr>
          <w:rFonts w:ascii="Trebuchet MS" w:eastAsia="Arial" w:hAnsi="Trebuchet MS"/>
          <w:sz w:val="22"/>
          <w:szCs w:val="24"/>
          <w:lang w:val="ro-RO"/>
        </w:rPr>
        <w:t>care indică singularul includ şi pluralul, iar cuvintele care indică</w:t>
      </w:r>
      <w:r w:rsidR="000A382F" w:rsidRPr="009D6072">
        <w:rPr>
          <w:rFonts w:ascii="Trebuchet MS" w:eastAsia="Arial" w:hAnsi="Trebuchet MS"/>
          <w:sz w:val="22"/>
          <w:szCs w:val="24"/>
          <w:lang w:val="ro-RO"/>
        </w:rPr>
        <w:t xml:space="preserve"> pluralul includ şi singularul;</w:t>
      </w:r>
    </w:p>
    <w:p w14:paraId="43B98E1B" w14:textId="7C9F27FE" w:rsidR="000A382F"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Cuvintele </w:t>
      </w:r>
      <w:r w:rsidR="00BF4880" w:rsidRPr="009D6072">
        <w:rPr>
          <w:rFonts w:ascii="Trebuchet MS" w:eastAsia="Arial" w:hAnsi="Trebuchet MS"/>
          <w:sz w:val="22"/>
          <w:szCs w:val="24"/>
          <w:lang w:val="ro-RO"/>
        </w:rPr>
        <w:t>care indică un gen includ toate genurile;</w:t>
      </w:r>
    </w:p>
    <w:p w14:paraId="14A7904D" w14:textId="00CE3C61" w:rsidR="00E50D77"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w:t>
      </w:r>
      <w:r w:rsidR="00BF4880" w:rsidRPr="009D6072">
        <w:rPr>
          <w:rFonts w:ascii="Trebuchet MS" w:eastAsia="Arial" w:hAnsi="Trebuchet MS"/>
          <w:sz w:val="22"/>
          <w:szCs w:val="24"/>
          <w:lang w:val="ro-RO"/>
        </w:rPr>
        <w:t>„zi” reprezintă zi calendaristică dacă nu se specifică altfel;</w:t>
      </w:r>
    </w:p>
    <w:p w14:paraId="0C5BCA06" w14:textId="381B771A" w:rsidR="00B8755A"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w:t>
      </w:r>
      <w:r w:rsidR="00B478A8" w:rsidRPr="009D6072">
        <w:rPr>
          <w:rFonts w:ascii="Trebuchet MS" w:eastAsia="Arial" w:hAnsi="Trebuchet MS"/>
          <w:sz w:val="22"/>
          <w:szCs w:val="24"/>
          <w:lang w:val="ro-RO"/>
        </w:rPr>
        <w:t xml:space="preserve">”beneficiar” </w:t>
      </w:r>
      <w:r w:rsidR="001B7215" w:rsidRPr="009D6072">
        <w:rPr>
          <w:rFonts w:ascii="Trebuchet MS" w:eastAsia="Arial" w:hAnsi="Trebuchet MS"/>
          <w:sz w:val="22"/>
          <w:szCs w:val="24"/>
          <w:lang w:val="ro-RO"/>
        </w:rPr>
        <w:t xml:space="preserve">are </w:t>
      </w:r>
      <w:r w:rsidR="00B73A5D" w:rsidRPr="009D6072">
        <w:rPr>
          <w:rFonts w:ascii="Trebuchet MS" w:eastAsia="Arial" w:hAnsi="Trebuchet MS"/>
          <w:sz w:val="22"/>
          <w:szCs w:val="24"/>
          <w:lang w:val="ro-RO"/>
        </w:rPr>
        <w:t>înțelesul</w:t>
      </w:r>
      <w:r w:rsidR="001B7215" w:rsidRPr="009D6072">
        <w:rPr>
          <w:rFonts w:ascii="Trebuchet MS" w:eastAsia="Arial" w:hAnsi="Trebuchet MS"/>
          <w:sz w:val="22"/>
          <w:szCs w:val="24"/>
          <w:lang w:val="ro-RO"/>
        </w:rPr>
        <w:t xml:space="preserve"> prevăzut de art. 2</w:t>
      </w:r>
      <w:r w:rsidR="00374B3A" w:rsidRPr="009D6072">
        <w:rPr>
          <w:rFonts w:ascii="Trebuchet MS" w:eastAsia="Arial" w:hAnsi="Trebuchet MS"/>
          <w:sz w:val="22"/>
          <w:szCs w:val="24"/>
          <w:lang w:val="ro-RO"/>
        </w:rPr>
        <w:t xml:space="preserve">, punctul 9 </w:t>
      </w:r>
      <w:r w:rsidR="00CC4EC4" w:rsidRPr="009D6072">
        <w:rPr>
          <w:rFonts w:ascii="Trebuchet MS" w:eastAsia="Arial" w:hAnsi="Trebuchet MS"/>
          <w:sz w:val="22"/>
          <w:szCs w:val="24"/>
          <w:lang w:val="ro-RO"/>
        </w:rPr>
        <w:t xml:space="preserve">din </w:t>
      </w:r>
      <w:bookmarkStart w:id="2" w:name="_Hlk119406505"/>
      <w:r w:rsidR="00CC4EC4" w:rsidRPr="009D6072">
        <w:rPr>
          <w:rFonts w:ascii="Trebuchet MS" w:hAnsi="Trebuchet MS" w:cs="Arial"/>
          <w:sz w:val="22"/>
          <w:szCs w:val="24"/>
          <w:lang w:val="ro-RO"/>
        </w:rPr>
        <w:t xml:space="preserve">Regulamentul (UE) 2021/1060 al Parlamentului European şi al Consiliului din 24 iunie 2021 de stabilire a </w:t>
      </w:r>
      <w:r w:rsidR="00B73A5D" w:rsidRPr="009D6072">
        <w:rPr>
          <w:rFonts w:ascii="Trebuchet MS" w:hAnsi="Trebuchet MS" w:cs="Arial"/>
          <w:sz w:val="22"/>
          <w:szCs w:val="24"/>
          <w:lang w:val="ro-RO"/>
        </w:rPr>
        <w:t>dispozițiilor</w:t>
      </w:r>
      <w:r w:rsidR="00CC4EC4" w:rsidRPr="009D6072">
        <w:rPr>
          <w:rFonts w:ascii="Trebuchet MS" w:hAnsi="Trebuchet MS" w:cs="Arial"/>
          <w:sz w:val="22"/>
          <w:szCs w:val="24"/>
          <w:lang w:val="ro-RO"/>
        </w:rPr>
        <w:t xml:space="preserve"> comune privind Fondul european de dezvoltare regională, Fondul social european Plus, Fondul de coeziune, Fondul pentru o </w:t>
      </w:r>
      <w:r w:rsidR="00B73A5D" w:rsidRPr="009D6072">
        <w:rPr>
          <w:rFonts w:ascii="Trebuchet MS" w:hAnsi="Trebuchet MS" w:cs="Arial"/>
          <w:sz w:val="22"/>
          <w:szCs w:val="24"/>
          <w:lang w:val="ro-RO"/>
        </w:rPr>
        <w:t>tranziție</w:t>
      </w:r>
      <w:r w:rsidR="00CC4EC4" w:rsidRPr="009D6072">
        <w:rPr>
          <w:rFonts w:ascii="Trebuchet MS" w:hAnsi="Trebuchet MS" w:cs="Arial"/>
          <w:sz w:val="22"/>
          <w:szCs w:val="24"/>
          <w:lang w:val="ro-RO"/>
        </w:rPr>
        <w:t xml:space="preserve"> justă şi Fondul european pentru afaceri maritime, pescuit şi acvacultură şi de stabilire a normelor financiare aplicabile acestor fonduri, precum şi Fondului pentru azil, </w:t>
      </w:r>
      <w:r w:rsidR="00B73A5D" w:rsidRPr="009D6072">
        <w:rPr>
          <w:rFonts w:ascii="Trebuchet MS" w:hAnsi="Trebuchet MS" w:cs="Arial"/>
          <w:sz w:val="22"/>
          <w:szCs w:val="24"/>
          <w:lang w:val="ro-RO"/>
        </w:rPr>
        <w:t>migrație</w:t>
      </w:r>
      <w:r w:rsidR="00CC4EC4" w:rsidRPr="009D6072">
        <w:rPr>
          <w:rFonts w:ascii="Trebuchet MS" w:hAnsi="Trebuchet MS" w:cs="Arial"/>
          <w:sz w:val="22"/>
          <w:szCs w:val="24"/>
          <w:lang w:val="ro-RO"/>
        </w:rPr>
        <w:t xml:space="preserve"> şi integrare, Fondului </w:t>
      </w:r>
      <w:r w:rsidR="00CC4EC4" w:rsidRPr="009D6072">
        <w:rPr>
          <w:rFonts w:ascii="Trebuchet MS" w:hAnsi="Trebuchet MS" w:cs="Arial"/>
          <w:sz w:val="22"/>
          <w:szCs w:val="24"/>
          <w:lang w:val="ro-RO"/>
        </w:rPr>
        <w:lastRenderedPageBreak/>
        <w:t>pentru securitate internă şi Instrumentului de sprijin financiar pentru managementul frontierelor şi politica de vize</w:t>
      </w:r>
      <w:bookmarkEnd w:id="2"/>
      <w:r w:rsidR="00B418DF" w:rsidRPr="009D6072">
        <w:rPr>
          <w:rFonts w:ascii="Trebuchet MS" w:hAnsi="Trebuchet MS" w:cs="Arial"/>
          <w:sz w:val="22"/>
          <w:szCs w:val="24"/>
          <w:lang w:val="ro-RO"/>
        </w:rPr>
        <w:t>, denumit în continuare Regulamentul (UE) 2021/1060</w:t>
      </w:r>
      <w:r w:rsidR="001B7215" w:rsidRPr="009D6072">
        <w:rPr>
          <w:rFonts w:ascii="Trebuchet MS" w:eastAsia="Arial" w:hAnsi="Trebuchet MS"/>
          <w:sz w:val="22"/>
          <w:szCs w:val="24"/>
          <w:lang w:val="ro-RO"/>
        </w:rPr>
        <w:t>;</w:t>
      </w:r>
    </w:p>
    <w:p w14:paraId="792A5E7C" w14:textId="26BDAF29" w:rsidR="00A07095" w:rsidRPr="009D6072" w:rsidRDefault="00A0709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Termenul de ”</w:t>
      </w:r>
      <w:r w:rsidR="00E306B3" w:rsidRPr="009D6072">
        <w:rPr>
          <w:rFonts w:ascii="Trebuchet MS" w:eastAsia="Arial" w:hAnsi="Trebuchet MS"/>
          <w:sz w:val="22"/>
          <w:szCs w:val="24"/>
          <w:lang w:val="ro-RO"/>
        </w:rPr>
        <w:t>destinatar</w:t>
      </w:r>
      <w:r w:rsidR="00314760" w:rsidRPr="009D6072">
        <w:rPr>
          <w:rFonts w:ascii="Trebuchet MS" w:eastAsia="Arial" w:hAnsi="Trebuchet MS"/>
          <w:sz w:val="22"/>
          <w:szCs w:val="24"/>
          <w:lang w:val="ro-RO"/>
        </w:rPr>
        <w:t xml:space="preserve"> final” are înțelesul prevăzut de art. 2, punctul </w:t>
      </w:r>
      <w:r w:rsidR="00E306B3" w:rsidRPr="009D6072">
        <w:rPr>
          <w:rFonts w:ascii="Trebuchet MS" w:eastAsia="Arial" w:hAnsi="Trebuchet MS"/>
          <w:sz w:val="22"/>
          <w:szCs w:val="24"/>
          <w:lang w:val="ro-RO"/>
        </w:rPr>
        <w:t>18</w:t>
      </w:r>
      <w:r w:rsidR="00314760" w:rsidRPr="009D6072">
        <w:rPr>
          <w:rFonts w:ascii="Trebuchet MS" w:eastAsia="Arial" w:hAnsi="Trebuchet MS"/>
          <w:sz w:val="22"/>
          <w:szCs w:val="24"/>
          <w:lang w:val="ro-RO"/>
        </w:rPr>
        <w:t xml:space="preserve"> din </w:t>
      </w:r>
      <w:r w:rsidR="00314760" w:rsidRPr="009D6072">
        <w:rPr>
          <w:rFonts w:ascii="Trebuchet MS" w:hAnsi="Trebuchet MS" w:cs="Arial"/>
          <w:sz w:val="22"/>
          <w:szCs w:val="24"/>
          <w:lang w:val="ro-RO"/>
        </w:rPr>
        <w:t>Regulamentul (UE) 2021/1060</w:t>
      </w:r>
      <w:r w:rsidR="00B418DF" w:rsidRPr="009D6072">
        <w:rPr>
          <w:rFonts w:ascii="Trebuchet MS" w:hAnsi="Trebuchet MS" w:cs="Arial"/>
          <w:sz w:val="22"/>
          <w:szCs w:val="24"/>
          <w:lang w:val="ro-RO"/>
        </w:rPr>
        <w:t>;</w:t>
      </w:r>
    </w:p>
    <w:p w14:paraId="1EFC6B5D" w14:textId="711EC5F4" w:rsidR="008E0F8B" w:rsidRPr="009D6072" w:rsidRDefault="008E0F8B" w:rsidP="008E0F8B">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de ”relocare” are înțelesul prevăzut de art. 2, punctul 27 din </w:t>
      </w:r>
      <w:r w:rsidRPr="009D6072">
        <w:rPr>
          <w:rFonts w:ascii="Trebuchet MS" w:hAnsi="Trebuchet MS" w:cs="Arial"/>
          <w:sz w:val="22"/>
          <w:szCs w:val="24"/>
          <w:lang w:val="ro-RO"/>
        </w:rPr>
        <w:t>Regulamentul (UE) 2021/1060</w:t>
      </w:r>
      <w:r w:rsidR="00B418DF" w:rsidRPr="009D6072">
        <w:rPr>
          <w:rFonts w:ascii="Trebuchet MS" w:hAnsi="Trebuchet MS" w:cs="Arial"/>
          <w:sz w:val="22"/>
          <w:szCs w:val="24"/>
          <w:lang w:val="ro-RO"/>
        </w:rPr>
        <w:t>;</w:t>
      </w:r>
    </w:p>
    <w:p w14:paraId="2E61481A" w14:textId="2C02DFB3" w:rsidR="00B8755A" w:rsidRPr="009D6072" w:rsidRDefault="00323EB2" w:rsidP="00B6450E">
      <w:pPr>
        <w:pStyle w:val="ListParagraph"/>
        <w:numPr>
          <w:ilvl w:val="0"/>
          <w:numId w:val="5"/>
        </w:numPr>
        <w:ind w:right="76"/>
        <w:jc w:val="both"/>
        <w:rPr>
          <w:rFonts w:ascii="Trebuchet MS" w:hAnsi="Trebuchet MS" w:cs="Arial"/>
          <w:sz w:val="22"/>
          <w:szCs w:val="24"/>
          <w:lang w:val="ro-RO"/>
        </w:rPr>
      </w:pPr>
      <w:r w:rsidRPr="009D6072">
        <w:rPr>
          <w:rFonts w:ascii="Trebuchet MS" w:hAnsi="Trebuchet MS" w:cs="Arial"/>
          <w:sz w:val="22"/>
          <w:szCs w:val="24"/>
          <w:lang w:val="ro-RO"/>
        </w:rPr>
        <w:t xml:space="preserve">Termenul </w:t>
      </w:r>
      <w:r w:rsidR="00B8755A" w:rsidRPr="009D6072">
        <w:rPr>
          <w:rFonts w:ascii="Trebuchet MS" w:hAnsi="Trebuchet MS" w:cs="Arial"/>
          <w:sz w:val="22"/>
          <w:szCs w:val="24"/>
          <w:lang w:val="ro-RO"/>
        </w:rPr>
        <w:t xml:space="preserve">”lider de parteneriat” are înțelesul prevăzut de art.2 alin. (4) litera q) din </w:t>
      </w:r>
      <w:r w:rsidR="00657755" w:rsidRPr="009D6072">
        <w:rPr>
          <w:rFonts w:ascii="Trebuchet MS" w:hAnsi="Trebuchet MS" w:cs="Arial"/>
          <w:sz w:val="22"/>
          <w:szCs w:val="24"/>
          <w:lang w:val="ro-RO"/>
        </w:rPr>
        <w:t xml:space="preserve">Ordonanța de urgență a Guvernului nr. 133/2021 privind gestionarea financiară a fondurilor europene pentru perioada de programare 2021 2027 alocate României din Fondul european de dezvoltare regională, Fondul de coeziune, Fondul social european Plus, Fondul pentru o </w:t>
      </w:r>
      <w:r w:rsidR="00B73A5D" w:rsidRPr="009D6072">
        <w:rPr>
          <w:rFonts w:ascii="Trebuchet MS" w:hAnsi="Trebuchet MS" w:cs="Arial"/>
          <w:sz w:val="22"/>
          <w:szCs w:val="24"/>
          <w:lang w:val="ro-RO"/>
        </w:rPr>
        <w:t>tranziție</w:t>
      </w:r>
      <w:r w:rsidR="00657755" w:rsidRPr="009D6072">
        <w:rPr>
          <w:rFonts w:ascii="Trebuchet MS" w:hAnsi="Trebuchet MS" w:cs="Arial"/>
          <w:sz w:val="22"/>
          <w:szCs w:val="24"/>
          <w:lang w:val="ro-RO"/>
        </w:rPr>
        <w:t xml:space="preserve"> justă</w:t>
      </w:r>
      <w:r w:rsidR="00B536AF" w:rsidRPr="009D6072">
        <w:rPr>
          <w:rFonts w:ascii="Trebuchet MS" w:hAnsi="Trebuchet MS" w:cs="Arial"/>
          <w:sz w:val="22"/>
          <w:szCs w:val="24"/>
          <w:lang w:val="ro-RO"/>
        </w:rPr>
        <w:t xml:space="preserve"> </w:t>
      </w:r>
      <w:r w:rsidR="00B8755A" w:rsidRPr="009D6072">
        <w:rPr>
          <w:rFonts w:ascii="Trebuchet MS" w:hAnsi="Trebuchet MS" w:cs="Arial"/>
          <w:sz w:val="22"/>
          <w:szCs w:val="24"/>
          <w:lang w:val="ro-RO"/>
        </w:rPr>
        <w:t xml:space="preserve">privind gestionarea financiară a fondurilor europene pentru perioada de programare 2021-2027 alocate României din Fondul european de dezvoltare regională, Fondul de coeziune, Fondul social european Plus, Fondul pentru o </w:t>
      </w:r>
      <w:r w:rsidR="00B73A5D" w:rsidRPr="009D6072">
        <w:rPr>
          <w:rFonts w:ascii="Trebuchet MS" w:hAnsi="Trebuchet MS" w:cs="Arial"/>
          <w:sz w:val="22"/>
          <w:szCs w:val="24"/>
          <w:lang w:val="ro-RO"/>
        </w:rPr>
        <w:t>tranziție</w:t>
      </w:r>
      <w:r w:rsidR="00B8755A" w:rsidRPr="009D6072">
        <w:rPr>
          <w:rFonts w:ascii="Trebuchet MS" w:hAnsi="Trebuchet MS" w:cs="Arial"/>
          <w:sz w:val="22"/>
          <w:szCs w:val="24"/>
          <w:lang w:val="ro-RO"/>
        </w:rPr>
        <w:t xml:space="preserve"> justă</w:t>
      </w:r>
      <w:r w:rsidR="00B418DF" w:rsidRPr="009D6072">
        <w:rPr>
          <w:rFonts w:ascii="Trebuchet MS" w:hAnsi="Trebuchet MS" w:cs="Arial"/>
          <w:sz w:val="22"/>
          <w:szCs w:val="24"/>
          <w:lang w:val="ro-RO"/>
        </w:rPr>
        <w:t>;</w:t>
      </w:r>
    </w:p>
    <w:p w14:paraId="5AECFD3B" w14:textId="054C969F" w:rsidR="00531C07" w:rsidRPr="009D6072" w:rsidRDefault="00FE4CBC"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8666E4" w:rsidRPr="009D6072">
        <w:rPr>
          <w:rFonts w:ascii="Trebuchet MS" w:eastAsia="Arial" w:hAnsi="Trebuchet MS"/>
          <w:sz w:val="22"/>
          <w:szCs w:val="24"/>
          <w:lang w:val="ro-RO"/>
        </w:rPr>
        <w:t xml:space="preserve"> </w:t>
      </w:r>
      <w:r w:rsidR="00B333EB" w:rsidRPr="009D6072">
        <w:rPr>
          <w:rFonts w:ascii="Trebuchet MS" w:eastAsia="Arial" w:hAnsi="Trebuchet MS"/>
          <w:sz w:val="22"/>
          <w:szCs w:val="24"/>
          <w:lang w:val="ro-RO"/>
        </w:rPr>
        <w:t xml:space="preserve">contract </w:t>
      </w:r>
      <w:r w:rsidR="006D5265" w:rsidRPr="009D6072">
        <w:rPr>
          <w:rFonts w:ascii="Trebuchet MS" w:eastAsia="Arial" w:hAnsi="Trebuchet MS"/>
          <w:sz w:val="22"/>
          <w:szCs w:val="24"/>
          <w:lang w:val="ro-RO"/>
        </w:rPr>
        <w:t>de finanțare</w:t>
      </w:r>
      <w:r w:rsidR="006179B2" w:rsidRPr="009D6072">
        <w:rPr>
          <w:rFonts w:ascii="Trebuchet MS" w:eastAsia="Arial" w:hAnsi="Trebuchet MS"/>
          <w:sz w:val="22"/>
          <w:szCs w:val="24"/>
          <w:lang w:val="ro-RO"/>
        </w:rPr>
        <w:t xml:space="preserve"> </w:t>
      </w:r>
      <w:r w:rsidR="008666E4" w:rsidRPr="009D6072">
        <w:rPr>
          <w:rFonts w:ascii="Trebuchet MS" w:eastAsia="Arial" w:hAnsi="Trebuchet MS"/>
          <w:sz w:val="22"/>
          <w:szCs w:val="24"/>
          <w:lang w:val="ro-RO"/>
        </w:rPr>
        <w:t>ș</w:t>
      </w:r>
      <w:r w:rsidRPr="009D6072">
        <w:rPr>
          <w:rFonts w:ascii="Trebuchet MS" w:eastAsia="Arial" w:hAnsi="Trebuchet MS"/>
          <w:sz w:val="22"/>
          <w:szCs w:val="24"/>
          <w:lang w:val="ro-RO"/>
        </w:rPr>
        <w:t>i al anexelor acestui</w:t>
      </w:r>
      <w:r w:rsidR="00211475" w:rsidRPr="009D6072">
        <w:rPr>
          <w:rFonts w:ascii="Trebuchet MS" w:eastAsia="Arial" w:hAnsi="Trebuchet MS"/>
          <w:sz w:val="22"/>
          <w:szCs w:val="24"/>
          <w:lang w:val="ro-RO"/>
        </w:rPr>
        <w:t>a</w:t>
      </w:r>
      <w:r w:rsidRPr="009D6072">
        <w:rPr>
          <w:rFonts w:ascii="Trebuchet MS" w:eastAsia="Arial" w:hAnsi="Trebuchet MS"/>
          <w:sz w:val="22"/>
          <w:szCs w:val="24"/>
          <w:lang w:val="ro-RO"/>
        </w:rPr>
        <w:t>, t</w:t>
      </w:r>
      <w:r w:rsidR="00BF4880" w:rsidRPr="009D6072">
        <w:rPr>
          <w:rFonts w:ascii="Trebuchet MS" w:eastAsia="Arial" w:hAnsi="Trebuchet MS"/>
          <w:sz w:val="22"/>
          <w:szCs w:val="24"/>
          <w:lang w:val="ro-RO"/>
        </w:rPr>
        <w:t>rimiterile la actele normative includ și modificările și completările ulterioare ale acestora, precum și orice alte acte normative subsecvente</w:t>
      </w:r>
      <w:r w:rsidR="00B418DF" w:rsidRPr="009D6072">
        <w:rPr>
          <w:rFonts w:ascii="Trebuchet MS" w:eastAsia="Arial" w:hAnsi="Trebuchet MS"/>
          <w:sz w:val="22"/>
          <w:szCs w:val="24"/>
          <w:lang w:val="ro-RO"/>
        </w:rPr>
        <w:t>;</w:t>
      </w:r>
    </w:p>
    <w:p w14:paraId="5FB3DBC1" w14:textId="663AF4E7" w:rsidR="00E50D77" w:rsidRPr="009D6072" w:rsidRDefault="00BF4880"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cazul în care oricare dintre prevederile prezentului </w:t>
      </w:r>
      <w:r w:rsidR="006179B2"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w:t>
      </w:r>
      <w:r w:rsidR="00BA368B" w:rsidRPr="009D6072">
        <w:rPr>
          <w:rFonts w:ascii="Trebuchet MS" w:eastAsia="Arial" w:hAnsi="Trebuchet MS"/>
          <w:sz w:val="22"/>
          <w:szCs w:val="24"/>
          <w:lang w:val="ro-RO"/>
        </w:rPr>
        <w:t xml:space="preserve">de </w:t>
      </w:r>
      <w:r w:rsidR="00DD6E2D" w:rsidRPr="009D6072">
        <w:rPr>
          <w:rFonts w:ascii="Trebuchet MS" w:eastAsia="Arial" w:hAnsi="Trebuchet MS"/>
          <w:sz w:val="22"/>
          <w:szCs w:val="24"/>
          <w:lang w:val="ro-RO"/>
        </w:rPr>
        <w:t xml:space="preserve">             </w:t>
      </w:r>
      <w:r w:rsidR="00BA368B" w:rsidRPr="009D6072">
        <w:rPr>
          <w:rFonts w:ascii="Trebuchet MS" w:eastAsia="Arial" w:hAnsi="Trebuchet MS"/>
          <w:sz w:val="22"/>
          <w:szCs w:val="24"/>
          <w:lang w:val="ro-RO"/>
        </w:rPr>
        <w:t>finanțare</w:t>
      </w:r>
      <w:r w:rsidR="0021147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este sau</w:t>
      </w:r>
      <w:r w:rsidR="000A382F"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devine nulă,</w:t>
      </w:r>
      <w:r w:rsidR="000D6F80"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w:t>
      </w:r>
      <w:r w:rsidR="009A01D7"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ontractului de </w:t>
      </w:r>
      <w:r w:rsidR="00B73A5D" w:rsidRPr="009D6072">
        <w:rPr>
          <w:rFonts w:ascii="Trebuchet MS" w:eastAsia="Arial" w:hAnsi="Trebuchet MS"/>
          <w:sz w:val="22"/>
          <w:szCs w:val="24"/>
          <w:lang w:val="ro-RO"/>
        </w:rPr>
        <w:t>finanțare</w:t>
      </w:r>
      <w:r w:rsidR="00B418DF" w:rsidRPr="009D6072">
        <w:rPr>
          <w:rFonts w:ascii="Trebuchet MS" w:eastAsia="Arial" w:hAnsi="Trebuchet MS"/>
          <w:sz w:val="22"/>
          <w:szCs w:val="24"/>
          <w:lang w:val="ro-RO"/>
        </w:rPr>
        <w:t>;</w:t>
      </w:r>
    </w:p>
    <w:p w14:paraId="01723751" w14:textId="7ED22306" w:rsidR="00092F7C" w:rsidRPr="009D6072" w:rsidRDefault="00092F7C"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1444B7" w:rsidRPr="009D6072">
        <w:rPr>
          <w:rFonts w:ascii="Trebuchet MS" w:eastAsia="Arial" w:hAnsi="Trebuchet MS"/>
          <w:sz w:val="22"/>
          <w:szCs w:val="24"/>
          <w:lang w:val="ro-RO"/>
        </w:rPr>
        <w:t xml:space="preserve"> </w:t>
      </w:r>
      <w:r w:rsidR="006179B2" w:rsidRPr="009D6072">
        <w:rPr>
          <w:rFonts w:ascii="Trebuchet MS" w:eastAsia="Arial" w:hAnsi="Trebuchet MS"/>
          <w:sz w:val="22"/>
          <w:szCs w:val="24"/>
          <w:lang w:val="ro-RO"/>
        </w:rPr>
        <w:t xml:space="preserve">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atunci când proiectul se implementează în parteneriat, prin ”beneficiar” se înțelege întregul parteneriat (lider de parteneriat și partenerii)</w:t>
      </w:r>
      <w:r w:rsidR="00B418DF" w:rsidRPr="009D6072">
        <w:rPr>
          <w:rFonts w:ascii="Trebuchet MS" w:eastAsia="Arial" w:hAnsi="Trebuchet MS"/>
          <w:sz w:val="22"/>
          <w:szCs w:val="24"/>
          <w:lang w:val="ro-RO"/>
        </w:rPr>
        <w:t>;</w:t>
      </w:r>
    </w:p>
    <w:p w14:paraId="4BD24CB3" w14:textId="5E96869A" w:rsidR="006D5265" w:rsidRPr="009D6072" w:rsidRDefault="00506257"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înțelesul prezentului 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xml:space="preserve"> orice referire la contractse va interpreta ca fiind făcută atât la contract, cât și la anexele acestuia</w:t>
      </w:r>
      <w:r w:rsidR="00B418DF" w:rsidRPr="009D6072">
        <w:rPr>
          <w:rFonts w:ascii="Trebuchet MS" w:eastAsia="Arial" w:hAnsi="Trebuchet MS"/>
          <w:sz w:val="22"/>
          <w:szCs w:val="24"/>
          <w:lang w:val="ro-RO"/>
        </w:rPr>
        <w:t>;</w:t>
      </w:r>
    </w:p>
    <w:p w14:paraId="44FAB6EE" w14:textId="51F4C663" w:rsidR="00BF0C78" w:rsidRPr="009D6072" w:rsidRDefault="0030298F"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B863D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xml:space="preserve">, dacă prin acte normative nu se prevede altfel, termenele (inclusiv durata contractului) se calculează după cum urmează: </w:t>
      </w:r>
    </w:p>
    <w:p w14:paraId="3AF190DC" w14:textId="6C6DD397" w:rsidR="00BF0C78"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634CEB36" w14:textId="71043479" w:rsidR="00BF0C78"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Când termenul este stabilit pe zile, acesta începe să curgă în ziua intrării în vigoare a contractului și se împlinește la ora 24.00 din ultima zi;</w:t>
      </w:r>
    </w:p>
    <w:p w14:paraId="27CA377B" w14:textId="2795E812" w:rsidR="00BF0C78"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Când termenul este stabilit atât pe luni cât și pe zile, termenul se calculează aplicând regulile stabilite la litera </w:t>
      </w:r>
      <w:r w:rsidR="00211475" w:rsidRPr="009D6072">
        <w:rPr>
          <w:rFonts w:ascii="Trebuchet MS" w:eastAsia="Arial" w:hAnsi="Trebuchet MS"/>
          <w:sz w:val="22"/>
          <w:szCs w:val="24"/>
          <w:lang w:val="ro-RO"/>
        </w:rPr>
        <w:t>i.</w:t>
      </w:r>
      <w:r w:rsidRPr="009D6072">
        <w:rPr>
          <w:rFonts w:ascii="Trebuchet MS" w:eastAsia="Arial" w:hAnsi="Trebuchet MS"/>
          <w:sz w:val="22"/>
          <w:szCs w:val="24"/>
          <w:lang w:val="ro-RO"/>
        </w:rPr>
        <w:t>, iar termenul pe zile curge în continuarea celui stabilit pe luni și se împlinește la ora 24.00 din ultima zi;</w:t>
      </w:r>
    </w:p>
    <w:p w14:paraId="131FC75D" w14:textId="6821666C" w:rsidR="0030298F"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Dacă ultima zi a termenului este o zi nelucrătoare, termenul se consideră împlinit la sfârșitul primei zile lucrătoare care îi urmează</w:t>
      </w:r>
      <w:r w:rsidR="00B41FC3" w:rsidRPr="009D6072">
        <w:rPr>
          <w:rFonts w:ascii="Trebuchet MS" w:eastAsia="Arial" w:hAnsi="Trebuchet MS"/>
          <w:sz w:val="22"/>
          <w:szCs w:val="24"/>
          <w:lang w:val="ro-RO"/>
        </w:rPr>
        <w:t>.</w:t>
      </w:r>
    </w:p>
    <w:p w14:paraId="2F397191" w14:textId="7B95AAFE" w:rsidR="006A7B44" w:rsidRPr="009D6072" w:rsidRDefault="009622A8" w:rsidP="00B6450E">
      <w:pPr>
        <w:pStyle w:val="ListParagraph"/>
        <w:numPr>
          <w:ilvl w:val="0"/>
          <w:numId w:val="5"/>
        </w:numPr>
        <w:ind w:right="76"/>
        <w:jc w:val="both"/>
        <w:rPr>
          <w:rFonts w:ascii="Trebuchet MS" w:eastAsia="Arial" w:hAnsi="Trebuchet MS"/>
          <w:sz w:val="22"/>
          <w:szCs w:val="24"/>
          <w:lang w:val="ro-RO"/>
        </w:rPr>
      </w:pPr>
      <w:r w:rsidRPr="009D6072" w:rsidDel="009622A8">
        <w:rPr>
          <w:rFonts w:ascii="Trebuchet MS" w:eastAsia="Arial" w:hAnsi="Trebuchet MS"/>
          <w:sz w:val="22"/>
          <w:szCs w:val="24"/>
          <w:lang w:val="ro-RO"/>
        </w:rPr>
        <w:t xml:space="preserve"> </w:t>
      </w:r>
      <w:r w:rsidR="006A7B44" w:rsidRPr="009D6072">
        <w:rPr>
          <w:rFonts w:ascii="Trebuchet MS" w:eastAsia="Arial" w:hAnsi="Trebuchet MS"/>
          <w:sz w:val="22"/>
          <w:szCs w:val="24"/>
          <w:lang w:val="ro-RO"/>
        </w:rPr>
        <w:t>În înțelesul prezentului contract</w:t>
      </w:r>
      <w:r w:rsidR="00BF0C78" w:rsidRPr="009D6072">
        <w:rPr>
          <w:rFonts w:ascii="Trebuchet MS" w:eastAsia="Arial" w:hAnsi="Trebuchet MS"/>
          <w:sz w:val="22"/>
          <w:szCs w:val="24"/>
          <w:lang w:val="ro-RO"/>
        </w:rPr>
        <w:t xml:space="preserve"> </w:t>
      </w:r>
      <w:r w:rsidR="00B54D1F" w:rsidRPr="009D6072">
        <w:rPr>
          <w:rFonts w:ascii="Trebuchet MS" w:eastAsia="Arial" w:hAnsi="Trebuchet MS"/>
          <w:sz w:val="22"/>
          <w:szCs w:val="24"/>
          <w:lang w:val="ro-RO"/>
        </w:rPr>
        <w:t>de finanțare</w:t>
      </w:r>
      <w:r w:rsidR="006A7B44" w:rsidRPr="009D6072">
        <w:rPr>
          <w:rFonts w:ascii="Trebuchet MS" w:eastAsia="Arial" w:hAnsi="Trebuchet MS"/>
          <w:sz w:val="22"/>
          <w:szCs w:val="24"/>
          <w:lang w:val="ro-RO"/>
        </w:rPr>
        <w:t>, perioada în care contractul de finanțare</w:t>
      </w:r>
      <w:r w:rsidR="001D1B68" w:rsidRPr="009D6072">
        <w:rPr>
          <w:rFonts w:ascii="Trebuchet MS" w:eastAsia="Arial" w:hAnsi="Trebuchet MS"/>
          <w:sz w:val="22"/>
          <w:szCs w:val="24"/>
          <w:lang w:val="ro-RO"/>
        </w:rPr>
        <w:t xml:space="preserve"> încheiat </w:t>
      </w:r>
      <w:r w:rsidR="006A7B44" w:rsidRPr="009D6072">
        <w:rPr>
          <w:rFonts w:ascii="Trebuchet MS" w:eastAsia="Arial" w:hAnsi="Trebuchet MS"/>
          <w:sz w:val="22"/>
          <w:szCs w:val="24"/>
          <w:lang w:val="ro-RO"/>
        </w:rPr>
        <w:t xml:space="preserve">produce efecte reprezintă perioada cuprinsă între data semnării contractului de finanțare de către </w:t>
      </w:r>
      <w:r w:rsidR="006A7B44" w:rsidRPr="009D6072">
        <w:rPr>
          <w:rFonts w:ascii="Trebuchet MS" w:eastAsia="Arial" w:hAnsi="Trebuchet MS"/>
          <w:sz w:val="22"/>
          <w:szCs w:val="24"/>
          <w:highlight w:val="lightGray"/>
          <w:lang w:val="ro-RO"/>
        </w:rPr>
        <w:t>AM/OI</w:t>
      </w:r>
      <w:r w:rsidR="006A7B44" w:rsidRPr="009D6072">
        <w:rPr>
          <w:rFonts w:ascii="Trebuchet MS" w:eastAsia="Arial" w:hAnsi="Trebuchet MS"/>
          <w:sz w:val="22"/>
          <w:szCs w:val="24"/>
          <w:lang w:val="ro-RO"/>
        </w:rPr>
        <w:t xml:space="preserve"> și data închiderii Programului sau data expirării perioadei pentru care trebuie asigurat caracterul durabil </w:t>
      </w:r>
      <w:r w:rsidR="00B41FC3" w:rsidRPr="009D6072">
        <w:rPr>
          <w:rFonts w:ascii="Trebuchet MS" w:eastAsia="Arial" w:hAnsi="Trebuchet MS"/>
          <w:sz w:val="22"/>
          <w:szCs w:val="24"/>
          <w:lang w:val="ro-RO"/>
        </w:rPr>
        <w:t>sau sustenabilitatea</w:t>
      </w:r>
      <w:r w:rsidR="00B54D1F" w:rsidRPr="009D6072">
        <w:rPr>
          <w:rFonts w:ascii="Trebuchet MS" w:eastAsia="Arial" w:hAnsi="Trebuchet MS"/>
          <w:sz w:val="22"/>
          <w:szCs w:val="24"/>
          <w:lang w:val="ro-RO"/>
        </w:rPr>
        <w:t>/durabilitatea</w:t>
      </w:r>
      <w:r w:rsidR="006A7B44" w:rsidRPr="009D6072">
        <w:rPr>
          <w:rFonts w:ascii="Trebuchet MS" w:eastAsia="Arial" w:hAnsi="Trebuchet MS"/>
          <w:sz w:val="22"/>
          <w:szCs w:val="24"/>
          <w:lang w:val="ro-RO"/>
        </w:rPr>
        <w:t xml:space="preserve"> proiectului, </w:t>
      </w:r>
      <w:r w:rsidR="00B41FC3" w:rsidRPr="009D6072">
        <w:rPr>
          <w:rFonts w:ascii="Trebuchet MS" w:eastAsia="Arial" w:hAnsi="Trebuchet MS"/>
          <w:sz w:val="22"/>
          <w:szCs w:val="24"/>
          <w:lang w:val="ro-RO"/>
        </w:rPr>
        <w:t xml:space="preserve">după caz, </w:t>
      </w:r>
      <w:r w:rsidR="006A7B44" w:rsidRPr="009D6072">
        <w:rPr>
          <w:rFonts w:ascii="Trebuchet MS" w:eastAsia="Arial" w:hAnsi="Trebuchet MS"/>
          <w:sz w:val="22"/>
          <w:szCs w:val="24"/>
          <w:lang w:val="ro-RO"/>
        </w:rPr>
        <w:t>oricare intervine ultima</w:t>
      </w:r>
      <w:r w:rsidR="00B41FC3" w:rsidRPr="009D6072">
        <w:rPr>
          <w:rFonts w:ascii="Trebuchet MS" w:eastAsia="Arial" w:hAnsi="Trebuchet MS"/>
          <w:sz w:val="22"/>
          <w:szCs w:val="24"/>
          <w:lang w:val="ro-RO"/>
        </w:rPr>
        <w:t>.</w:t>
      </w:r>
    </w:p>
    <w:p w14:paraId="5DC96304" w14:textId="67665F03" w:rsidR="00B26925" w:rsidRPr="009D6072" w:rsidRDefault="000211FB"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 xml:space="preserve">II. </w:t>
      </w:r>
      <w:r w:rsidR="00B26925" w:rsidRPr="009D6072">
        <w:rPr>
          <w:rFonts w:ascii="Trebuchet MS" w:eastAsia="Arial" w:hAnsi="Trebuchet MS"/>
          <w:b/>
          <w:sz w:val="22"/>
          <w:szCs w:val="24"/>
          <w:lang w:val="ro-RO"/>
        </w:rPr>
        <w:t>(2)</w:t>
      </w:r>
      <w:r w:rsidR="00B26925" w:rsidRPr="009D6072">
        <w:rPr>
          <w:rFonts w:ascii="Trebuchet MS" w:eastAsia="Arial" w:hAnsi="Trebuchet MS"/>
          <w:sz w:val="22"/>
          <w:szCs w:val="24"/>
          <w:lang w:val="ro-RO"/>
        </w:rPr>
        <w:t xml:space="preserve"> </w:t>
      </w:r>
      <w:r w:rsidR="00716162" w:rsidRPr="009D6072">
        <w:rPr>
          <w:rFonts w:ascii="Trebuchet MS" w:eastAsia="Arial" w:hAnsi="Trebuchet MS"/>
          <w:sz w:val="22"/>
          <w:szCs w:val="24"/>
          <w:lang w:val="ro-RO"/>
        </w:rPr>
        <w:t xml:space="preserve">- </w:t>
      </w:r>
      <w:r w:rsidR="00B73A5D" w:rsidRPr="009D6072">
        <w:rPr>
          <w:rFonts w:ascii="Trebuchet MS" w:eastAsia="Arial" w:hAnsi="Trebuchet MS"/>
          <w:sz w:val="22"/>
          <w:szCs w:val="24"/>
          <w:lang w:val="ro-RO"/>
        </w:rPr>
        <w:t>Finanțarea</w:t>
      </w:r>
      <w:r w:rsidR="00B26925" w:rsidRPr="009D6072">
        <w:rPr>
          <w:rFonts w:ascii="Trebuchet MS" w:eastAsia="Arial" w:hAnsi="Trebuchet MS"/>
          <w:sz w:val="22"/>
          <w:szCs w:val="24"/>
          <w:lang w:val="ro-RO"/>
        </w:rPr>
        <w:t xml:space="preserve"> nerambursabilă acordată Beneficiarului este stabilită în termenii şi </w:t>
      </w:r>
      <w:r w:rsidR="00B73A5D" w:rsidRPr="009D6072">
        <w:rPr>
          <w:rFonts w:ascii="Trebuchet MS" w:eastAsia="Arial" w:hAnsi="Trebuchet MS"/>
          <w:sz w:val="22"/>
          <w:szCs w:val="24"/>
          <w:lang w:val="ro-RO"/>
        </w:rPr>
        <w:t>condițiile</w:t>
      </w:r>
      <w:r w:rsidR="00B26925" w:rsidRPr="009D6072">
        <w:rPr>
          <w:rFonts w:ascii="Trebuchet MS" w:eastAsia="Arial" w:hAnsi="Trebuchet MS"/>
          <w:sz w:val="22"/>
          <w:szCs w:val="24"/>
          <w:lang w:val="ro-RO"/>
        </w:rPr>
        <w:t xml:space="preserve"> prezentului</w:t>
      </w:r>
      <w:r w:rsidR="009B4B6A" w:rsidRPr="009D6072">
        <w:rPr>
          <w:rFonts w:ascii="Trebuchet MS" w:eastAsia="Arial" w:hAnsi="Trebuchet MS"/>
          <w:sz w:val="22"/>
          <w:szCs w:val="24"/>
          <w:lang w:val="ro-RO"/>
        </w:rPr>
        <w:t xml:space="preserve"> </w:t>
      </w:r>
      <w:r w:rsidR="00B26925" w:rsidRPr="009D6072">
        <w:rPr>
          <w:rFonts w:ascii="Trebuchet MS" w:eastAsia="Arial" w:hAnsi="Trebuchet MS"/>
          <w:sz w:val="22"/>
          <w:szCs w:val="24"/>
          <w:lang w:val="ro-RO"/>
        </w:rPr>
        <w:t xml:space="preserve">contract </w:t>
      </w:r>
      <w:r w:rsidR="00B54D1F" w:rsidRPr="009D6072">
        <w:rPr>
          <w:rFonts w:ascii="Trebuchet MS" w:eastAsia="Arial" w:hAnsi="Trebuchet MS"/>
          <w:sz w:val="22"/>
          <w:szCs w:val="24"/>
          <w:lang w:val="ro-RO"/>
        </w:rPr>
        <w:t>de finanțare</w:t>
      </w:r>
      <w:r w:rsidR="00B26925" w:rsidRPr="009D6072">
        <w:rPr>
          <w:rFonts w:ascii="Trebuchet MS" w:eastAsia="Arial" w:hAnsi="Trebuchet MS"/>
          <w:sz w:val="22"/>
          <w:szCs w:val="24"/>
          <w:lang w:val="ro-RO"/>
        </w:rPr>
        <w:t>.</w:t>
      </w:r>
    </w:p>
    <w:p w14:paraId="56A989A8" w14:textId="23BF0567" w:rsidR="00127E54" w:rsidRDefault="00716162"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 xml:space="preserve">II. </w:t>
      </w:r>
      <w:r w:rsidR="00FC403A" w:rsidRPr="009D6072">
        <w:rPr>
          <w:rFonts w:ascii="Trebuchet MS" w:eastAsia="Arial" w:hAnsi="Trebuchet MS"/>
          <w:b/>
          <w:sz w:val="22"/>
          <w:szCs w:val="24"/>
          <w:lang w:val="ro-RO"/>
        </w:rPr>
        <w:t>(</w:t>
      </w:r>
      <w:r w:rsidR="00B26925" w:rsidRPr="009D6072">
        <w:rPr>
          <w:rFonts w:ascii="Trebuchet MS" w:eastAsia="Arial" w:hAnsi="Trebuchet MS"/>
          <w:b/>
          <w:sz w:val="22"/>
          <w:szCs w:val="24"/>
          <w:lang w:val="ro-RO"/>
        </w:rPr>
        <w:t>3</w:t>
      </w:r>
      <w:r w:rsidR="00FC403A" w:rsidRPr="009D6072">
        <w:rPr>
          <w:rFonts w:ascii="Trebuchet MS" w:eastAsia="Arial" w:hAnsi="Trebuchet MS"/>
          <w:b/>
          <w:sz w:val="22"/>
          <w:szCs w:val="24"/>
          <w:lang w:val="ro-RO"/>
        </w:rPr>
        <w:t>)</w:t>
      </w:r>
      <w:r w:rsidR="00FC403A"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 </w:t>
      </w:r>
      <w:r w:rsidR="003B1ED7" w:rsidRPr="009D6072">
        <w:rPr>
          <w:rFonts w:ascii="Trebuchet MS" w:eastAsia="Arial" w:hAnsi="Trebuchet MS"/>
          <w:sz w:val="22"/>
          <w:szCs w:val="24"/>
          <w:lang w:val="ro-RO"/>
        </w:rPr>
        <w:t xml:space="preserve">Contractul </w:t>
      </w:r>
      <w:r w:rsidR="00D33462" w:rsidRPr="009D6072">
        <w:rPr>
          <w:rFonts w:ascii="Trebuchet MS" w:eastAsia="Arial" w:hAnsi="Trebuchet MS"/>
          <w:sz w:val="22"/>
          <w:szCs w:val="24"/>
          <w:lang w:val="ro-RO"/>
        </w:rPr>
        <w:t xml:space="preserve">de </w:t>
      </w:r>
      <w:r w:rsidR="00E27EA6" w:rsidRPr="009D6072">
        <w:rPr>
          <w:rFonts w:ascii="Trebuchet MS" w:eastAsia="Arial" w:hAnsi="Trebuchet MS"/>
          <w:sz w:val="22"/>
          <w:szCs w:val="24"/>
          <w:lang w:val="ro-RO"/>
        </w:rPr>
        <w:t>finanțare</w:t>
      </w:r>
      <w:r w:rsidR="003B1ED7" w:rsidRPr="009D6072">
        <w:rPr>
          <w:rFonts w:ascii="Trebuchet MS" w:eastAsia="Arial" w:hAnsi="Trebuchet MS"/>
          <w:sz w:val="22"/>
          <w:szCs w:val="24"/>
          <w:lang w:val="ro-RO"/>
        </w:rPr>
        <w:t xml:space="preserve"> este </w:t>
      </w:r>
      <w:r w:rsidR="00FC403A" w:rsidRPr="009D6072">
        <w:rPr>
          <w:rFonts w:ascii="Trebuchet MS" w:eastAsia="Arial" w:hAnsi="Trebuchet MS"/>
          <w:sz w:val="22"/>
          <w:szCs w:val="24"/>
          <w:lang w:val="ro-RO"/>
        </w:rPr>
        <w:t xml:space="preserve">un </w:t>
      </w:r>
      <w:r w:rsidR="003B1ED7" w:rsidRPr="009D6072">
        <w:rPr>
          <w:rFonts w:ascii="Trebuchet MS" w:eastAsia="Arial" w:hAnsi="Trebuchet MS"/>
          <w:sz w:val="22"/>
          <w:szCs w:val="24"/>
          <w:lang w:val="ro-RO"/>
        </w:rPr>
        <w:t xml:space="preserve">contract de adeziune. Acesta stabilește cadrul juridic general în care se va desfășura relația contractuală dintre </w:t>
      </w:r>
      <w:r w:rsidR="00B41FC3" w:rsidRPr="009D6072">
        <w:rPr>
          <w:rFonts w:ascii="Trebuchet MS" w:eastAsia="Arial" w:hAnsi="Trebuchet MS"/>
          <w:sz w:val="22"/>
          <w:szCs w:val="24"/>
          <w:highlight w:val="lightGray"/>
          <w:lang w:val="ro-RO"/>
        </w:rPr>
        <w:t>AM/OI</w:t>
      </w:r>
      <w:r w:rsidR="00B41FC3" w:rsidRPr="009D6072">
        <w:rPr>
          <w:rFonts w:ascii="Trebuchet MS" w:eastAsia="Arial" w:hAnsi="Trebuchet MS"/>
          <w:sz w:val="22"/>
          <w:szCs w:val="24"/>
          <w:lang w:val="ro-RO"/>
        </w:rPr>
        <w:t xml:space="preserve"> și </w:t>
      </w:r>
      <w:r w:rsidR="00FC403A" w:rsidRPr="009D6072">
        <w:rPr>
          <w:rFonts w:ascii="Trebuchet MS" w:eastAsia="Arial" w:hAnsi="Trebuchet MS"/>
          <w:sz w:val="22"/>
          <w:szCs w:val="24"/>
          <w:lang w:val="ro-RO"/>
        </w:rPr>
        <w:t>Beneficiar</w:t>
      </w:r>
      <w:r w:rsidR="003B1ED7" w:rsidRPr="009D6072">
        <w:rPr>
          <w:rFonts w:ascii="Trebuchet MS" w:eastAsia="Arial" w:hAnsi="Trebuchet MS"/>
          <w:sz w:val="22"/>
          <w:szCs w:val="24"/>
          <w:lang w:val="ro-RO"/>
        </w:rPr>
        <w:t xml:space="preserve">. Raporturile juridice dintre </w:t>
      </w:r>
      <w:r w:rsidR="00263A7E" w:rsidRPr="009D6072">
        <w:rPr>
          <w:rFonts w:ascii="Trebuchet MS" w:eastAsia="Arial" w:hAnsi="Trebuchet MS"/>
          <w:sz w:val="22"/>
          <w:szCs w:val="24"/>
          <w:highlight w:val="lightGray"/>
          <w:lang w:val="ro-RO"/>
        </w:rPr>
        <w:t>AM</w:t>
      </w:r>
      <w:r w:rsidR="00EE2635" w:rsidRPr="009D6072">
        <w:rPr>
          <w:rFonts w:ascii="Trebuchet MS" w:eastAsia="Arial" w:hAnsi="Trebuchet MS"/>
          <w:sz w:val="22"/>
          <w:szCs w:val="24"/>
          <w:highlight w:val="lightGray"/>
          <w:lang w:val="ro-RO"/>
        </w:rPr>
        <w:t>/</w:t>
      </w:r>
      <w:r w:rsidR="00263A7E" w:rsidRPr="009D6072">
        <w:rPr>
          <w:rFonts w:ascii="Trebuchet MS" w:eastAsia="Arial" w:hAnsi="Trebuchet MS"/>
          <w:sz w:val="22"/>
          <w:szCs w:val="24"/>
          <w:highlight w:val="lightGray"/>
          <w:lang w:val="ro-RO"/>
        </w:rPr>
        <w:t>OI</w:t>
      </w:r>
      <w:r w:rsidR="00263A7E" w:rsidRPr="009D6072">
        <w:rPr>
          <w:rFonts w:ascii="Trebuchet MS" w:eastAsia="Arial" w:hAnsi="Trebuchet MS"/>
          <w:sz w:val="22"/>
          <w:szCs w:val="24"/>
          <w:lang w:val="ro-RO"/>
        </w:rPr>
        <w:t xml:space="preserve"> și Beneficiar</w:t>
      </w:r>
      <w:r w:rsidR="003B1ED7" w:rsidRPr="009D6072">
        <w:rPr>
          <w:rFonts w:ascii="Trebuchet MS" w:eastAsia="Arial" w:hAnsi="Trebuchet MS"/>
          <w:sz w:val="22"/>
          <w:szCs w:val="24"/>
          <w:lang w:val="ro-RO"/>
        </w:rPr>
        <w:t xml:space="preserve"> vor fi guvernate de prezentul </w:t>
      </w:r>
      <w:r w:rsidR="00FC403A" w:rsidRPr="009D6072">
        <w:rPr>
          <w:rFonts w:ascii="Trebuchet MS" w:eastAsia="Arial" w:hAnsi="Trebuchet MS"/>
          <w:sz w:val="22"/>
          <w:szCs w:val="24"/>
          <w:lang w:val="ro-RO"/>
        </w:rPr>
        <w:t>c</w:t>
      </w:r>
      <w:r w:rsidR="003B1ED7" w:rsidRPr="009D6072">
        <w:rPr>
          <w:rFonts w:ascii="Trebuchet MS" w:eastAsia="Arial" w:hAnsi="Trebuchet MS"/>
          <w:sz w:val="22"/>
          <w:szCs w:val="24"/>
          <w:lang w:val="ro-RO"/>
        </w:rPr>
        <w:t xml:space="preserve">ontract de </w:t>
      </w:r>
      <w:r w:rsidR="00B73A5D" w:rsidRPr="009D6072">
        <w:rPr>
          <w:rFonts w:ascii="Trebuchet MS" w:eastAsia="Arial" w:hAnsi="Trebuchet MS"/>
          <w:sz w:val="22"/>
          <w:szCs w:val="24"/>
          <w:lang w:val="ro-RO"/>
        </w:rPr>
        <w:t>finanțare</w:t>
      </w:r>
      <w:r w:rsidR="003B1ED7" w:rsidRPr="009D6072">
        <w:rPr>
          <w:rFonts w:ascii="Trebuchet MS" w:eastAsia="Arial" w:hAnsi="Trebuchet MS"/>
          <w:sz w:val="22"/>
          <w:szCs w:val="24"/>
          <w:lang w:val="ro-RO"/>
        </w:rPr>
        <w:t xml:space="preserve"> care, împreună cu dispozițiile prevăzute în fiecare dintre documentele </w:t>
      </w:r>
      <w:r w:rsidR="008169E3" w:rsidRPr="009D6072">
        <w:rPr>
          <w:rFonts w:ascii="Trebuchet MS" w:eastAsia="Arial" w:hAnsi="Trebuchet MS"/>
          <w:sz w:val="22"/>
          <w:szCs w:val="24"/>
          <w:lang w:val="ro-RO"/>
        </w:rPr>
        <w:t>c</w:t>
      </w:r>
      <w:r w:rsidR="003B1ED7" w:rsidRPr="009D6072">
        <w:rPr>
          <w:rFonts w:ascii="Trebuchet MS" w:eastAsia="Arial" w:hAnsi="Trebuchet MS"/>
          <w:sz w:val="22"/>
          <w:szCs w:val="24"/>
          <w:lang w:val="ro-RO"/>
        </w:rPr>
        <w:t>ontractului</w:t>
      </w:r>
      <w:r w:rsidR="0074420A" w:rsidRPr="009D6072">
        <w:rPr>
          <w:rFonts w:ascii="Trebuchet MS" w:eastAsia="Arial" w:hAnsi="Trebuchet MS"/>
          <w:sz w:val="22"/>
          <w:szCs w:val="24"/>
          <w:lang w:val="ro-RO"/>
        </w:rPr>
        <w:t xml:space="preserve"> de finanțare</w:t>
      </w:r>
      <w:r w:rsidR="003B1ED7" w:rsidRPr="009D6072">
        <w:rPr>
          <w:rFonts w:ascii="Trebuchet MS" w:eastAsia="Arial" w:hAnsi="Trebuchet MS"/>
          <w:sz w:val="22"/>
          <w:szCs w:val="24"/>
          <w:lang w:val="ro-RO"/>
        </w:rPr>
        <w:t xml:space="preserve">, vor reprezenta legea </w:t>
      </w:r>
      <w:r w:rsidR="00B73A5D" w:rsidRPr="009D6072">
        <w:rPr>
          <w:rFonts w:ascii="Trebuchet MS" w:eastAsia="Arial" w:hAnsi="Trebuchet MS"/>
          <w:sz w:val="22"/>
          <w:szCs w:val="24"/>
          <w:lang w:val="ro-RO"/>
        </w:rPr>
        <w:t>părților</w:t>
      </w:r>
      <w:r w:rsidR="003B1ED7" w:rsidRPr="009D6072">
        <w:rPr>
          <w:rFonts w:ascii="Trebuchet MS" w:eastAsia="Arial" w:hAnsi="Trebuchet MS"/>
          <w:sz w:val="22"/>
          <w:szCs w:val="24"/>
          <w:lang w:val="ro-RO"/>
        </w:rPr>
        <w:t>.</w:t>
      </w:r>
    </w:p>
    <w:p w14:paraId="723EFD1B" w14:textId="77777777" w:rsidR="00127E54" w:rsidRDefault="00127E54">
      <w:pPr>
        <w:rPr>
          <w:rFonts w:ascii="Trebuchet MS" w:eastAsia="Arial" w:hAnsi="Trebuchet MS"/>
          <w:sz w:val="22"/>
          <w:szCs w:val="24"/>
          <w:lang w:val="ro-RO"/>
        </w:rPr>
      </w:pPr>
      <w:r>
        <w:rPr>
          <w:rFonts w:ascii="Trebuchet MS" w:eastAsia="Arial" w:hAnsi="Trebuchet MS"/>
          <w:sz w:val="22"/>
          <w:szCs w:val="24"/>
          <w:lang w:val="ro-RO"/>
        </w:rPr>
        <w:br w:type="page"/>
      </w:r>
    </w:p>
    <w:p w14:paraId="05D316F7" w14:textId="4F3567C2" w:rsidR="00E50D77" w:rsidRPr="009D6072" w:rsidRDefault="000E5425" w:rsidP="00E13BFE">
      <w:pPr>
        <w:ind w:firstLine="420"/>
        <w:rPr>
          <w:rFonts w:ascii="Trebuchet MS" w:eastAsia="Arial" w:hAnsi="Trebuchet MS"/>
          <w:sz w:val="22"/>
          <w:szCs w:val="24"/>
          <w:lang w:val="ro-RO"/>
        </w:rPr>
      </w:pPr>
      <w:r w:rsidRPr="009D6072">
        <w:rPr>
          <w:rFonts w:ascii="Trebuchet MS" w:eastAsia="Arial" w:hAnsi="Trebuchet MS"/>
          <w:b/>
          <w:spacing w:val="-1"/>
          <w:sz w:val="22"/>
          <w:szCs w:val="24"/>
          <w:lang w:val="ro-RO"/>
        </w:rPr>
        <w:lastRenderedPageBreak/>
        <w:t>I</w:t>
      </w:r>
      <w:r w:rsidR="004157FC" w:rsidRPr="009D6072">
        <w:rPr>
          <w:rFonts w:ascii="Trebuchet MS" w:eastAsia="Arial" w:hAnsi="Trebuchet MS"/>
          <w:b/>
          <w:spacing w:val="-1"/>
          <w:sz w:val="22"/>
          <w:szCs w:val="24"/>
          <w:lang w:val="ro-RO"/>
        </w:rPr>
        <w:t xml:space="preserve">II. </w:t>
      </w:r>
      <w:r w:rsidR="00BF4880" w:rsidRPr="009D6072">
        <w:rPr>
          <w:rFonts w:ascii="Trebuchet MS" w:eastAsia="Arial" w:hAnsi="Trebuchet MS"/>
          <w:b/>
          <w:spacing w:val="-1"/>
          <w:sz w:val="22"/>
          <w:szCs w:val="24"/>
          <w:lang w:val="ro-RO"/>
        </w:rPr>
        <w:t>C</w:t>
      </w:r>
      <w:r w:rsidR="00BF4880" w:rsidRPr="009D6072">
        <w:rPr>
          <w:rFonts w:ascii="Trebuchet MS" w:eastAsia="Arial" w:hAnsi="Trebuchet MS"/>
          <w:b/>
          <w:spacing w:val="1"/>
          <w:sz w:val="22"/>
          <w:szCs w:val="24"/>
          <w:lang w:val="ro-RO"/>
        </w:rPr>
        <w:t>O</w:t>
      </w:r>
      <w:r w:rsidR="00BF4880" w:rsidRPr="009D6072">
        <w:rPr>
          <w:rFonts w:ascii="Trebuchet MS" w:eastAsia="Arial" w:hAnsi="Trebuchet MS"/>
          <w:b/>
          <w:spacing w:val="-1"/>
          <w:sz w:val="22"/>
          <w:szCs w:val="24"/>
          <w:lang w:val="ro-RO"/>
        </w:rPr>
        <w:t>ND</w:t>
      </w:r>
      <w:r w:rsidR="00BF4880" w:rsidRPr="009D6072">
        <w:rPr>
          <w:rFonts w:ascii="Trebuchet MS" w:eastAsia="Arial" w:hAnsi="Trebuchet MS"/>
          <w:b/>
          <w:spacing w:val="1"/>
          <w:sz w:val="22"/>
          <w:szCs w:val="24"/>
          <w:lang w:val="ro-RO"/>
        </w:rPr>
        <w:t>I</w:t>
      </w:r>
      <w:r w:rsidR="000A5509" w:rsidRPr="009D6072">
        <w:rPr>
          <w:rFonts w:ascii="Trebuchet MS" w:eastAsia="Arial" w:hAnsi="Trebuchet MS"/>
          <w:b/>
          <w:spacing w:val="-3"/>
          <w:sz w:val="22"/>
          <w:szCs w:val="24"/>
          <w:lang w:val="ro-RO"/>
        </w:rPr>
        <w:t>Ț</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 xml:space="preserve">I </w:t>
      </w:r>
      <w:r w:rsidR="00BF4880" w:rsidRPr="009D6072">
        <w:rPr>
          <w:rFonts w:ascii="Trebuchet MS" w:eastAsia="Arial" w:hAnsi="Trebuchet MS"/>
          <w:b/>
          <w:spacing w:val="1"/>
          <w:sz w:val="22"/>
          <w:szCs w:val="24"/>
          <w:lang w:val="ro-RO"/>
        </w:rPr>
        <w:t>G</w:t>
      </w:r>
      <w:r w:rsidR="00BF4880" w:rsidRPr="009D6072">
        <w:rPr>
          <w:rFonts w:ascii="Trebuchet MS" w:eastAsia="Arial" w:hAnsi="Trebuchet MS"/>
          <w:b/>
          <w:spacing w:val="-1"/>
          <w:sz w:val="22"/>
          <w:szCs w:val="24"/>
          <w:lang w:val="ro-RO"/>
        </w:rPr>
        <w:t>ENE</w:t>
      </w:r>
      <w:r w:rsidR="00BF4880" w:rsidRPr="009D6072">
        <w:rPr>
          <w:rFonts w:ascii="Trebuchet MS" w:eastAsia="Arial" w:hAnsi="Trebuchet MS"/>
          <w:b/>
          <w:spacing w:val="1"/>
          <w:sz w:val="22"/>
          <w:szCs w:val="24"/>
          <w:lang w:val="ro-RO"/>
        </w:rPr>
        <w:t>R</w:t>
      </w:r>
      <w:r w:rsidR="00BF4880" w:rsidRPr="009D6072">
        <w:rPr>
          <w:rFonts w:ascii="Trebuchet MS" w:eastAsia="Arial" w:hAnsi="Trebuchet MS"/>
          <w:b/>
          <w:spacing w:val="-6"/>
          <w:sz w:val="22"/>
          <w:szCs w:val="24"/>
          <w:lang w:val="ro-RO"/>
        </w:rPr>
        <w:t>A</w:t>
      </w:r>
      <w:r w:rsidR="00BF4880" w:rsidRPr="009D6072">
        <w:rPr>
          <w:rFonts w:ascii="Trebuchet MS" w:eastAsia="Arial" w:hAnsi="Trebuchet MS"/>
          <w:b/>
          <w:sz w:val="22"/>
          <w:szCs w:val="24"/>
          <w:lang w:val="ro-RO"/>
        </w:rPr>
        <w:t>LE</w:t>
      </w:r>
    </w:p>
    <w:p w14:paraId="0E24AADF" w14:textId="77777777" w:rsidR="00E50D77" w:rsidRPr="009D6072" w:rsidRDefault="00E50D77" w:rsidP="002B1851">
      <w:pPr>
        <w:rPr>
          <w:rFonts w:ascii="Trebuchet MS" w:hAnsi="Trebuchet MS"/>
          <w:sz w:val="22"/>
          <w:szCs w:val="24"/>
          <w:lang w:val="ro-RO"/>
        </w:rPr>
      </w:pPr>
    </w:p>
    <w:p w14:paraId="2FBBD5C6" w14:textId="721354C2" w:rsidR="00E50D77" w:rsidRPr="009D6072" w:rsidRDefault="00BF4880" w:rsidP="00EB332F">
      <w:pPr>
        <w:ind w:firstLine="4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 xml:space="preserve">1 - </w:t>
      </w:r>
      <w:r w:rsidRPr="009D6072">
        <w:rPr>
          <w:rFonts w:ascii="Trebuchet MS" w:eastAsia="Arial" w:hAnsi="Trebuchet MS"/>
          <w:b/>
          <w:spacing w:val="1"/>
          <w:sz w:val="22"/>
          <w:szCs w:val="24"/>
          <w:lang w:val="ro-RO"/>
        </w:rPr>
        <w:t>O</w:t>
      </w:r>
      <w:r w:rsidRPr="009D6072">
        <w:rPr>
          <w:rFonts w:ascii="Trebuchet MS" w:eastAsia="Arial" w:hAnsi="Trebuchet MS"/>
          <w:b/>
          <w:spacing w:val="-3"/>
          <w:sz w:val="22"/>
          <w:szCs w:val="24"/>
          <w:lang w:val="ro-RO"/>
        </w:rPr>
        <w:t>b</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ec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l</w:t>
      </w:r>
      <w:r w:rsidRPr="009D6072">
        <w:rPr>
          <w:rFonts w:ascii="Trebuchet MS" w:eastAsia="Arial" w:hAnsi="Trebuchet MS"/>
          <w:b/>
          <w:spacing w:val="4"/>
          <w:sz w:val="22"/>
          <w:szCs w:val="24"/>
          <w:lang w:val="ro-RO"/>
        </w:rPr>
        <w:t xml:space="preserve"> </w:t>
      </w:r>
      <w:r w:rsidR="00235BA7" w:rsidRPr="009D6072">
        <w:rPr>
          <w:rFonts w:ascii="Trebuchet MS" w:eastAsia="Arial" w:hAnsi="Trebuchet MS"/>
          <w:b/>
          <w:spacing w:val="-3"/>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 de</w:t>
      </w:r>
      <w:r w:rsidRPr="009D6072">
        <w:rPr>
          <w:rFonts w:ascii="Trebuchet MS" w:eastAsia="Arial" w:hAnsi="Trebuchet MS"/>
          <w:b/>
          <w:spacing w:val="3"/>
          <w:sz w:val="22"/>
          <w:szCs w:val="24"/>
          <w:lang w:val="ro-RO"/>
        </w:rPr>
        <w:t xml:space="preserve"> </w:t>
      </w:r>
      <w:r w:rsidR="0098253B" w:rsidRPr="009D6072">
        <w:rPr>
          <w:rFonts w:ascii="Trebuchet MS" w:eastAsia="Arial" w:hAnsi="Trebuchet MS"/>
          <w:b/>
          <w:spacing w:val="-3"/>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14"/>
          <w:sz w:val="22"/>
          <w:szCs w:val="24"/>
          <w:lang w:val="ro-RO"/>
        </w:rPr>
        <w:t>n</w:t>
      </w:r>
      <w:r w:rsidRPr="009D6072">
        <w:rPr>
          <w:rFonts w:ascii="Trebuchet MS" w:eastAsia="Arial" w:hAnsi="Trebuchet MS"/>
          <w:b/>
          <w:spacing w:val="1"/>
          <w:sz w:val="22"/>
          <w:szCs w:val="24"/>
          <w:lang w:val="ro-RO"/>
        </w:rPr>
        <w:t>ț</w:t>
      </w:r>
      <w:r w:rsidRPr="009D6072">
        <w:rPr>
          <w:rFonts w:ascii="Trebuchet MS" w:eastAsia="Arial" w:hAnsi="Trebuchet MS"/>
          <w:b/>
          <w:spacing w:val="-3"/>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e</w:t>
      </w:r>
    </w:p>
    <w:p w14:paraId="51183454" w14:textId="77777777" w:rsidR="00A14451" w:rsidRPr="009D6072" w:rsidRDefault="00A14451" w:rsidP="00EB332F">
      <w:pPr>
        <w:ind w:firstLine="420"/>
        <w:rPr>
          <w:rFonts w:ascii="Trebuchet MS" w:eastAsia="Arial" w:hAnsi="Trebuchet MS"/>
          <w:sz w:val="22"/>
          <w:szCs w:val="24"/>
          <w:lang w:val="ro-RO"/>
        </w:rPr>
      </w:pPr>
    </w:p>
    <w:p w14:paraId="3E684E5C" w14:textId="6831A132" w:rsidR="00531C07" w:rsidRPr="009D6072" w:rsidRDefault="00BF4880" w:rsidP="00B6450E">
      <w:pPr>
        <w:pStyle w:val="ListParagraph"/>
        <w:numPr>
          <w:ilvl w:val="1"/>
          <w:numId w:val="6"/>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 xml:space="preserve">Obiectul </w:t>
      </w:r>
      <w:r w:rsidR="008C3945" w:rsidRPr="009D6072">
        <w:rPr>
          <w:rFonts w:ascii="Trebuchet MS" w:eastAsia="Arial" w:hAnsi="Trebuchet MS"/>
          <w:sz w:val="22"/>
          <w:szCs w:val="24"/>
          <w:lang w:val="ro-RO"/>
        </w:rPr>
        <w:t>c</w:t>
      </w:r>
      <w:r w:rsidRPr="009D6072">
        <w:rPr>
          <w:rFonts w:ascii="Trebuchet MS" w:eastAsia="Arial" w:hAnsi="Trebuchet MS"/>
          <w:sz w:val="22"/>
          <w:szCs w:val="24"/>
          <w:lang w:val="ro-RO"/>
        </w:rPr>
        <w:t>ontract</w:t>
      </w:r>
      <w:r w:rsidR="003B0A4B" w:rsidRPr="009D6072">
        <w:rPr>
          <w:rFonts w:ascii="Trebuchet MS" w:eastAsia="Arial" w:hAnsi="Trebuchet MS"/>
          <w:sz w:val="22"/>
          <w:szCs w:val="24"/>
          <w:lang w:val="ro-RO"/>
        </w:rPr>
        <w:t>ului</w:t>
      </w:r>
      <w:r w:rsidRPr="009D6072">
        <w:rPr>
          <w:rFonts w:ascii="Trebuchet MS" w:eastAsia="Arial" w:hAnsi="Trebuchet MS"/>
          <w:sz w:val="22"/>
          <w:szCs w:val="24"/>
          <w:lang w:val="ro-RO"/>
        </w:rPr>
        <w:t xml:space="preserve"> îl reprezintă acordarea </w:t>
      </w:r>
      <w:r w:rsidR="00B73A5D" w:rsidRPr="009D6072">
        <w:rPr>
          <w:rFonts w:ascii="Trebuchet MS" w:eastAsia="Arial" w:hAnsi="Trebuchet MS"/>
          <w:sz w:val="22"/>
          <w:szCs w:val="24"/>
          <w:lang w:val="ro-RO"/>
        </w:rPr>
        <w:t>finanțării</w:t>
      </w:r>
      <w:r w:rsidRPr="009D6072">
        <w:rPr>
          <w:rFonts w:ascii="Trebuchet MS" w:eastAsia="Arial" w:hAnsi="Trebuchet MS"/>
          <w:sz w:val="22"/>
          <w:szCs w:val="24"/>
          <w:lang w:val="ro-RO"/>
        </w:rPr>
        <w:t xml:space="preserve"> nerambursabile de către </w:t>
      </w:r>
      <w:r w:rsidR="005464B2"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pentru implementarea </w:t>
      </w:r>
      <w:r w:rsidR="008C3945" w:rsidRPr="009D6072">
        <w:rPr>
          <w:rFonts w:ascii="Trebuchet MS" w:eastAsia="Arial" w:hAnsi="Trebuchet MS"/>
          <w:sz w:val="22"/>
          <w:szCs w:val="24"/>
          <w:lang w:val="ro-RO"/>
        </w:rPr>
        <w:t>p</w:t>
      </w:r>
      <w:r w:rsidRPr="009D6072">
        <w:rPr>
          <w:rFonts w:ascii="Trebuchet MS" w:eastAsia="Arial" w:hAnsi="Trebuchet MS"/>
          <w:sz w:val="22"/>
          <w:szCs w:val="24"/>
          <w:lang w:val="ro-RO"/>
        </w:rPr>
        <w:t xml:space="preserve">roiectului </w:t>
      </w:r>
      <w:r w:rsidR="008C3945" w:rsidRPr="009D6072">
        <w:rPr>
          <w:rFonts w:ascii="Trebuchet MS" w:eastAsia="Arial" w:hAnsi="Trebuchet MS"/>
          <w:sz w:val="22"/>
          <w:szCs w:val="24"/>
          <w:lang w:val="ro-RO"/>
        </w:rPr>
        <w:t>cod SMIS:</w:t>
      </w:r>
      <w:r w:rsidRPr="009D6072">
        <w:rPr>
          <w:rFonts w:ascii="Trebuchet MS" w:eastAsia="Arial" w:hAnsi="Trebuchet MS"/>
          <w:sz w:val="22"/>
          <w:szCs w:val="24"/>
          <w:lang w:val="ro-RO"/>
        </w:rPr>
        <w:t xml:space="preserve"> </w:t>
      </w:r>
      <w:r w:rsidR="00BD1C56"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intitulat:</w:t>
      </w:r>
      <w:r w:rsidR="00C45F1F" w:rsidRPr="009D6072">
        <w:rPr>
          <w:rFonts w:ascii="Trebuchet MS" w:eastAsia="Arial" w:hAnsi="Trebuchet MS"/>
          <w:sz w:val="22"/>
          <w:szCs w:val="24"/>
          <w:lang w:val="ro-RO"/>
        </w:rPr>
        <w:t xml:space="preserve"> </w:t>
      </w:r>
      <w:r w:rsidR="00841BCA" w:rsidRPr="009D6072">
        <w:rPr>
          <w:rFonts w:ascii="Trebuchet MS" w:eastAsia="Arial" w:hAnsi="Trebuchet MS"/>
          <w:sz w:val="22"/>
          <w:szCs w:val="24"/>
          <w:lang w:val="ro-RO"/>
        </w:rPr>
        <w:t>“</w:t>
      </w:r>
      <w:r w:rsidR="00BD1C56" w:rsidRPr="009D6072">
        <w:rPr>
          <w:rFonts w:ascii="Trebuchet MS" w:eastAsia="Arial" w:hAnsi="Trebuchet MS"/>
          <w:sz w:val="22"/>
          <w:szCs w:val="24"/>
          <w:lang w:val="ro-RO"/>
        </w:rPr>
        <w:t>……………..</w:t>
      </w:r>
      <w:r w:rsidR="00C45F1F"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denumit în continuare </w:t>
      </w:r>
      <w:r w:rsidR="003B0A4B" w:rsidRPr="009D6072">
        <w:rPr>
          <w:rFonts w:ascii="Trebuchet MS" w:eastAsia="Arial" w:hAnsi="Trebuchet MS"/>
          <w:sz w:val="22"/>
          <w:szCs w:val="24"/>
          <w:lang w:val="ro-RO"/>
        </w:rPr>
        <w:t>P</w:t>
      </w:r>
      <w:r w:rsidR="00B333EB" w:rsidRPr="009D6072">
        <w:rPr>
          <w:rFonts w:ascii="Trebuchet MS" w:eastAsia="Arial" w:hAnsi="Trebuchet MS"/>
          <w:sz w:val="22"/>
          <w:szCs w:val="24"/>
          <w:lang w:val="ro-RO"/>
        </w:rPr>
        <w:t>roiect</w:t>
      </w:r>
      <w:r w:rsidRPr="009D6072">
        <w:rPr>
          <w:rFonts w:ascii="Trebuchet MS" w:eastAsia="Arial" w:hAnsi="Trebuchet MS"/>
          <w:sz w:val="22"/>
          <w:szCs w:val="24"/>
          <w:lang w:val="ro-RO"/>
        </w:rPr>
        <w:t xml:space="preserve">, în conformitate cu </w:t>
      </w:r>
      <w:r w:rsidR="00B73A5D" w:rsidRPr="009D6072">
        <w:rPr>
          <w:rFonts w:ascii="Trebuchet MS" w:eastAsia="Arial" w:hAnsi="Trebuchet MS"/>
          <w:sz w:val="22"/>
          <w:szCs w:val="24"/>
          <w:lang w:val="ro-RO"/>
        </w:rPr>
        <w:t>obligațiile</w:t>
      </w:r>
      <w:r w:rsidRPr="009D6072">
        <w:rPr>
          <w:rFonts w:ascii="Trebuchet MS" w:eastAsia="Arial" w:hAnsi="Trebuchet MS"/>
          <w:sz w:val="22"/>
          <w:szCs w:val="24"/>
          <w:lang w:val="ro-RO"/>
        </w:rPr>
        <w:t xml:space="preserve"> asumate prin prezentul </w:t>
      </w:r>
      <w:r w:rsidR="00642C80"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642C80"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6179B2"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inclusiv </w:t>
      </w:r>
      <w:r w:rsidR="00E5351C" w:rsidRPr="009D6072">
        <w:rPr>
          <w:rFonts w:ascii="Trebuchet MS" w:eastAsia="Arial" w:hAnsi="Trebuchet MS"/>
          <w:sz w:val="22"/>
          <w:szCs w:val="24"/>
          <w:lang w:val="ro-RO"/>
        </w:rPr>
        <w:t>a</w:t>
      </w:r>
      <w:r w:rsidRPr="009D6072">
        <w:rPr>
          <w:rFonts w:ascii="Trebuchet MS" w:eastAsia="Arial" w:hAnsi="Trebuchet MS"/>
          <w:sz w:val="22"/>
          <w:szCs w:val="24"/>
          <w:lang w:val="ro-RO"/>
        </w:rPr>
        <w:t>nexele care fac parte integrantă din acesta.</w:t>
      </w:r>
    </w:p>
    <w:p w14:paraId="037C6E7A" w14:textId="6CC57798" w:rsidR="00531C07" w:rsidRPr="009D6072" w:rsidRDefault="00BF4880" w:rsidP="00B6450E">
      <w:pPr>
        <w:pStyle w:val="ListParagraph"/>
        <w:numPr>
          <w:ilvl w:val="1"/>
          <w:numId w:val="6"/>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Beneficiarul</w:t>
      </w:r>
      <w:r w:rsidR="009F6259"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se angajează să implementeze </w:t>
      </w:r>
      <w:r w:rsidR="0030298F" w:rsidRPr="009D6072">
        <w:rPr>
          <w:rFonts w:ascii="Trebuchet MS" w:eastAsia="Arial" w:hAnsi="Trebuchet MS"/>
          <w:sz w:val="22"/>
          <w:szCs w:val="24"/>
          <w:lang w:val="ro-RO"/>
        </w:rPr>
        <w:t>proiectul</w:t>
      </w:r>
      <w:r w:rsidRPr="009D6072">
        <w:rPr>
          <w:rFonts w:ascii="Trebuchet MS" w:eastAsia="Arial" w:hAnsi="Trebuchet MS"/>
          <w:sz w:val="22"/>
          <w:szCs w:val="24"/>
          <w:lang w:val="ro-RO"/>
        </w:rPr>
        <w:t>, în conformitate cu prevederile cuprinse în prezentul contract</w:t>
      </w:r>
      <w:r w:rsidR="005D61AC" w:rsidRPr="009D6072">
        <w:rPr>
          <w:rFonts w:ascii="Trebuchet MS" w:eastAsia="Arial" w:hAnsi="Trebuchet MS"/>
          <w:sz w:val="22"/>
          <w:szCs w:val="24"/>
          <w:lang w:val="ro-RO"/>
        </w:rPr>
        <w:t xml:space="preserve"> de finanțare</w:t>
      </w:r>
      <w:r w:rsidR="003404A8" w:rsidRPr="009D6072">
        <w:rPr>
          <w:rFonts w:ascii="Trebuchet MS" w:eastAsia="Arial" w:hAnsi="Trebuchet MS"/>
          <w:sz w:val="22"/>
          <w:szCs w:val="24"/>
          <w:lang w:val="ro-RO"/>
        </w:rPr>
        <w:t>, inclusiv anexele care fac parte din acesta,</w:t>
      </w:r>
      <w:r w:rsidR="00642C80"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și </w:t>
      </w:r>
      <w:r w:rsidR="003404A8" w:rsidRPr="009D6072">
        <w:rPr>
          <w:rFonts w:ascii="Trebuchet MS" w:eastAsia="Arial" w:hAnsi="Trebuchet MS"/>
          <w:sz w:val="22"/>
          <w:szCs w:val="24"/>
          <w:lang w:val="ro-RO"/>
        </w:rPr>
        <w:t xml:space="preserve">cu </w:t>
      </w:r>
      <w:r w:rsidR="006315B6" w:rsidRPr="009D6072">
        <w:rPr>
          <w:rFonts w:ascii="Trebuchet MS" w:eastAsia="Arial" w:hAnsi="Trebuchet MS"/>
          <w:sz w:val="22"/>
          <w:szCs w:val="24"/>
          <w:lang w:val="ro-RO"/>
        </w:rPr>
        <w:t>legislația</w:t>
      </w:r>
      <w:r w:rsidRPr="009D6072">
        <w:rPr>
          <w:rFonts w:ascii="Trebuchet MS" w:eastAsia="Arial" w:hAnsi="Trebuchet MS"/>
          <w:sz w:val="22"/>
          <w:szCs w:val="24"/>
          <w:lang w:val="ro-RO"/>
        </w:rPr>
        <w:t xml:space="preserve"> europeană şi </w:t>
      </w:r>
      <w:r w:rsidR="006315B6" w:rsidRPr="009D6072">
        <w:rPr>
          <w:rFonts w:ascii="Trebuchet MS" w:eastAsia="Arial" w:hAnsi="Trebuchet MS"/>
          <w:sz w:val="22"/>
          <w:szCs w:val="24"/>
          <w:lang w:val="ro-RO"/>
        </w:rPr>
        <w:t>națională</w:t>
      </w:r>
      <w:r w:rsidRPr="009D6072">
        <w:rPr>
          <w:rFonts w:ascii="Trebuchet MS" w:eastAsia="Arial" w:hAnsi="Trebuchet MS"/>
          <w:sz w:val="22"/>
          <w:szCs w:val="24"/>
          <w:lang w:val="ro-RO"/>
        </w:rPr>
        <w:t xml:space="preserve"> </w:t>
      </w:r>
      <w:r w:rsidR="002116AF" w:rsidRPr="009D6072">
        <w:rPr>
          <w:rFonts w:ascii="Trebuchet MS" w:eastAsia="Arial" w:hAnsi="Trebuchet MS"/>
          <w:sz w:val="22"/>
          <w:szCs w:val="24"/>
          <w:lang w:val="ro-RO"/>
        </w:rPr>
        <w:t>aplicabilă</w:t>
      </w:r>
      <w:r w:rsidRPr="009D6072">
        <w:rPr>
          <w:rFonts w:ascii="Trebuchet MS" w:eastAsia="Arial" w:hAnsi="Trebuchet MS"/>
          <w:sz w:val="22"/>
          <w:szCs w:val="24"/>
          <w:lang w:val="ro-RO"/>
        </w:rPr>
        <w:t>.</w:t>
      </w:r>
    </w:p>
    <w:p w14:paraId="1209168F" w14:textId="1367DCB6" w:rsidR="000F39B2" w:rsidRPr="009D6072" w:rsidRDefault="003B0A4B" w:rsidP="005B5E09">
      <w:pPr>
        <w:pStyle w:val="ListParagraph"/>
        <w:numPr>
          <w:ilvl w:val="1"/>
          <w:numId w:val="6"/>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highlight w:val="lightGray"/>
          <w:lang w:val="ro-RO"/>
        </w:rPr>
        <w:t>AM</w:t>
      </w:r>
      <w:r w:rsidR="00AA11EA" w:rsidRPr="009D6072">
        <w:rPr>
          <w:rFonts w:ascii="Trebuchet MS" w:eastAsia="Arial" w:hAnsi="Trebuchet MS"/>
          <w:sz w:val="22"/>
          <w:szCs w:val="24"/>
          <w:highlight w:val="lightGray"/>
          <w:lang w:val="ro-RO"/>
        </w:rPr>
        <w:t>/OI</w:t>
      </w:r>
      <w:r w:rsidR="00BF4880" w:rsidRPr="009D6072">
        <w:rPr>
          <w:rFonts w:ascii="Trebuchet MS" w:eastAsia="Arial" w:hAnsi="Trebuchet MS"/>
          <w:sz w:val="22"/>
          <w:szCs w:val="24"/>
          <w:lang w:val="ro-RO"/>
        </w:rPr>
        <w:t xml:space="preserve"> se angajează să plătească finanțarea nerambursabilă la termenele și în condițiile prevăzute în prezentul contract și în conformitate cu legislația europeană și </w:t>
      </w:r>
      <w:r w:rsidR="006315B6" w:rsidRPr="009D6072">
        <w:rPr>
          <w:rFonts w:ascii="Trebuchet MS" w:eastAsia="Arial" w:hAnsi="Trebuchet MS"/>
          <w:sz w:val="22"/>
          <w:szCs w:val="24"/>
          <w:lang w:val="ro-RO"/>
        </w:rPr>
        <w:t>națională</w:t>
      </w:r>
      <w:r w:rsidR="00BF4880" w:rsidRPr="009D6072">
        <w:rPr>
          <w:rFonts w:ascii="Trebuchet MS" w:eastAsia="Arial" w:hAnsi="Trebuchet MS"/>
          <w:sz w:val="22"/>
          <w:szCs w:val="24"/>
          <w:lang w:val="ro-RO"/>
        </w:rPr>
        <w:t xml:space="preserve"> </w:t>
      </w:r>
      <w:r w:rsidR="002116AF" w:rsidRPr="009D6072">
        <w:rPr>
          <w:rFonts w:ascii="Trebuchet MS" w:eastAsia="Arial" w:hAnsi="Trebuchet MS"/>
          <w:sz w:val="22"/>
          <w:szCs w:val="24"/>
          <w:lang w:val="ro-RO"/>
        </w:rPr>
        <w:t>aplicabilă</w:t>
      </w:r>
      <w:r w:rsidR="005B5E09" w:rsidRPr="009D6072">
        <w:rPr>
          <w:rFonts w:ascii="Trebuchet MS" w:eastAsia="Arial" w:hAnsi="Trebuchet MS"/>
          <w:sz w:val="22"/>
          <w:szCs w:val="24"/>
          <w:lang w:val="ro-RO"/>
        </w:rPr>
        <w:t>.</w:t>
      </w:r>
    </w:p>
    <w:p w14:paraId="6CA02FB4" w14:textId="77777777" w:rsidR="005B5E09" w:rsidRPr="009D6072" w:rsidRDefault="005B5E09" w:rsidP="00893B01">
      <w:pPr>
        <w:pStyle w:val="ListParagraph"/>
        <w:ind w:left="567" w:right="76"/>
        <w:jc w:val="both"/>
        <w:rPr>
          <w:rFonts w:ascii="Trebuchet MS" w:eastAsia="Arial" w:hAnsi="Trebuchet MS"/>
          <w:sz w:val="22"/>
          <w:szCs w:val="24"/>
          <w:lang w:val="ro-RO"/>
        </w:rPr>
      </w:pPr>
    </w:p>
    <w:p w14:paraId="0E9F8640" w14:textId="40952636" w:rsidR="00E50D77" w:rsidRPr="009D6072" w:rsidRDefault="00BF4880" w:rsidP="00E27EA6">
      <w:pPr>
        <w:ind w:left="426" w:hanging="6"/>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2</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z w:val="22"/>
          <w:szCs w:val="24"/>
          <w:lang w:val="ro-RO"/>
        </w:rPr>
        <w:t>ura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o</w:t>
      </w:r>
      <w:r w:rsidRPr="009D6072">
        <w:rPr>
          <w:rFonts w:ascii="Trebuchet MS" w:eastAsia="Arial" w:hAnsi="Trebuchet MS"/>
          <w:b/>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p>
    <w:p w14:paraId="29CEEBE2" w14:textId="77777777" w:rsidR="008D4E83" w:rsidRPr="009D6072" w:rsidRDefault="008D4E83" w:rsidP="00BB3782">
      <w:pPr>
        <w:ind w:firstLine="420"/>
        <w:jc w:val="both"/>
        <w:rPr>
          <w:rFonts w:ascii="Trebuchet MS" w:eastAsia="Arial" w:hAnsi="Trebuchet MS"/>
          <w:sz w:val="22"/>
          <w:szCs w:val="24"/>
          <w:lang w:val="ro-RO"/>
        </w:rPr>
      </w:pPr>
    </w:p>
    <w:p w14:paraId="63FB6266" w14:textId="4FB6B1AA" w:rsidR="000211FB" w:rsidRPr="009D6072" w:rsidRDefault="00BF4880" w:rsidP="00B6450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Contractul de </w:t>
      </w:r>
      <w:r w:rsidR="006179B2" w:rsidRPr="009D6072">
        <w:rPr>
          <w:rFonts w:ascii="Trebuchet MS" w:eastAsia="Arial" w:hAnsi="Trebuchet MS"/>
          <w:sz w:val="22"/>
          <w:szCs w:val="24"/>
          <w:lang w:val="ro-RO"/>
        </w:rPr>
        <w:t xml:space="preserve">finanțare </w:t>
      </w:r>
      <w:r w:rsidR="003404A8" w:rsidRPr="009D6072">
        <w:rPr>
          <w:rFonts w:ascii="Trebuchet MS" w:eastAsia="Arial" w:hAnsi="Trebuchet MS"/>
          <w:sz w:val="22"/>
          <w:szCs w:val="24"/>
          <w:lang w:val="ro-RO"/>
        </w:rPr>
        <w:t>intră în vigoare</w:t>
      </w:r>
      <w:r w:rsidR="00841261" w:rsidRPr="009D6072">
        <w:rPr>
          <w:rFonts w:ascii="Trebuchet MS" w:eastAsia="Arial" w:hAnsi="Trebuchet MS"/>
          <w:sz w:val="22"/>
          <w:szCs w:val="24"/>
          <w:lang w:val="ro-RO"/>
        </w:rPr>
        <w:t xml:space="preserve"> și </w:t>
      </w:r>
      <w:r w:rsidRPr="009D6072">
        <w:rPr>
          <w:rFonts w:ascii="Trebuchet MS" w:eastAsia="Arial" w:hAnsi="Trebuchet MS"/>
          <w:sz w:val="22"/>
          <w:szCs w:val="24"/>
          <w:lang w:val="ro-RO"/>
        </w:rPr>
        <w:t>produce efecte de la data semnării de către ultima parte</w:t>
      </w:r>
      <w:r w:rsidR="003404A8" w:rsidRPr="009D6072">
        <w:rPr>
          <w:rFonts w:ascii="Trebuchet MS" w:eastAsia="Arial" w:hAnsi="Trebuchet MS"/>
          <w:sz w:val="22"/>
          <w:szCs w:val="24"/>
          <w:lang w:val="ro-RO"/>
        </w:rPr>
        <w:t xml:space="preserve">, respectiv de la data semnării de către </w:t>
      </w:r>
      <w:r w:rsidR="004F0512" w:rsidRPr="009D6072">
        <w:rPr>
          <w:rFonts w:ascii="Trebuchet MS" w:eastAsia="Arial" w:hAnsi="Trebuchet MS"/>
          <w:sz w:val="22"/>
          <w:szCs w:val="24"/>
          <w:highlight w:val="lightGray"/>
          <w:lang w:val="ro-RO"/>
        </w:rPr>
        <w:t>AM/OI</w:t>
      </w:r>
      <w:r w:rsidR="003404A8" w:rsidRPr="009D6072">
        <w:rPr>
          <w:rFonts w:ascii="Trebuchet MS" w:eastAsia="Arial" w:hAnsi="Trebuchet MS"/>
          <w:sz w:val="22"/>
          <w:szCs w:val="24"/>
          <w:lang w:val="ro-RO"/>
        </w:rPr>
        <w:t>, după ce acesta a fost semnat, în prealabil,</w:t>
      </w:r>
      <w:r w:rsidR="000461D6" w:rsidRPr="009D6072">
        <w:rPr>
          <w:rFonts w:ascii="Trebuchet MS" w:eastAsia="Arial" w:hAnsi="Trebuchet MS"/>
          <w:sz w:val="22"/>
          <w:szCs w:val="24"/>
          <w:lang w:val="ro-RO"/>
        </w:rPr>
        <w:t xml:space="preserve"> de</w:t>
      </w:r>
      <w:r w:rsidR="003404A8" w:rsidRPr="009D6072">
        <w:rPr>
          <w:rFonts w:ascii="Trebuchet MS" w:eastAsia="Arial" w:hAnsi="Trebuchet MS"/>
          <w:sz w:val="22"/>
          <w:szCs w:val="24"/>
          <w:lang w:val="ro-RO"/>
        </w:rPr>
        <w:t xml:space="preserve"> </w:t>
      </w:r>
      <w:r w:rsidR="00853CB0" w:rsidRPr="009D6072">
        <w:rPr>
          <w:rFonts w:ascii="Trebuchet MS" w:eastAsia="Arial" w:hAnsi="Trebuchet MS"/>
          <w:sz w:val="22"/>
          <w:szCs w:val="24"/>
          <w:lang w:val="ro-RO"/>
        </w:rPr>
        <w:t xml:space="preserve">către </w:t>
      </w:r>
      <w:r w:rsidR="00247B73" w:rsidRPr="009D6072">
        <w:rPr>
          <w:rFonts w:ascii="Trebuchet MS" w:eastAsia="Arial" w:hAnsi="Trebuchet MS"/>
          <w:sz w:val="22"/>
          <w:szCs w:val="24"/>
          <w:lang w:val="ro-RO"/>
        </w:rPr>
        <w:t>B</w:t>
      </w:r>
      <w:r w:rsidR="00853CB0" w:rsidRPr="009D6072">
        <w:rPr>
          <w:rFonts w:ascii="Trebuchet MS" w:eastAsia="Arial" w:hAnsi="Trebuchet MS"/>
          <w:sz w:val="22"/>
          <w:szCs w:val="24"/>
          <w:lang w:val="ro-RO"/>
        </w:rPr>
        <w:t>eneficiar</w:t>
      </w:r>
      <w:r w:rsidR="004C73DA" w:rsidRPr="009D6072">
        <w:rPr>
          <w:rFonts w:ascii="Trebuchet MS" w:eastAsia="Arial" w:hAnsi="Trebuchet MS"/>
          <w:sz w:val="22"/>
          <w:szCs w:val="24"/>
          <w:lang w:val="ro-RO"/>
        </w:rPr>
        <w:t>/Lider</w:t>
      </w:r>
      <w:r w:rsidR="002066D3" w:rsidRPr="009D6072">
        <w:rPr>
          <w:rFonts w:ascii="Trebuchet MS" w:eastAsia="Arial" w:hAnsi="Trebuchet MS"/>
          <w:sz w:val="22"/>
          <w:szCs w:val="24"/>
          <w:lang w:val="ro-RO"/>
        </w:rPr>
        <w:t>ul</w:t>
      </w:r>
      <w:r w:rsidR="004C73DA" w:rsidRPr="009D6072">
        <w:rPr>
          <w:rFonts w:ascii="Trebuchet MS" w:eastAsia="Arial" w:hAnsi="Trebuchet MS"/>
          <w:sz w:val="22"/>
          <w:szCs w:val="24"/>
          <w:lang w:val="ro-RO"/>
        </w:rPr>
        <w:t xml:space="preserve"> de parteneriat</w:t>
      </w:r>
      <w:r w:rsidRPr="009D6072">
        <w:rPr>
          <w:rFonts w:ascii="Trebuchet MS" w:eastAsia="Arial" w:hAnsi="Trebuchet MS"/>
          <w:sz w:val="22"/>
          <w:szCs w:val="24"/>
          <w:lang w:val="ro-RO"/>
        </w:rPr>
        <w:t>.</w:t>
      </w:r>
    </w:p>
    <w:p w14:paraId="6F4B0D61" w14:textId="2429C9BC" w:rsidR="00F014F1" w:rsidRPr="009D6072" w:rsidRDefault="00BF4880" w:rsidP="00B6450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Perioada de implementare a </w:t>
      </w:r>
      <w:r w:rsidR="0098253B" w:rsidRPr="009D6072">
        <w:rPr>
          <w:rFonts w:ascii="Trebuchet MS" w:eastAsia="Arial" w:hAnsi="Trebuchet MS"/>
          <w:sz w:val="22"/>
          <w:szCs w:val="24"/>
          <w:lang w:val="ro-RO"/>
        </w:rPr>
        <w:t>p</w:t>
      </w:r>
      <w:r w:rsidRPr="009D6072">
        <w:rPr>
          <w:rFonts w:ascii="Trebuchet MS" w:eastAsia="Arial" w:hAnsi="Trebuchet MS"/>
          <w:sz w:val="22"/>
          <w:szCs w:val="24"/>
          <w:lang w:val="ro-RO"/>
        </w:rPr>
        <w:t xml:space="preserve">roiectului este de </w:t>
      </w:r>
      <w:r w:rsidR="009E7933" w:rsidRPr="009D6072">
        <w:rPr>
          <w:rFonts w:ascii="Trebuchet MS" w:eastAsia="Arial" w:hAnsi="Trebuchet MS"/>
          <w:sz w:val="22"/>
          <w:szCs w:val="24"/>
          <w:highlight w:val="lightGray"/>
          <w:lang w:val="ro-RO"/>
        </w:rPr>
        <w:t>________</w:t>
      </w:r>
      <w:r w:rsidRPr="009D6072">
        <w:rPr>
          <w:rFonts w:ascii="Trebuchet MS" w:eastAsia="Arial" w:hAnsi="Trebuchet MS"/>
          <w:sz w:val="22"/>
          <w:szCs w:val="24"/>
          <w:lang w:val="ro-RO"/>
        </w:rPr>
        <w:t>luni</w:t>
      </w:r>
      <w:r w:rsidR="00880163" w:rsidRPr="009D6072">
        <w:rPr>
          <w:rFonts w:ascii="Trebuchet MS" w:eastAsia="Arial" w:hAnsi="Trebuchet MS"/>
          <w:sz w:val="22"/>
          <w:szCs w:val="24"/>
          <w:lang w:val="ro-RO"/>
        </w:rPr>
        <w:t xml:space="preserve"> de la data semnării</w:t>
      </w:r>
      <w:r w:rsidR="009E7933" w:rsidRPr="009D6072">
        <w:rPr>
          <w:rFonts w:ascii="Trebuchet MS" w:eastAsia="Arial" w:hAnsi="Trebuchet MS"/>
          <w:sz w:val="22"/>
          <w:szCs w:val="24"/>
          <w:lang w:val="ro-RO"/>
        </w:rPr>
        <w:t xml:space="preserve"> contractului de finanțare</w:t>
      </w:r>
      <w:r w:rsidRPr="009D6072">
        <w:rPr>
          <w:rFonts w:ascii="Trebuchet MS" w:eastAsia="Arial" w:hAnsi="Trebuchet MS"/>
          <w:sz w:val="22"/>
          <w:szCs w:val="24"/>
          <w:lang w:val="ro-RO"/>
        </w:rPr>
        <w:t xml:space="preserve">, respectiv între data </w:t>
      </w:r>
      <w:r w:rsidR="009E7933" w:rsidRPr="009D6072">
        <w:rPr>
          <w:rFonts w:ascii="Trebuchet MS" w:eastAsia="Arial" w:hAnsi="Trebuchet MS"/>
          <w:sz w:val="22"/>
          <w:szCs w:val="24"/>
          <w:lang w:val="ro-RO"/>
        </w:rPr>
        <w:t xml:space="preserve">de </w:t>
      </w:r>
      <w:r w:rsidR="009E7933" w:rsidRPr="009D6072">
        <w:rPr>
          <w:rFonts w:ascii="Trebuchet MS" w:eastAsia="Arial" w:hAnsi="Trebuchet MS"/>
          <w:sz w:val="22"/>
          <w:szCs w:val="24"/>
          <w:highlight w:val="lightGray"/>
          <w:lang w:val="ro-RO"/>
        </w:rPr>
        <w:t>___[z/l/a]____</w:t>
      </w:r>
      <w:r w:rsidRPr="009D6072">
        <w:rPr>
          <w:rFonts w:ascii="Trebuchet MS" w:eastAsia="Arial" w:hAnsi="Trebuchet MS"/>
          <w:sz w:val="22"/>
          <w:szCs w:val="24"/>
          <w:lang w:val="ro-RO"/>
        </w:rPr>
        <w:t xml:space="preserve"> </w:t>
      </w:r>
      <w:r w:rsidR="00616A12" w:rsidRPr="009D6072">
        <w:rPr>
          <w:rFonts w:ascii="Trebuchet MS" w:eastAsia="Arial" w:hAnsi="Trebuchet MS"/>
          <w:sz w:val="22"/>
          <w:szCs w:val="24"/>
          <w:lang w:val="ro-RO"/>
        </w:rPr>
        <w:t>ș</w:t>
      </w:r>
      <w:r w:rsidRPr="009D6072">
        <w:rPr>
          <w:rFonts w:ascii="Trebuchet MS" w:eastAsia="Arial" w:hAnsi="Trebuchet MS"/>
          <w:sz w:val="22"/>
          <w:szCs w:val="24"/>
          <w:lang w:val="ro-RO"/>
        </w:rPr>
        <w:t xml:space="preserve">i </w:t>
      </w:r>
      <w:r w:rsidR="009E7933" w:rsidRPr="009D6072">
        <w:rPr>
          <w:rFonts w:ascii="Trebuchet MS" w:eastAsia="Arial" w:hAnsi="Trebuchet MS"/>
          <w:sz w:val="22"/>
          <w:szCs w:val="24"/>
          <w:highlight w:val="lightGray"/>
          <w:lang w:val="ro-RO"/>
        </w:rPr>
        <w:t>___[z/l/a]____</w:t>
      </w:r>
      <w:r w:rsidRPr="009D6072">
        <w:rPr>
          <w:rFonts w:ascii="Trebuchet MS" w:eastAsia="Arial" w:hAnsi="Trebuchet MS"/>
          <w:sz w:val="22"/>
          <w:szCs w:val="24"/>
          <w:lang w:val="ro-RO"/>
        </w:rPr>
        <w:t>, la care se adaugă, dac</w:t>
      </w:r>
      <w:r w:rsidR="00616A12" w:rsidRPr="009D6072">
        <w:rPr>
          <w:rFonts w:ascii="Trebuchet MS" w:eastAsia="Arial" w:hAnsi="Trebuchet MS"/>
          <w:sz w:val="22"/>
          <w:szCs w:val="24"/>
          <w:lang w:val="ro-RO"/>
        </w:rPr>
        <w:t>ă</w:t>
      </w:r>
      <w:r w:rsidRPr="009D6072">
        <w:rPr>
          <w:rFonts w:ascii="Trebuchet MS" w:eastAsia="Arial" w:hAnsi="Trebuchet MS"/>
          <w:sz w:val="22"/>
          <w:szCs w:val="24"/>
          <w:lang w:val="ro-RO"/>
        </w:rPr>
        <w:t xml:space="preserve"> este cazul, și perioada de desfășurare a activităților proiectului înainte de semnarea </w:t>
      </w:r>
      <w:r w:rsidR="004B0802" w:rsidRPr="009D6072">
        <w:rPr>
          <w:rFonts w:ascii="Trebuchet MS" w:eastAsia="Arial" w:hAnsi="Trebuchet MS"/>
          <w:sz w:val="22"/>
          <w:szCs w:val="24"/>
          <w:lang w:val="ro-RO"/>
        </w:rPr>
        <w:t xml:space="preserve">contractului </w:t>
      </w:r>
      <w:r w:rsidRPr="009D6072">
        <w:rPr>
          <w:rFonts w:ascii="Trebuchet MS" w:eastAsia="Arial" w:hAnsi="Trebuchet MS"/>
          <w:sz w:val="22"/>
          <w:szCs w:val="24"/>
          <w:lang w:val="ro-RO"/>
        </w:rPr>
        <w:t xml:space="preserve">de </w:t>
      </w:r>
      <w:r w:rsidR="004B0802" w:rsidRPr="009D6072">
        <w:rPr>
          <w:rFonts w:ascii="Trebuchet MS" w:eastAsia="Arial" w:hAnsi="Trebuchet MS"/>
          <w:sz w:val="22"/>
          <w:szCs w:val="24"/>
          <w:lang w:val="ro-RO"/>
        </w:rPr>
        <w:t>finanțare</w:t>
      </w:r>
      <w:r w:rsidRPr="009D6072">
        <w:rPr>
          <w:rFonts w:ascii="Trebuchet MS" w:eastAsia="Arial" w:hAnsi="Trebuchet MS"/>
          <w:sz w:val="22"/>
          <w:szCs w:val="24"/>
          <w:lang w:val="ro-RO"/>
        </w:rPr>
        <w:t>, conform regulilor de eligibilitate a cheltuielilor.</w:t>
      </w:r>
    </w:p>
    <w:p w14:paraId="34B216D9" w14:textId="25E427F3" w:rsidR="00531C07" w:rsidRPr="009D6072" w:rsidRDefault="00BF4880"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Perioada de implementare a proiectului poate fi prelungită prin acordul părților, în conformitate cu prevederile art. 10 - </w:t>
      </w:r>
      <w:r w:rsidRPr="009D6072">
        <w:rPr>
          <w:rFonts w:ascii="Trebuchet MS" w:eastAsia="Arial" w:hAnsi="Trebuchet MS"/>
          <w:i/>
          <w:sz w:val="22"/>
          <w:szCs w:val="24"/>
          <w:lang w:val="ro-RO"/>
        </w:rPr>
        <w:t>Modificări și completări</w:t>
      </w:r>
      <w:r w:rsidR="00D7003B" w:rsidRPr="009D6072">
        <w:rPr>
          <w:rFonts w:ascii="Trebuchet MS" w:eastAsia="Arial" w:hAnsi="Trebuchet MS"/>
          <w:sz w:val="22"/>
          <w:szCs w:val="24"/>
          <w:lang w:val="ro-RO"/>
        </w:rPr>
        <w:t xml:space="preserve">, </w:t>
      </w:r>
      <w:r w:rsidR="006F7670" w:rsidRPr="009D6072">
        <w:rPr>
          <w:rFonts w:ascii="Trebuchet MS" w:eastAsia="Arial" w:hAnsi="Trebuchet MS"/>
          <w:sz w:val="22"/>
          <w:szCs w:val="24"/>
          <w:lang w:val="ro-RO"/>
        </w:rPr>
        <w:t xml:space="preserve">cu </w:t>
      </w:r>
      <w:r w:rsidR="00246446" w:rsidRPr="009D6072">
        <w:rPr>
          <w:rFonts w:ascii="Trebuchet MS" w:eastAsia="Arial" w:hAnsi="Trebuchet MS"/>
          <w:sz w:val="22"/>
          <w:szCs w:val="24"/>
          <w:lang w:val="ro-RO"/>
        </w:rPr>
        <w:t xml:space="preserve">încadrare în </w:t>
      </w:r>
      <w:r w:rsidR="006F7670" w:rsidRPr="009D6072">
        <w:rPr>
          <w:rFonts w:ascii="Trebuchet MS" w:eastAsia="Arial" w:hAnsi="Trebuchet MS"/>
          <w:sz w:val="22"/>
          <w:szCs w:val="24"/>
          <w:lang w:val="ro-RO"/>
        </w:rPr>
        <w:t>perioada de implementare maximă stabilită în Ghidul solicitantului</w:t>
      </w:r>
      <w:r w:rsidR="00836725" w:rsidRPr="009D6072">
        <w:rPr>
          <w:rFonts w:ascii="Trebuchet MS" w:eastAsia="Arial" w:hAnsi="Trebuchet MS"/>
          <w:sz w:val="22"/>
          <w:szCs w:val="24"/>
          <w:lang w:val="ro-RO"/>
        </w:rPr>
        <w:t xml:space="preserve">, dacă a fost prevăzută, </w:t>
      </w:r>
      <w:r w:rsidR="00D7003B" w:rsidRPr="009D6072">
        <w:rPr>
          <w:rFonts w:ascii="Trebuchet MS" w:eastAsia="Arial" w:hAnsi="Trebuchet MS"/>
          <w:sz w:val="22"/>
          <w:szCs w:val="24"/>
          <w:lang w:val="ro-RO"/>
        </w:rPr>
        <w:t>fără ca aceasta să depășească data de 31</w:t>
      </w:r>
      <w:r w:rsidR="0073387C" w:rsidRPr="009D6072">
        <w:rPr>
          <w:rFonts w:ascii="Trebuchet MS" w:eastAsia="Arial" w:hAnsi="Trebuchet MS"/>
          <w:sz w:val="22"/>
          <w:szCs w:val="24"/>
          <w:lang w:val="ro-RO"/>
        </w:rPr>
        <w:t xml:space="preserve"> decembrie</w:t>
      </w:r>
      <w:r w:rsidR="00C62C99" w:rsidRPr="009D6072">
        <w:rPr>
          <w:rFonts w:ascii="Trebuchet MS" w:eastAsia="Arial" w:hAnsi="Trebuchet MS"/>
          <w:sz w:val="22"/>
          <w:szCs w:val="24"/>
          <w:lang w:val="ro-RO"/>
        </w:rPr>
        <w:t xml:space="preserve"> </w:t>
      </w:r>
      <w:r w:rsidR="00D7003B" w:rsidRPr="009D6072">
        <w:rPr>
          <w:rFonts w:ascii="Trebuchet MS" w:eastAsia="Arial" w:hAnsi="Trebuchet MS"/>
          <w:sz w:val="22"/>
          <w:szCs w:val="24"/>
          <w:lang w:val="ro-RO"/>
        </w:rPr>
        <w:t>2029</w:t>
      </w:r>
      <w:r w:rsidRPr="009D6072">
        <w:rPr>
          <w:rFonts w:ascii="Trebuchet MS" w:eastAsia="Arial" w:hAnsi="Trebuchet MS"/>
          <w:sz w:val="22"/>
          <w:szCs w:val="24"/>
          <w:lang w:val="ro-RO"/>
        </w:rPr>
        <w:t>.</w:t>
      </w:r>
    </w:p>
    <w:p w14:paraId="56849BEC" w14:textId="3B168DCE" w:rsidR="009622A8" w:rsidRPr="009D6072" w:rsidRDefault="006A7B44"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Contractul</w:t>
      </w:r>
      <w:r w:rsidR="00EE341D" w:rsidRPr="009D6072">
        <w:rPr>
          <w:rFonts w:ascii="Trebuchet MS" w:eastAsia="Arial" w:hAnsi="Trebuchet MS"/>
          <w:sz w:val="22"/>
          <w:szCs w:val="24"/>
          <w:lang w:val="ro-RO"/>
        </w:rPr>
        <w:t xml:space="preserve"> de finanțare</w:t>
      </w:r>
      <w:r w:rsidRPr="009D6072">
        <w:rPr>
          <w:rFonts w:ascii="Trebuchet MS" w:eastAsia="Arial" w:hAnsi="Trebuchet MS"/>
          <w:sz w:val="22"/>
          <w:szCs w:val="24"/>
          <w:lang w:val="ro-RO"/>
        </w:rPr>
        <w:t xml:space="preserve"> </w:t>
      </w:r>
      <w:r w:rsidR="009622A8" w:rsidRPr="009D6072">
        <w:rPr>
          <w:rFonts w:ascii="Trebuchet MS" w:eastAsia="Arial" w:hAnsi="Trebuchet MS"/>
          <w:sz w:val="22"/>
          <w:szCs w:val="24"/>
          <w:lang w:val="ro-RO"/>
        </w:rPr>
        <w:t>produce efecte</w:t>
      </w:r>
      <w:r w:rsidR="0028576C" w:rsidRPr="009D6072">
        <w:rPr>
          <w:rFonts w:ascii="Trebuchet MS" w:eastAsia="Arial" w:hAnsi="Trebuchet MS"/>
          <w:sz w:val="22"/>
          <w:szCs w:val="24"/>
          <w:lang w:val="ro-RO"/>
        </w:rPr>
        <w:t xml:space="preserve"> de la </w:t>
      </w:r>
      <w:r w:rsidR="009622A8" w:rsidRPr="009D6072">
        <w:rPr>
          <w:rFonts w:ascii="Trebuchet MS" w:eastAsia="Arial" w:hAnsi="Trebuchet MS"/>
          <w:sz w:val="22"/>
          <w:szCs w:val="24"/>
          <w:lang w:val="ro-RO"/>
        </w:rPr>
        <w:t xml:space="preserve">data semnării de către </w:t>
      </w:r>
      <w:r w:rsidR="009622A8" w:rsidRPr="009D6072">
        <w:rPr>
          <w:rFonts w:ascii="Trebuchet MS" w:eastAsia="Arial" w:hAnsi="Trebuchet MS"/>
          <w:sz w:val="22"/>
          <w:szCs w:val="24"/>
          <w:highlight w:val="lightGray"/>
          <w:lang w:val="ro-RO"/>
        </w:rPr>
        <w:t>AM/OI</w:t>
      </w:r>
      <w:r w:rsidR="009622A8" w:rsidRPr="009D6072">
        <w:rPr>
          <w:rFonts w:ascii="Trebuchet MS" w:eastAsia="Arial" w:hAnsi="Trebuchet MS"/>
          <w:sz w:val="22"/>
          <w:szCs w:val="24"/>
          <w:lang w:val="ro-RO"/>
        </w:rPr>
        <w:t xml:space="preserve"> </w:t>
      </w:r>
      <w:r w:rsidR="0028576C" w:rsidRPr="009D6072">
        <w:rPr>
          <w:rFonts w:ascii="Trebuchet MS" w:eastAsia="Arial" w:hAnsi="Trebuchet MS"/>
          <w:sz w:val="22"/>
          <w:szCs w:val="24"/>
          <w:lang w:val="ro-RO"/>
        </w:rPr>
        <w:t>până la</w:t>
      </w:r>
      <w:r w:rsidR="009622A8" w:rsidRPr="009D6072">
        <w:rPr>
          <w:rFonts w:ascii="Trebuchet MS" w:eastAsia="Arial" w:hAnsi="Trebuchet MS"/>
          <w:sz w:val="22"/>
          <w:szCs w:val="24"/>
          <w:lang w:val="ro-RO"/>
        </w:rPr>
        <w:t xml:space="preserve"> data închiderii Programului sau data expirării perioadei pentru care trebuie asigurat caracterul durabil al proiectului</w:t>
      </w:r>
      <w:r w:rsidR="00F2614C" w:rsidRPr="009D6072">
        <w:rPr>
          <w:rFonts w:ascii="Trebuchet MS" w:eastAsia="Arial" w:hAnsi="Trebuchet MS"/>
          <w:sz w:val="22"/>
          <w:szCs w:val="24"/>
          <w:lang w:val="ro-RO"/>
        </w:rPr>
        <w:t xml:space="preserve">, respectiv </w:t>
      </w:r>
      <w:r w:rsidR="0028576C" w:rsidRPr="009D6072">
        <w:rPr>
          <w:rFonts w:ascii="Trebuchet MS" w:eastAsia="Arial" w:hAnsi="Trebuchet MS"/>
          <w:sz w:val="22"/>
          <w:szCs w:val="24"/>
          <w:lang w:val="ro-RO"/>
        </w:rPr>
        <w:t>sustenabilitatea</w:t>
      </w:r>
      <w:r w:rsidR="00F2614C" w:rsidRPr="009D6072">
        <w:rPr>
          <w:rFonts w:ascii="Trebuchet MS" w:eastAsia="Arial" w:hAnsi="Trebuchet MS"/>
          <w:sz w:val="22"/>
          <w:szCs w:val="24"/>
          <w:lang w:val="ro-RO"/>
        </w:rPr>
        <w:t xml:space="preserve">/durabilitatea </w:t>
      </w:r>
      <w:r w:rsidR="0028576C" w:rsidRPr="009D6072">
        <w:rPr>
          <w:rFonts w:ascii="Trebuchet MS" w:eastAsia="Arial" w:hAnsi="Trebuchet MS"/>
          <w:sz w:val="22"/>
          <w:szCs w:val="24"/>
          <w:lang w:val="ro-RO"/>
        </w:rPr>
        <w:t>proiectului</w:t>
      </w:r>
      <w:r w:rsidR="009622A8" w:rsidRPr="009D6072">
        <w:rPr>
          <w:rFonts w:ascii="Trebuchet MS" w:eastAsia="Arial" w:hAnsi="Trebuchet MS"/>
          <w:sz w:val="22"/>
          <w:szCs w:val="24"/>
          <w:lang w:val="ro-RO"/>
        </w:rPr>
        <w:t xml:space="preserve">, oricare intervine ultima. </w:t>
      </w:r>
    </w:p>
    <w:p w14:paraId="5BEAB170" w14:textId="44141AC4" w:rsidR="005464B2" w:rsidRPr="009D6072" w:rsidRDefault="005464B2"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cazul proiectelor care includ investiții productive sau </w:t>
      </w:r>
      <w:r w:rsidR="00620DA1" w:rsidRPr="009D6072">
        <w:rPr>
          <w:rFonts w:ascii="Trebuchet MS" w:eastAsia="Arial" w:hAnsi="Trebuchet MS"/>
          <w:sz w:val="22"/>
          <w:szCs w:val="24"/>
          <w:lang w:val="ro-RO"/>
        </w:rPr>
        <w:t xml:space="preserve">în </w:t>
      </w:r>
      <w:r w:rsidRPr="009D6072">
        <w:rPr>
          <w:rFonts w:ascii="Trebuchet MS" w:eastAsia="Arial" w:hAnsi="Trebuchet MS"/>
          <w:sz w:val="22"/>
          <w:szCs w:val="24"/>
          <w:lang w:val="ro-RO"/>
        </w:rPr>
        <w:t xml:space="preserve">infrastructură și </w:t>
      </w:r>
      <w:r w:rsidR="00474B77" w:rsidRPr="009D6072">
        <w:rPr>
          <w:rFonts w:ascii="Trebuchet MS" w:eastAsia="Arial" w:hAnsi="Trebuchet MS"/>
          <w:sz w:val="22"/>
          <w:szCs w:val="24"/>
          <w:lang w:val="ro-RO"/>
        </w:rPr>
        <w:t xml:space="preserve">a celor </w:t>
      </w:r>
      <w:r w:rsidRPr="009D6072">
        <w:rPr>
          <w:rFonts w:ascii="Trebuchet MS" w:eastAsia="Arial" w:hAnsi="Trebuchet MS"/>
          <w:sz w:val="22"/>
          <w:szCs w:val="24"/>
          <w:lang w:val="ro-RO"/>
        </w:rPr>
        <w:t xml:space="preserve">care nu sunt cofinanțate din FSE+ sau </w:t>
      </w:r>
      <w:r w:rsidR="00632211" w:rsidRPr="009D6072">
        <w:rPr>
          <w:rFonts w:ascii="Trebuchet MS" w:eastAsia="Arial" w:hAnsi="Trebuchet MS"/>
          <w:sz w:val="22"/>
          <w:szCs w:val="24"/>
          <w:lang w:val="ro-RO"/>
        </w:rPr>
        <w:t xml:space="preserve">nu fac parte din </w:t>
      </w:r>
      <w:r w:rsidR="009E68C7" w:rsidRPr="009D6072">
        <w:rPr>
          <w:rFonts w:ascii="Trebuchet MS" w:eastAsia="Arial" w:hAnsi="Trebuchet MS"/>
          <w:sz w:val="22"/>
          <w:szCs w:val="24"/>
          <w:lang w:val="ro-RO"/>
        </w:rPr>
        <w:t xml:space="preserve">operațiunile </w:t>
      </w:r>
      <w:r w:rsidR="00632211" w:rsidRPr="009D6072">
        <w:rPr>
          <w:rFonts w:ascii="Trebuchet MS" w:eastAsia="Arial" w:hAnsi="Trebuchet MS"/>
          <w:sz w:val="22"/>
          <w:szCs w:val="24"/>
          <w:lang w:val="ro-RO"/>
        </w:rPr>
        <w:t xml:space="preserve">cofinanțate din </w:t>
      </w:r>
      <w:r w:rsidR="00471CDB" w:rsidRPr="009D6072">
        <w:rPr>
          <w:rFonts w:ascii="Trebuchet MS" w:eastAsia="Arial" w:hAnsi="Trebuchet MS"/>
          <w:sz w:val="22"/>
          <w:szCs w:val="24"/>
          <w:lang w:val="ro-RO"/>
        </w:rPr>
        <w:t>FTJ care</w:t>
      </w:r>
      <w:r w:rsidR="009E68C7" w:rsidRPr="009D6072">
        <w:rPr>
          <w:rFonts w:ascii="Trebuchet MS" w:eastAsia="Arial" w:hAnsi="Trebuchet MS"/>
          <w:sz w:val="22"/>
          <w:szCs w:val="24"/>
          <w:lang w:val="ro-RO"/>
        </w:rPr>
        <w:t xml:space="preserve"> fac obiectul art. 8, alin (2) lit. k), l), m) din Regulamentul (UE) 2021/1056</w:t>
      </w:r>
      <w:r w:rsidRPr="009D6072">
        <w:rPr>
          <w:rFonts w:ascii="Trebuchet MS" w:eastAsia="Arial" w:hAnsi="Trebuchet MS"/>
          <w:sz w:val="22"/>
          <w:szCs w:val="24"/>
          <w:lang w:val="ro-RO"/>
        </w:rPr>
        <w:t xml:space="preserve">, </w:t>
      </w:r>
      <w:r w:rsidR="007E25CC" w:rsidRPr="009D6072">
        <w:rPr>
          <w:rFonts w:ascii="Trebuchet MS" w:eastAsia="Arial" w:hAnsi="Trebuchet MS"/>
          <w:sz w:val="22"/>
          <w:szCs w:val="24"/>
          <w:lang w:val="ro-RO"/>
        </w:rPr>
        <w:t>Beneficiarul are obligați</w:t>
      </w:r>
      <w:r w:rsidR="00D06308" w:rsidRPr="009D6072">
        <w:rPr>
          <w:rFonts w:ascii="Trebuchet MS" w:eastAsia="Arial" w:hAnsi="Trebuchet MS"/>
          <w:sz w:val="22"/>
          <w:szCs w:val="24"/>
          <w:lang w:val="ro-RO"/>
        </w:rPr>
        <w:t>a</w:t>
      </w:r>
      <w:r w:rsidR="007E25CC" w:rsidRPr="009D6072">
        <w:rPr>
          <w:rFonts w:ascii="Trebuchet MS" w:eastAsia="Arial" w:hAnsi="Trebuchet MS"/>
          <w:sz w:val="22"/>
          <w:szCs w:val="24"/>
          <w:lang w:val="ro-RO"/>
        </w:rPr>
        <w:t xml:space="preserve"> asigurării caracterului durabil al proiectului pentru o durată de </w:t>
      </w:r>
      <w:r w:rsidRPr="009D6072">
        <w:rPr>
          <w:rFonts w:ascii="Trebuchet MS" w:eastAsia="Arial" w:hAnsi="Trebuchet MS"/>
          <w:sz w:val="22"/>
          <w:szCs w:val="24"/>
          <w:lang w:val="ro-RO"/>
        </w:rPr>
        <w:t>minim</w:t>
      </w:r>
      <w:r w:rsidR="008A4B84" w:rsidRPr="009D6072">
        <w:rPr>
          <w:rFonts w:ascii="Trebuchet MS" w:eastAsia="Arial" w:hAnsi="Trebuchet MS"/>
          <w:sz w:val="22"/>
          <w:szCs w:val="24"/>
          <w:lang w:val="ro-RO"/>
        </w:rPr>
        <w:t>um</w:t>
      </w:r>
      <w:r w:rsidRPr="009D6072">
        <w:rPr>
          <w:rFonts w:ascii="Trebuchet MS" w:eastAsia="Arial" w:hAnsi="Trebuchet MS"/>
          <w:sz w:val="22"/>
          <w:szCs w:val="24"/>
          <w:lang w:val="ro-RO"/>
        </w:rPr>
        <w:t xml:space="preserve"> 3 ani pentru </w:t>
      </w:r>
      <w:r w:rsidR="00BE4747" w:rsidRPr="009D6072">
        <w:rPr>
          <w:rFonts w:ascii="Trebuchet MS" w:eastAsia="Arial" w:hAnsi="Trebuchet MS"/>
          <w:sz w:val="22"/>
          <w:szCs w:val="24"/>
          <w:lang w:val="ro-RO"/>
        </w:rPr>
        <w:t>B</w:t>
      </w:r>
      <w:r w:rsidRPr="009D6072">
        <w:rPr>
          <w:rFonts w:ascii="Trebuchet MS" w:eastAsia="Arial" w:hAnsi="Trebuchet MS"/>
          <w:sz w:val="22"/>
          <w:szCs w:val="24"/>
          <w:lang w:val="ro-RO"/>
        </w:rPr>
        <w:t xml:space="preserve">eneficiarii încadrați în categoria </w:t>
      </w:r>
      <w:r w:rsidR="0028576C" w:rsidRPr="009D6072">
        <w:rPr>
          <w:rFonts w:ascii="Trebuchet MS" w:eastAsia="Arial" w:hAnsi="Trebuchet MS"/>
          <w:sz w:val="22"/>
          <w:szCs w:val="24"/>
          <w:lang w:val="ro-RO"/>
        </w:rPr>
        <w:t>IMM</w:t>
      </w:r>
      <w:r w:rsidRPr="009D6072">
        <w:rPr>
          <w:rFonts w:ascii="Trebuchet MS" w:eastAsia="Arial" w:hAnsi="Trebuchet MS"/>
          <w:sz w:val="22"/>
          <w:szCs w:val="24"/>
          <w:lang w:val="ro-RO"/>
        </w:rPr>
        <w:t>, respectiv minim</w:t>
      </w:r>
      <w:r w:rsidR="000760A2" w:rsidRPr="009D6072">
        <w:rPr>
          <w:rFonts w:ascii="Trebuchet MS" w:eastAsia="Arial" w:hAnsi="Trebuchet MS"/>
          <w:sz w:val="22"/>
          <w:szCs w:val="24"/>
          <w:lang w:val="ro-RO"/>
        </w:rPr>
        <w:t>um</w:t>
      </w:r>
      <w:r w:rsidRPr="009D6072">
        <w:rPr>
          <w:rFonts w:ascii="Trebuchet MS" w:eastAsia="Arial" w:hAnsi="Trebuchet MS"/>
          <w:sz w:val="22"/>
          <w:szCs w:val="24"/>
          <w:lang w:val="ro-RO"/>
        </w:rPr>
        <w:t xml:space="preserve"> 5 ani pentru </w:t>
      </w:r>
      <w:r w:rsidR="007E25CC" w:rsidRPr="009D6072">
        <w:rPr>
          <w:rFonts w:ascii="Trebuchet MS" w:eastAsia="Arial" w:hAnsi="Trebuchet MS"/>
          <w:sz w:val="22"/>
          <w:szCs w:val="24"/>
          <w:lang w:val="ro-RO"/>
        </w:rPr>
        <w:t xml:space="preserve">celelalte categorii de </w:t>
      </w:r>
      <w:r w:rsidR="00BE4747" w:rsidRPr="009D6072">
        <w:rPr>
          <w:rFonts w:ascii="Trebuchet MS" w:eastAsia="Arial" w:hAnsi="Trebuchet MS"/>
          <w:sz w:val="22"/>
          <w:szCs w:val="24"/>
          <w:lang w:val="ro-RO"/>
        </w:rPr>
        <w:t>B</w:t>
      </w:r>
      <w:r w:rsidR="007E25CC" w:rsidRPr="009D6072">
        <w:rPr>
          <w:rFonts w:ascii="Trebuchet MS" w:eastAsia="Arial" w:hAnsi="Trebuchet MS"/>
          <w:sz w:val="22"/>
          <w:szCs w:val="24"/>
          <w:lang w:val="ro-RO"/>
        </w:rPr>
        <w:t>eneficiari</w:t>
      </w:r>
      <w:r w:rsidR="000C43DE" w:rsidRPr="009D6072">
        <w:rPr>
          <w:rFonts w:ascii="Trebuchet MS" w:eastAsia="Arial" w:hAnsi="Trebuchet MS"/>
          <w:sz w:val="22"/>
          <w:szCs w:val="24"/>
          <w:lang w:val="ro-RO"/>
        </w:rPr>
        <w:t>,</w:t>
      </w:r>
      <w:r w:rsidR="007E25CC" w:rsidRPr="009D6072">
        <w:rPr>
          <w:rFonts w:ascii="Trebuchet MS" w:eastAsia="Arial" w:hAnsi="Trebuchet MS"/>
          <w:sz w:val="22"/>
          <w:szCs w:val="24"/>
          <w:lang w:val="ro-RO"/>
        </w:rPr>
        <w:t xml:space="preserve"> calculată</w:t>
      </w:r>
      <w:r w:rsidRPr="009D6072">
        <w:rPr>
          <w:rFonts w:ascii="Trebuchet MS" w:eastAsia="Arial" w:hAnsi="Trebuchet MS"/>
          <w:sz w:val="22"/>
          <w:szCs w:val="24"/>
          <w:lang w:val="ro-RO"/>
        </w:rPr>
        <w:t xml:space="preserve"> de la efectuarea pl</w:t>
      </w:r>
      <w:r w:rsidR="00CA38C2" w:rsidRPr="009D6072">
        <w:rPr>
          <w:rFonts w:ascii="Trebuchet MS" w:eastAsia="Arial" w:hAnsi="Trebuchet MS"/>
          <w:sz w:val="22"/>
          <w:szCs w:val="24"/>
          <w:lang w:val="ro-RO"/>
        </w:rPr>
        <w:t>ăț</w:t>
      </w:r>
      <w:r w:rsidRPr="009D6072">
        <w:rPr>
          <w:rFonts w:ascii="Trebuchet MS" w:eastAsia="Arial" w:hAnsi="Trebuchet MS"/>
          <w:sz w:val="22"/>
          <w:szCs w:val="24"/>
          <w:lang w:val="ro-RO"/>
        </w:rPr>
        <w:t xml:space="preserve">ii finale în cadrul </w:t>
      </w:r>
      <w:r w:rsidR="00E92294" w:rsidRPr="009D6072">
        <w:rPr>
          <w:rFonts w:ascii="Trebuchet MS" w:eastAsia="Arial" w:hAnsi="Trebuchet MS"/>
          <w:sz w:val="22"/>
          <w:szCs w:val="24"/>
          <w:lang w:val="ro-RO"/>
        </w:rPr>
        <w:t>prezentului contract de finanțare</w:t>
      </w:r>
      <w:r w:rsidR="00A42B1D"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sau</w:t>
      </w:r>
      <w:r w:rsidR="00A42B1D" w:rsidRPr="009D6072">
        <w:rPr>
          <w:rFonts w:ascii="Trebuchet MS" w:eastAsia="Arial" w:hAnsi="Trebuchet MS"/>
          <w:sz w:val="22"/>
          <w:szCs w:val="24"/>
          <w:lang w:val="ro-RO"/>
        </w:rPr>
        <w:t>, în cazul proiectelor finanțate sub incidența ajutorului de stat,</w:t>
      </w:r>
      <w:r w:rsidRPr="009D6072">
        <w:rPr>
          <w:rFonts w:ascii="Trebuchet MS" w:eastAsia="Arial" w:hAnsi="Trebuchet MS"/>
          <w:sz w:val="22"/>
          <w:szCs w:val="24"/>
          <w:lang w:val="ro-RO"/>
        </w:rPr>
        <w:t xml:space="preserve"> </w:t>
      </w:r>
      <w:r w:rsidR="007E25CC" w:rsidRPr="009D6072">
        <w:rPr>
          <w:rFonts w:ascii="Trebuchet MS" w:eastAsia="Arial" w:hAnsi="Trebuchet MS"/>
          <w:sz w:val="22"/>
          <w:szCs w:val="24"/>
          <w:lang w:val="ro-RO"/>
        </w:rPr>
        <w:t xml:space="preserve">pentru </w:t>
      </w:r>
      <w:r w:rsidRPr="009D6072">
        <w:rPr>
          <w:rFonts w:ascii="Trebuchet MS" w:eastAsia="Arial" w:hAnsi="Trebuchet MS"/>
          <w:sz w:val="22"/>
          <w:szCs w:val="24"/>
          <w:lang w:val="ro-RO"/>
        </w:rPr>
        <w:t xml:space="preserve">durata prevăzută în reglementările </w:t>
      </w:r>
      <w:r w:rsidR="00A42B1D" w:rsidRPr="009D6072">
        <w:rPr>
          <w:rFonts w:ascii="Trebuchet MS" w:eastAsia="Arial" w:hAnsi="Trebuchet MS"/>
          <w:sz w:val="22"/>
          <w:szCs w:val="24"/>
          <w:lang w:val="ro-RO"/>
        </w:rPr>
        <w:t xml:space="preserve">aplicabile </w:t>
      </w:r>
      <w:r w:rsidR="00DB5433" w:rsidRPr="009D6072">
        <w:rPr>
          <w:rFonts w:ascii="Trebuchet MS" w:eastAsia="Arial" w:hAnsi="Trebuchet MS"/>
          <w:sz w:val="22"/>
          <w:szCs w:val="24"/>
          <w:lang w:val="ro-RO"/>
        </w:rPr>
        <w:t>ajutorului de stat</w:t>
      </w:r>
      <w:r w:rsidRPr="009D6072">
        <w:rPr>
          <w:rFonts w:ascii="Trebuchet MS" w:eastAsia="Arial" w:hAnsi="Trebuchet MS"/>
          <w:sz w:val="22"/>
          <w:szCs w:val="24"/>
          <w:lang w:val="ro-RO"/>
        </w:rPr>
        <w:t>, oricare dintre acestea este mai mare</w:t>
      </w:r>
      <w:r w:rsidR="00164BE9" w:rsidRPr="009D6072">
        <w:rPr>
          <w:rFonts w:ascii="Trebuchet MS" w:eastAsia="Arial" w:hAnsi="Trebuchet MS"/>
          <w:sz w:val="22"/>
          <w:szCs w:val="24"/>
          <w:lang w:val="ro-RO"/>
        </w:rPr>
        <w:t>.</w:t>
      </w:r>
      <w:r w:rsidR="005D3244" w:rsidRPr="009D6072">
        <w:rPr>
          <w:rFonts w:ascii="Trebuchet MS" w:eastAsia="Arial" w:hAnsi="Trebuchet MS"/>
          <w:sz w:val="22"/>
          <w:szCs w:val="24"/>
          <w:lang w:val="ro-RO"/>
        </w:rPr>
        <w:t xml:space="preserve"> Finanțarea nerambursabilă acordată se recuperează total sau parțial</w:t>
      </w:r>
      <w:r w:rsidR="00312F4C" w:rsidRPr="009D6072">
        <w:rPr>
          <w:rFonts w:ascii="Trebuchet MS" w:eastAsia="Arial" w:hAnsi="Trebuchet MS"/>
          <w:sz w:val="22"/>
          <w:szCs w:val="24"/>
          <w:lang w:val="ro-RO"/>
        </w:rPr>
        <w:t xml:space="preserve"> </w:t>
      </w:r>
      <w:r w:rsidR="005D3244" w:rsidRPr="009D6072">
        <w:rPr>
          <w:rFonts w:ascii="Trebuchet MS" w:eastAsia="Arial" w:hAnsi="Trebuchet MS"/>
          <w:sz w:val="22"/>
          <w:szCs w:val="24"/>
          <w:lang w:val="ro-RO"/>
        </w:rPr>
        <w:t xml:space="preserve">de la Beneficiar dacă, în perioada </w:t>
      </w:r>
      <w:r w:rsidR="00DB5433" w:rsidRPr="009D6072">
        <w:rPr>
          <w:rFonts w:ascii="Trebuchet MS" w:eastAsia="Arial" w:hAnsi="Trebuchet MS"/>
          <w:sz w:val="22"/>
          <w:szCs w:val="24"/>
          <w:lang w:val="ro-RO"/>
        </w:rPr>
        <w:t>pentru care trebuie asigurat caracterul durabil</w:t>
      </w:r>
      <w:r w:rsidR="009650A2" w:rsidRPr="009D6072">
        <w:rPr>
          <w:rFonts w:ascii="Trebuchet MS" w:eastAsia="Arial" w:hAnsi="Trebuchet MS"/>
          <w:sz w:val="22"/>
          <w:szCs w:val="24"/>
          <w:lang w:val="ro-RO"/>
        </w:rPr>
        <w:t xml:space="preserve"> </w:t>
      </w:r>
      <w:r w:rsidR="005D3244" w:rsidRPr="009D6072">
        <w:rPr>
          <w:rFonts w:ascii="Trebuchet MS" w:eastAsia="Arial" w:hAnsi="Trebuchet MS"/>
          <w:sz w:val="22"/>
          <w:szCs w:val="24"/>
          <w:lang w:val="ro-RO"/>
        </w:rPr>
        <w:t>proiectul face obiectul oricăreia din următoarele</w:t>
      </w:r>
      <w:r w:rsidRPr="009D6072">
        <w:rPr>
          <w:rFonts w:ascii="Trebuchet MS" w:eastAsia="Arial" w:hAnsi="Trebuchet MS"/>
          <w:sz w:val="22"/>
          <w:szCs w:val="24"/>
          <w:lang w:val="ro-RO"/>
        </w:rPr>
        <w:t>:</w:t>
      </w:r>
    </w:p>
    <w:p w14:paraId="1EE9807A" w14:textId="2036E4BB" w:rsidR="008E5F1B" w:rsidRPr="009D6072" w:rsidRDefault="008E5F1B" w:rsidP="00B6450E">
      <w:pPr>
        <w:pStyle w:val="ListParagraph"/>
        <w:numPr>
          <w:ilvl w:val="0"/>
          <w:numId w:val="11"/>
        </w:numPr>
        <w:tabs>
          <w:tab w:val="left" w:pos="426"/>
        </w:tabs>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încetarea unei activități productive sau transferul acesteia în afara regiunii de nivel NUTS 2 în care a primit sprijin;</w:t>
      </w:r>
    </w:p>
    <w:p w14:paraId="7EF28D53" w14:textId="498E3F72" w:rsidR="008E5F1B" w:rsidRPr="009D6072" w:rsidRDefault="008E5F1B" w:rsidP="00B6450E">
      <w:pPr>
        <w:pStyle w:val="ListParagraph"/>
        <w:numPr>
          <w:ilvl w:val="0"/>
          <w:numId w:val="11"/>
        </w:numPr>
        <w:tabs>
          <w:tab w:val="left" w:pos="426"/>
        </w:tabs>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o modificare a proprietății asupra unui element de infrastructură care conferă un avantaj nejustificat unei întreprinderi sau unui organism public;</w:t>
      </w:r>
    </w:p>
    <w:p w14:paraId="3A24B485" w14:textId="2206AEF5" w:rsidR="008E5F1B" w:rsidRPr="009D6072" w:rsidRDefault="008E5F1B" w:rsidP="00B6450E">
      <w:pPr>
        <w:pStyle w:val="ListParagraph"/>
        <w:numPr>
          <w:ilvl w:val="0"/>
          <w:numId w:val="11"/>
        </w:numPr>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 xml:space="preserve">o modificare substanțială care afectează natura, obiectivele sau condițiile de implementare a </w:t>
      </w:r>
      <w:r w:rsidR="005335A2" w:rsidRPr="009D6072">
        <w:rPr>
          <w:rFonts w:ascii="Trebuchet MS" w:eastAsia="Arial" w:hAnsi="Trebuchet MS" w:cs="Arial"/>
          <w:spacing w:val="-1"/>
          <w:sz w:val="22"/>
          <w:szCs w:val="24"/>
          <w:lang w:val="ro-RO"/>
        </w:rPr>
        <w:t xml:space="preserve">proiectului </w:t>
      </w:r>
      <w:r w:rsidRPr="009D6072">
        <w:rPr>
          <w:rFonts w:ascii="Trebuchet MS" w:eastAsia="Arial" w:hAnsi="Trebuchet MS" w:cs="Arial"/>
          <w:spacing w:val="-1"/>
          <w:sz w:val="22"/>
          <w:szCs w:val="24"/>
          <w:lang w:val="ro-RO"/>
        </w:rPr>
        <w:t>și care ar conduce la subminarea obiectivelor inițiale ale acest</w:t>
      </w:r>
      <w:r w:rsidR="009C4ECC" w:rsidRPr="009D6072">
        <w:rPr>
          <w:rFonts w:ascii="Trebuchet MS" w:eastAsia="Arial" w:hAnsi="Trebuchet MS" w:cs="Arial"/>
          <w:spacing w:val="-1"/>
          <w:sz w:val="22"/>
          <w:szCs w:val="24"/>
          <w:lang w:val="ro-RO"/>
        </w:rPr>
        <w:t>u</w:t>
      </w:r>
      <w:r w:rsidRPr="009D6072">
        <w:rPr>
          <w:rFonts w:ascii="Trebuchet MS" w:eastAsia="Arial" w:hAnsi="Trebuchet MS" w:cs="Arial"/>
          <w:spacing w:val="-1"/>
          <w:sz w:val="22"/>
          <w:szCs w:val="24"/>
          <w:lang w:val="ro-RO"/>
        </w:rPr>
        <w:t>ia.</w:t>
      </w:r>
    </w:p>
    <w:p w14:paraId="30ADE794" w14:textId="7164F92E" w:rsidR="00377883" w:rsidRPr="009D6072" w:rsidRDefault="00493E84"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În cazul proiectelor cofinanțate din FSE+ sau din FTJ pentru operațiunile care fac obiectul art. 8, alin (2) lit. k), l), m), din Regulamentul (UE) 2021/1056</w:t>
      </w:r>
      <w:r w:rsidR="005335A2" w:rsidRPr="009D6072">
        <w:rPr>
          <w:rFonts w:ascii="Trebuchet MS" w:eastAsia="Arial" w:hAnsi="Trebuchet MS"/>
          <w:sz w:val="22"/>
          <w:szCs w:val="24"/>
          <w:lang w:val="ro-RO"/>
        </w:rPr>
        <w:t>,</w:t>
      </w:r>
      <w:r w:rsidR="005335A2" w:rsidRPr="009D6072" w:rsidDel="005335A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Beneficiarul are obligația asigurării </w:t>
      </w:r>
      <w:r w:rsidR="00170BEC" w:rsidRPr="009D6072">
        <w:rPr>
          <w:rFonts w:ascii="Trebuchet MS" w:eastAsia="Arial" w:hAnsi="Trebuchet MS"/>
          <w:sz w:val="22"/>
          <w:szCs w:val="24"/>
          <w:lang w:val="ro-RO"/>
        </w:rPr>
        <w:t>sustenabilității</w:t>
      </w:r>
      <w:r w:rsidR="00AF18B7" w:rsidRPr="009D6072">
        <w:rPr>
          <w:rFonts w:ascii="Trebuchet MS" w:eastAsia="Arial" w:hAnsi="Trebuchet MS"/>
          <w:sz w:val="22"/>
          <w:szCs w:val="24"/>
          <w:lang w:val="ro-RO"/>
        </w:rPr>
        <w:t xml:space="preserve">/durabilității </w:t>
      </w:r>
      <w:r w:rsidRPr="009D6072">
        <w:rPr>
          <w:rFonts w:ascii="Trebuchet MS" w:eastAsia="Arial" w:hAnsi="Trebuchet MS"/>
          <w:sz w:val="22"/>
          <w:szCs w:val="24"/>
          <w:lang w:val="ro-RO"/>
        </w:rPr>
        <w:t xml:space="preserve">proiectului, </w:t>
      </w:r>
      <w:r w:rsidR="00CF7867" w:rsidRPr="009D6072">
        <w:rPr>
          <w:rFonts w:ascii="Trebuchet MS" w:eastAsia="Arial" w:hAnsi="Trebuchet MS"/>
          <w:sz w:val="22"/>
          <w:szCs w:val="24"/>
          <w:lang w:val="ro-RO"/>
        </w:rPr>
        <w:t xml:space="preserve">în condițiile și pentru </w:t>
      </w:r>
      <w:r w:rsidR="00AF18B7" w:rsidRPr="009D6072">
        <w:rPr>
          <w:rFonts w:ascii="Trebuchet MS" w:eastAsia="Arial" w:hAnsi="Trebuchet MS"/>
          <w:sz w:val="22"/>
          <w:szCs w:val="24"/>
          <w:lang w:val="ro-RO"/>
        </w:rPr>
        <w:t>perio</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d</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 xml:space="preserve"> st</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 xml:space="preserve">bilită de </w:t>
      </w:r>
      <w:r w:rsidR="00AF18B7" w:rsidRPr="009D6072">
        <w:rPr>
          <w:rFonts w:ascii="Trebuchet MS" w:eastAsia="Arial" w:hAnsi="Trebuchet MS"/>
          <w:sz w:val="22"/>
          <w:szCs w:val="24"/>
          <w:highlight w:val="lightGray"/>
          <w:lang w:val="ro-RO"/>
        </w:rPr>
        <w:t>AM/OI</w:t>
      </w:r>
      <w:r w:rsidR="00AF18B7" w:rsidRPr="009D6072">
        <w:rPr>
          <w:rFonts w:ascii="Trebuchet MS" w:eastAsia="Arial" w:hAnsi="Trebuchet MS"/>
          <w:sz w:val="22"/>
          <w:szCs w:val="24"/>
          <w:lang w:val="ro-RO"/>
        </w:rPr>
        <w:t xml:space="preserve"> prin </w:t>
      </w:r>
      <w:r w:rsidR="00231DD0" w:rsidRPr="009D6072">
        <w:rPr>
          <w:rFonts w:ascii="Trebuchet MS" w:eastAsia="Arial" w:hAnsi="Trebuchet MS"/>
          <w:sz w:val="22"/>
          <w:szCs w:val="24"/>
          <w:highlight w:val="lightGray"/>
          <w:lang w:val="ro-RO"/>
        </w:rPr>
        <w:t xml:space="preserve">Clauze Specifice </w:t>
      </w:r>
      <w:r w:rsidR="00C44B6A" w:rsidRPr="009D6072">
        <w:rPr>
          <w:rFonts w:ascii="Trebuchet MS" w:eastAsia="Arial" w:hAnsi="Trebuchet MS"/>
          <w:sz w:val="22"/>
          <w:szCs w:val="24"/>
          <w:highlight w:val="lightGray"/>
          <w:lang w:val="ro-RO"/>
        </w:rPr>
        <w:t xml:space="preserve">/Ghidul </w:t>
      </w:r>
      <w:r w:rsidR="0098253B" w:rsidRPr="009D6072">
        <w:rPr>
          <w:rFonts w:ascii="Trebuchet MS" w:eastAsia="Arial" w:hAnsi="Trebuchet MS"/>
          <w:sz w:val="22"/>
          <w:szCs w:val="24"/>
          <w:highlight w:val="lightGray"/>
          <w:lang w:val="ro-RO"/>
        </w:rPr>
        <w:t>s</w:t>
      </w:r>
      <w:r w:rsidR="00C44B6A" w:rsidRPr="009D6072">
        <w:rPr>
          <w:rFonts w:ascii="Trebuchet MS" w:eastAsia="Arial" w:hAnsi="Trebuchet MS"/>
          <w:sz w:val="22"/>
          <w:szCs w:val="24"/>
          <w:highlight w:val="lightGray"/>
          <w:lang w:val="ro-RO"/>
        </w:rPr>
        <w:t>olicitantului</w:t>
      </w:r>
      <w:r w:rsidR="00CC3DE0" w:rsidRPr="009D6072">
        <w:rPr>
          <w:rFonts w:ascii="Trebuchet MS" w:eastAsia="Arial" w:hAnsi="Trebuchet MS"/>
          <w:sz w:val="22"/>
          <w:szCs w:val="24"/>
          <w:lang w:val="ro-RO"/>
        </w:rPr>
        <w:t>,</w:t>
      </w:r>
      <w:r w:rsidR="00C44B6A" w:rsidRPr="009D6072">
        <w:rPr>
          <w:rFonts w:ascii="Trebuchet MS" w:eastAsia="Arial" w:hAnsi="Trebuchet MS"/>
          <w:sz w:val="22"/>
          <w:szCs w:val="24"/>
          <w:lang w:val="ro-RO"/>
        </w:rPr>
        <w:t xml:space="preserve"> calculate </w:t>
      </w:r>
      <w:r w:rsidRPr="009D6072">
        <w:rPr>
          <w:rFonts w:ascii="Trebuchet MS" w:eastAsia="Arial" w:hAnsi="Trebuchet MS"/>
          <w:sz w:val="22"/>
          <w:szCs w:val="24"/>
          <w:lang w:val="ro-RO"/>
        </w:rPr>
        <w:t>de la efectuarea plății finale în cadrul prezentului</w:t>
      </w:r>
      <w:r w:rsidR="007A71E3" w:rsidRPr="009D6072">
        <w:rPr>
          <w:rFonts w:ascii="Trebuchet MS" w:eastAsia="Arial" w:hAnsi="Trebuchet MS"/>
          <w:sz w:val="22"/>
          <w:szCs w:val="24"/>
          <w:lang w:val="ro-RO"/>
        </w:rPr>
        <w:t xml:space="preserve"> </w:t>
      </w:r>
      <w:r w:rsidR="00E50428" w:rsidRPr="009D6072">
        <w:rPr>
          <w:rFonts w:ascii="Trebuchet MS" w:eastAsia="Arial" w:hAnsi="Trebuchet MS"/>
          <w:sz w:val="22"/>
          <w:szCs w:val="24"/>
          <w:lang w:val="ro-RO"/>
        </w:rPr>
        <w:t>contract,</w:t>
      </w:r>
      <w:r w:rsidR="007A71E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sau pentru durata prevăzută în reglementările privind ajutorul de stat, oricare dintre acestea este mai mare.</w:t>
      </w:r>
    </w:p>
    <w:p w14:paraId="1E194385" w14:textId="4850B11D" w:rsidR="001E5310" w:rsidRPr="009D6072" w:rsidRDefault="003D47EA"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40716F" w:rsidRPr="009D6072">
        <w:rPr>
          <w:rFonts w:ascii="Trebuchet MS" w:eastAsia="Arial" w:hAnsi="Trebuchet MS"/>
          <w:sz w:val="22"/>
          <w:szCs w:val="24"/>
          <w:lang w:val="ro-RO"/>
        </w:rPr>
        <w:t xml:space="preserve">Reducerea valorii eligibile acordate </w:t>
      </w:r>
      <w:r w:rsidR="00BD67FA" w:rsidRPr="009D6072">
        <w:rPr>
          <w:rFonts w:ascii="Trebuchet MS" w:eastAsia="Arial" w:hAnsi="Trebuchet MS"/>
          <w:sz w:val="22"/>
          <w:szCs w:val="24"/>
          <w:lang w:val="ro-RO"/>
        </w:rPr>
        <w:t xml:space="preserve">din fonduri europene și </w:t>
      </w:r>
      <w:r w:rsidR="0040716F" w:rsidRPr="009D6072">
        <w:rPr>
          <w:rFonts w:ascii="Trebuchet MS" w:eastAsia="Arial" w:hAnsi="Trebuchet MS"/>
          <w:sz w:val="22"/>
          <w:szCs w:val="24"/>
          <w:lang w:val="ro-RO"/>
        </w:rPr>
        <w:t xml:space="preserve">din bugetul </w:t>
      </w:r>
      <w:r w:rsidR="00E27EA6" w:rsidRPr="009D6072">
        <w:rPr>
          <w:rFonts w:ascii="Trebuchet MS" w:eastAsia="Arial" w:hAnsi="Trebuchet MS"/>
          <w:sz w:val="22"/>
          <w:szCs w:val="24"/>
          <w:lang w:val="ro-RO"/>
        </w:rPr>
        <w:t xml:space="preserve">național </w:t>
      </w:r>
      <w:r w:rsidR="00BD67FA" w:rsidRPr="009D6072">
        <w:rPr>
          <w:rFonts w:ascii="Trebuchet MS" w:eastAsia="Arial" w:hAnsi="Trebuchet MS"/>
          <w:sz w:val="22"/>
          <w:szCs w:val="24"/>
          <w:lang w:val="ro-RO"/>
        </w:rPr>
        <w:t xml:space="preserve">se calculează </w:t>
      </w:r>
      <w:r w:rsidR="006315B6" w:rsidRPr="009D6072">
        <w:rPr>
          <w:rFonts w:ascii="Trebuchet MS" w:eastAsia="Arial" w:hAnsi="Trebuchet MS"/>
          <w:sz w:val="22"/>
          <w:szCs w:val="24"/>
          <w:lang w:val="ro-RO"/>
        </w:rPr>
        <w:t>proporțional</w:t>
      </w:r>
      <w:r w:rsidR="00BD67FA" w:rsidRPr="009D6072">
        <w:rPr>
          <w:rFonts w:ascii="Trebuchet MS" w:eastAsia="Arial" w:hAnsi="Trebuchet MS"/>
          <w:sz w:val="22"/>
          <w:szCs w:val="24"/>
          <w:lang w:val="ro-RO"/>
        </w:rPr>
        <w:t xml:space="preserve"> cu perioada </w:t>
      </w:r>
      <w:r w:rsidR="005C45A0" w:rsidRPr="009D6072">
        <w:rPr>
          <w:rFonts w:ascii="Trebuchet MS" w:eastAsia="Arial" w:hAnsi="Trebuchet MS"/>
          <w:sz w:val="22"/>
          <w:szCs w:val="24"/>
          <w:lang w:val="ro-RO"/>
        </w:rPr>
        <w:t>pentru care nu este asigurat</w:t>
      </w:r>
      <w:r w:rsidR="00D23669" w:rsidRPr="009D6072">
        <w:rPr>
          <w:rFonts w:ascii="Trebuchet MS" w:eastAsia="Arial" w:hAnsi="Trebuchet MS"/>
          <w:sz w:val="22"/>
          <w:szCs w:val="24"/>
          <w:lang w:val="ro-RO"/>
        </w:rPr>
        <w:t>/</w:t>
      </w:r>
      <w:r w:rsidR="00A23E80" w:rsidRPr="009D6072">
        <w:rPr>
          <w:rFonts w:ascii="Trebuchet MS" w:eastAsia="Arial" w:hAnsi="Trebuchet MS"/>
          <w:sz w:val="22"/>
          <w:szCs w:val="24"/>
          <w:lang w:val="ro-RO"/>
        </w:rPr>
        <w:t xml:space="preserve">ă </w:t>
      </w:r>
      <w:r w:rsidR="003F5AE3" w:rsidRPr="009D6072">
        <w:rPr>
          <w:rFonts w:ascii="Trebuchet MS" w:eastAsia="Arial" w:hAnsi="Trebuchet MS"/>
          <w:sz w:val="22"/>
          <w:szCs w:val="24"/>
          <w:lang w:val="ro-RO"/>
        </w:rPr>
        <w:t>caracterul durabil</w:t>
      </w:r>
      <w:r w:rsidR="00C44B6A" w:rsidRPr="009D6072">
        <w:rPr>
          <w:rFonts w:ascii="Trebuchet MS" w:eastAsia="Arial" w:hAnsi="Trebuchet MS"/>
          <w:sz w:val="22"/>
          <w:szCs w:val="24"/>
          <w:lang w:val="ro-RO"/>
        </w:rPr>
        <w:t xml:space="preserve"> sau </w:t>
      </w:r>
      <w:r w:rsidR="00C44B6A" w:rsidRPr="009D6072">
        <w:rPr>
          <w:rFonts w:ascii="Trebuchet MS" w:eastAsia="Arial" w:hAnsi="Trebuchet MS"/>
          <w:sz w:val="22"/>
          <w:szCs w:val="24"/>
          <w:lang w:val="ro-RO"/>
        </w:rPr>
        <w:lastRenderedPageBreak/>
        <w:t>sustenabilitatea/durabilitatea</w:t>
      </w:r>
      <w:r w:rsidR="003F5AE3" w:rsidRPr="009D6072">
        <w:rPr>
          <w:rFonts w:ascii="Trebuchet MS" w:eastAsia="Arial" w:hAnsi="Trebuchet MS"/>
          <w:sz w:val="22"/>
          <w:szCs w:val="24"/>
          <w:lang w:val="ro-RO"/>
        </w:rPr>
        <w:t xml:space="preserve"> proiectului, </w:t>
      </w:r>
      <w:r w:rsidR="00C44B6A" w:rsidRPr="009D6072">
        <w:rPr>
          <w:rFonts w:ascii="Trebuchet MS" w:eastAsia="Arial" w:hAnsi="Trebuchet MS"/>
          <w:sz w:val="22"/>
          <w:szCs w:val="24"/>
          <w:lang w:val="ro-RO"/>
        </w:rPr>
        <w:t xml:space="preserve">după caz, </w:t>
      </w:r>
      <w:r w:rsidR="003F5AE3" w:rsidRPr="009D6072">
        <w:rPr>
          <w:rFonts w:ascii="Trebuchet MS" w:eastAsia="Arial" w:hAnsi="Trebuchet MS"/>
          <w:sz w:val="22"/>
          <w:szCs w:val="24"/>
          <w:lang w:val="ro-RO"/>
        </w:rPr>
        <w:t xml:space="preserve">așa cum este specificat </w:t>
      </w:r>
      <w:r w:rsidR="005C45A0" w:rsidRPr="009D6072">
        <w:rPr>
          <w:rFonts w:ascii="Trebuchet MS" w:eastAsia="Arial" w:hAnsi="Trebuchet MS"/>
          <w:sz w:val="22"/>
          <w:szCs w:val="24"/>
          <w:lang w:val="ro-RO"/>
        </w:rPr>
        <w:t xml:space="preserve"> </w:t>
      </w:r>
      <w:r w:rsidR="003F5AE3" w:rsidRPr="009D6072">
        <w:rPr>
          <w:rFonts w:ascii="Trebuchet MS" w:eastAsia="Arial" w:hAnsi="Trebuchet MS"/>
          <w:sz w:val="22"/>
          <w:szCs w:val="24"/>
          <w:lang w:val="ro-RO"/>
        </w:rPr>
        <w:t>la alin (5) – (6)</w:t>
      </w:r>
      <w:r w:rsidR="00793310" w:rsidRPr="009D6072">
        <w:rPr>
          <w:rFonts w:ascii="Trebuchet MS" w:eastAsia="Arial" w:hAnsi="Trebuchet MS"/>
          <w:sz w:val="22"/>
          <w:szCs w:val="24"/>
          <w:lang w:val="ro-RO"/>
        </w:rPr>
        <w:t>.</w:t>
      </w:r>
      <w:r w:rsidR="001E5310" w:rsidRPr="00BC4CBF">
        <w:rPr>
          <w:sz w:val="18"/>
          <w:lang w:val="it-IT"/>
          <w:rPrChange w:id="3" w:author="Author">
            <w:rPr>
              <w:sz w:val="18"/>
            </w:rPr>
          </w:rPrChange>
        </w:rPr>
        <w:t xml:space="preserve"> </w:t>
      </w:r>
      <w:r w:rsidR="001E5310" w:rsidRPr="009D6072">
        <w:rPr>
          <w:rFonts w:ascii="Trebuchet MS" w:eastAsia="Arial" w:hAnsi="Trebuchet MS"/>
          <w:sz w:val="22"/>
          <w:szCs w:val="24"/>
          <w:lang w:val="ro-RO"/>
        </w:rPr>
        <w:t>Sunt exceptate situațiile în care încetarea activității este rezultatul unui faliment nefraudulos, în conformitate cu prevederile art. 65 alin. (3) din Regulamentul (UE) 2021/1060.</w:t>
      </w:r>
    </w:p>
    <w:p w14:paraId="440B699F" w14:textId="33E179B3" w:rsidR="00531C07" w:rsidRPr="009D6072" w:rsidRDefault="00531C07" w:rsidP="00353EA9">
      <w:pPr>
        <w:rPr>
          <w:rFonts w:ascii="Trebuchet MS" w:eastAsia="Arial" w:hAnsi="Trebuchet MS"/>
          <w:b/>
          <w:spacing w:val="-6"/>
          <w:sz w:val="22"/>
          <w:szCs w:val="24"/>
          <w:lang w:val="ro-RO"/>
        </w:rPr>
      </w:pPr>
    </w:p>
    <w:p w14:paraId="0D1FAEA2" w14:textId="5F715935" w:rsidR="00E50D77" w:rsidRPr="009D6072" w:rsidRDefault="00BF4880" w:rsidP="00095036">
      <w:pPr>
        <w:ind w:firstLine="465"/>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3</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V</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a</w:t>
      </w:r>
      <w:r w:rsidRPr="009D6072">
        <w:rPr>
          <w:rFonts w:ascii="Trebuchet MS" w:eastAsia="Arial" w:hAnsi="Trebuchet MS"/>
          <w:b/>
          <w:sz w:val="22"/>
          <w:szCs w:val="24"/>
          <w:lang w:val="ro-RO"/>
        </w:rPr>
        <w:t>rea</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3"/>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r w:rsidR="00D55137" w:rsidRPr="009D6072">
        <w:rPr>
          <w:rFonts w:ascii="Trebuchet MS" w:eastAsia="Arial" w:hAnsi="Trebuchet MS"/>
          <w:b/>
          <w:sz w:val="22"/>
          <w:szCs w:val="24"/>
          <w:lang w:val="ro-RO"/>
        </w:rPr>
        <w:t xml:space="preserve"> de finanțare</w:t>
      </w:r>
    </w:p>
    <w:p w14:paraId="130FDD5E" w14:textId="77777777" w:rsidR="000211FB" w:rsidRPr="009D6072" w:rsidRDefault="000211FB" w:rsidP="00BB3782">
      <w:pPr>
        <w:pStyle w:val="ListParagraph"/>
        <w:tabs>
          <w:tab w:val="left" w:pos="709"/>
        </w:tabs>
        <w:ind w:right="76"/>
        <w:jc w:val="both"/>
        <w:rPr>
          <w:rFonts w:ascii="Trebuchet MS" w:eastAsia="Arial" w:hAnsi="Trebuchet MS"/>
          <w:sz w:val="22"/>
          <w:szCs w:val="24"/>
          <w:lang w:val="ro-RO"/>
        </w:rPr>
      </w:pPr>
    </w:p>
    <w:p w14:paraId="6F9157B8" w14:textId="71A076CB" w:rsidR="009A69D3" w:rsidRPr="009D6072" w:rsidRDefault="00BF4880" w:rsidP="00B6450E">
      <w:pPr>
        <w:pStyle w:val="ListParagraph"/>
        <w:numPr>
          <w:ilvl w:val="0"/>
          <w:numId w:val="12"/>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Valoarea totală a </w:t>
      </w:r>
      <w:r w:rsidR="005C45A0" w:rsidRPr="009D6072">
        <w:rPr>
          <w:rFonts w:ascii="Trebuchet MS" w:eastAsia="Arial" w:hAnsi="Trebuchet MS"/>
          <w:sz w:val="22"/>
          <w:szCs w:val="24"/>
          <w:lang w:val="ro-RO"/>
        </w:rPr>
        <w:t>c</w:t>
      </w:r>
      <w:r w:rsidRPr="009D6072">
        <w:rPr>
          <w:rFonts w:ascii="Trebuchet MS" w:eastAsia="Arial" w:hAnsi="Trebuchet MS"/>
          <w:sz w:val="22"/>
          <w:szCs w:val="24"/>
          <w:lang w:val="ro-RO"/>
        </w:rPr>
        <w:t>ontractului est</w:t>
      </w:r>
      <w:r w:rsidR="0085470B" w:rsidRPr="009D6072">
        <w:rPr>
          <w:rFonts w:ascii="Trebuchet MS" w:eastAsia="Arial" w:hAnsi="Trebuchet MS"/>
          <w:sz w:val="22"/>
          <w:szCs w:val="24"/>
          <w:lang w:val="ro-RO"/>
        </w:rPr>
        <w:t>e</w:t>
      </w:r>
      <w:r w:rsidRPr="009D6072">
        <w:rPr>
          <w:rFonts w:ascii="Trebuchet MS" w:eastAsia="Arial" w:hAnsi="Trebuchet MS"/>
          <w:sz w:val="22"/>
          <w:szCs w:val="24"/>
          <w:lang w:val="ro-RO"/>
        </w:rPr>
        <w:t xml:space="preserve"> de </w:t>
      </w:r>
      <w:bookmarkStart w:id="4" w:name="_Hlk80872886"/>
      <w:r w:rsidR="00BD1C56" w:rsidRPr="009D6072">
        <w:rPr>
          <w:rFonts w:ascii="Trebuchet MS" w:eastAsia="Arial" w:hAnsi="Trebuchet MS"/>
          <w:sz w:val="22"/>
          <w:szCs w:val="24"/>
          <w:highlight w:val="lightGray"/>
          <w:lang w:val="ro-RO"/>
        </w:rPr>
        <w:t>..................</w:t>
      </w:r>
      <w:r w:rsidR="00C329D4" w:rsidRPr="009D6072">
        <w:rPr>
          <w:rFonts w:ascii="Trebuchet MS" w:eastAsia="Arial" w:hAnsi="Trebuchet MS"/>
          <w:sz w:val="22"/>
          <w:szCs w:val="24"/>
          <w:lang w:val="ro-RO"/>
        </w:rPr>
        <w:t xml:space="preserve"> </w:t>
      </w:r>
      <w:r w:rsidR="00554659" w:rsidRPr="009D6072">
        <w:rPr>
          <w:rFonts w:ascii="Trebuchet MS" w:eastAsia="Arial" w:hAnsi="Trebuchet MS"/>
          <w:sz w:val="22"/>
          <w:szCs w:val="24"/>
          <w:lang w:val="ro-RO"/>
        </w:rPr>
        <w:t xml:space="preserve">LEI </w:t>
      </w:r>
      <w:bookmarkEnd w:id="4"/>
      <w:r w:rsidRPr="009D6072">
        <w:rPr>
          <w:rFonts w:ascii="Trebuchet MS" w:eastAsia="Arial" w:hAnsi="Trebuchet MS"/>
          <w:sz w:val="22"/>
          <w:szCs w:val="24"/>
          <w:lang w:val="ro-RO"/>
        </w:rPr>
        <w:t>(</w:t>
      </w:r>
      <w:r w:rsidR="00BD1C56" w:rsidRPr="009D6072">
        <w:rPr>
          <w:rFonts w:ascii="Trebuchet MS" w:eastAsia="Arial" w:hAnsi="Trebuchet MS"/>
          <w:sz w:val="22"/>
          <w:szCs w:val="24"/>
          <w:highlight w:val="lightGray"/>
          <w:lang w:val="ro-RO"/>
        </w:rPr>
        <w:t>valoarea în litere</w:t>
      </w:r>
      <w:r w:rsidR="00266A49"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după cum urmează:</w:t>
      </w:r>
    </w:p>
    <w:p w14:paraId="5921C985" w14:textId="1308C0E1" w:rsidR="00FA501F" w:rsidRPr="009D6072" w:rsidRDefault="00FA501F" w:rsidP="002B1851">
      <w:pPr>
        <w:rPr>
          <w:rFonts w:ascii="Trebuchet MS" w:eastAsia="Arial" w:hAnsi="Trebuchet MS"/>
          <w:sz w:val="22"/>
          <w:szCs w:val="24"/>
          <w:lang w:val="ro-RO"/>
        </w:rPr>
      </w:pPr>
    </w:p>
    <w:tbl>
      <w:tblPr>
        <w:tblStyle w:val="TableGrid"/>
        <w:tblW w:w="5000" w:type="pct"/>
        <w:tblLayout w:type="fixed"/>
        <w:tblLook w:val="04A0" w:firstRow="1" w:lastRow="0" w:firstColumn="1" w:lastColumn="0" w:noHBand="0" w:noVBand="1"/>
      </w:tblPr>
      <w:tblGrid>
        <w:gridCol w:w="1447"/>
        <w:gridCol w:w="999"/>
        <w:gridCol w:w="1200"/>
        <w:gridCol w:w="959"/>
        <w:gridCol w:w="732"/>
        <w:gridCol w:w="942"/>
        <w:gridCol w:w="560"/>
        <w:gridCol w:w="1371"/>
        <w:gridCol w:w="1419"/>
      </w:tblGrid>
      <w:tr w:rsidR="009D6072" w:rsidRPr="009D6072" w14:paraId="547D189D" w14:textId="77777777" w:rsidTr="00312F4C">
        <w:trPr>
          <w:trHeight w:val="1682"/>
          <w:tblHeader/>
        </w:trPr>
        <w:tc>
          <w:tcPr>
            <w:tcW w:w="751" w:type="pct"/>
          </w:tcPr>
          <w:p w14:paraId="68A51406" w14:textId="0E4E2E37" w:rsidR="00740CE0" w:rsidRPr="009D6072" w:rsidRDefault="00740CE0" w:rsidP="00F50299">
            <w:pPr>
              <w:pStyle w:val="bullet"/>
              <w:spacing w:before="0" w:after="0"/>
              <w:jc w:val="center"/>
              <w:rPr>
                <w:b/>
                <w:sz w:val="14"/>
                <w:szCs w:val="18"/>
              </w:rPr>
            </w:pPr>
          </w:p>
          <w:p w14:paraId="65192C88" w14:textId="252DBD3C" w:rsidR="00740CE0" w:rsidRPr="009D6072" w:rsidRDefault="00740CE0" w:rsidP="00F50299">
            <w:pPr>
              <w:pStyle w:val="bullet"/>
              <w:spacing w:before="0" w:after="0"/>
              <w:rPr>
                <w:b/>
                <w:sz w:val="14"/>
                <w:szCs w:val="18"/>
              </w:rPr>
            </w:pPr>
            <w:r w:rsidRPr="009D6072">
              <w:rPr>
                <w:b/>
                <w:i/>
                <w:sz w:val="14"/>
                <w:szCs w:val="18"/>
              </w:rPr>
              <w:t xml:space="preserve">Valoare </w:t>
            </w:r>
            <w:r w:rsidR="009F4EC4" w:rsidRPr="009D6072">
              <w:rPr>
                <w:b/>
                <w:i/>
                <w:sz w:val="14"/>
                <w:szCs w:val="18"/>
              </w:rPr>
              <w:t>totală</w:t>
            </w:r>
            <w:r w:rsidR="00E926E0" w:rsidRPr="009D6072">
              <w:rPr>
                <w:b/>
                <w:i/>
                <w:sz w:val="14"/>
                <w:szCs w:val="18"/>
              </w:rPr>
              <w:t xml:space="preserve"> </w:t>
            </w:r>
            <w:r w:rsidRPr="009D6072">
              <w:rPr>
                <w:b/>
                <w:i/>
                <w:sz w:val="14"/>
                <w:szCs w:val="18"/>
              </w:rPr>
              <w:t>eligibilă a proiectulu</w:t>
            </w:r>
            <w:r w:rsidR="00E50428" w:rsidRPr="009D6072">
              <w:rPr>
                <w:b/>
                <w:i/>
                <w:sz w:val="14"/>
                <w:szCs w:val="18"/>
              </w:rPr>
              <w:t>i</w:t>
            </w:r>
            <w:r w:rsidRPr="009D6072">
              <w:rPr>
                <w:b/>
                <w:i/>
                <w:sz w:val="14"/>
                <w:szCs w:val="18"/>
              </w:rPr>
              <w:t>, incl. TVA eligibil</w:t>
            </w:r>
          </w:p>
        </w:tc>
        <w:tc>
          <w:tcPr>
            <w:tcW w:w="1142" w:type="pct"/>
            <w:gridSpan w:val="2"/>
          </w:tcPr>
          <w:p w14:paraId="11CE44A9" w14:textId="572DD4F0" w:rsidR="00740CE0" w:rsidRPr="009D6072" w:rsidRDefault="00740CE0" w:rsidP="00F50299">
            <w:pPr>
              <w:pStyle w:val="bullet"/>
              <w:spacing w:before="0" w:after="0"/>
              <w:rPr>
                <w:b/>
                <w:sz w:val="14"/>
                <w:szCs w:val="18"/>
              </w:rPr>
            </w:pPr>
            <w:r w:rsidRPr="009D6072">
              <w:rPr>
                <w:b/>
                <w:i/>
                <w:sz w:val="14"/>
                <w:szCs w:val="18"/>
              </w:rPr>
              <w:t xml:space="preserve">Valoare eligibilă nerambursabilă din partea fondurilor (FEDR/FSE+/FC/FTJ)    </w:t>
            </w:r>
          </w:p>
        </w:tc>
        <w:tc>
          <w:tcPr>
            <w:tcW w:w="878" w:type="pct"/>
            <w:gridSpan w:val="2"/>
          </w:tcPr>
          <w:p w14:paraId="312CC669" w14:textId="3BBB2E53" w:rsidR="00740CE0" w:rsidRPr="009D6072" w:rsidRDefault="00740CE0" w:rsidP="00F50299">
            <w:pPr>
              <w:pStyle w:val="bullet"/>
              <w:spacing w:before="0" w:after="0"/>
              <w:rPr>
                <w:b/>
                <w:sz w:val="14"/>
                <w:szCs w:val="18"/>
              </w:rPr>
            </w:pPr>
            <w:r w:rsidRPr="009D6072">
              <w:rPr>
                <w:b/>
                <w:i/>
                <w:sz w:val="14"/>
                <w:szCs w:val="18"/>
              </w:rPr>
              <w:t>Valoarea eligibilă nerambursabilă  din bugetul național</w:t>
            </w:r>
          </w:p>
        </w:tc>
        <w:tc>
          <w:tcPr>
            <w:tcW w:w="780" w:type="pct"/>
            <w:gridSpan w:val="2"/>
          </w:tcPr>
          <w:p w14:paraId="54EAF552" w14:textId="379F42EF" w:rsidR="00740CE0" w:rsidRPr="009D6072" w:rsidRDefault="00740CE0" w:rsidP="00F50299">
            <w:pPr>
              <w:pStyle w:val="bullet"/>
              <w:spacing w:before="0" w:after="0"/>
              <w:rPr>
                <w:b/>
                <w:sz w:val="14"/>
                <w:szCs w:val="18"/>
              </w:rPr>
            </w:pPr>
            <w:r w:rsidRPr="009D6072">
              <w:rPr>
                <w:b/>
                <w:i/>
                <w:sz w:val="14"/>
                <w:szCs w:val="18"/>
              </w:rPr>
              <w:t xml:space="preserve">Valoare cofinanțare eligibilă  beneficiar </w:t>
            </w:r>
          </w:p>
        </w:tc>
        <w:tc>
          <w:tcPr>
            <w:tcW w:w="712" w:type="pct"/>
          </w:tcPr>
          <w:p w14:paraId="0B9FFDF5" w14:textId="0132D86F" w:rsidR="00740CE0" w:rsidRPr="009D6072" w:rsidRDefault="00740CE0" w:rsidP="00F50299">
            <w:pPr>
              <w:pStyle w:val="bullet"/>
              <w:spacing w:before="0" w:after="0"/>
              <w:jc w:val="center"/>
              <w:rPr>
                <w:b/>
                <w:sz w:val="14"/>
                <w:szCs w:val="18"/>
              </w:rPr>
            </w:pPr>
            <w:r w:rsidRPr="009D6072">
              <w:rPr>
                <w:b/>
                <w:sz w:val="14"/>
                <w:szCs w:val="18"/>
              </w:rPr>
              <w:t>Valoare totală neeligibilă a proiectului, incl. TVA neeligibil</w:t>
            </w:r>
            <w:r w:rsidRPr="009D6072">
              <w:rPr>
                <w:rStyle w:val="FootnoteReference"/>
                <w:sz w:val="20"/>
              </w:rPr>
              <w:footnoteReference w:id="1"/>
            </w:r>
          </w:p>
        </w:tc>
        <w:tc>
          <w:tcPr>
            <w:tcW w:w="738" w:type="pct"/>
          </w:tcPr>
          <w:p w14:paraId="13DE5C06" w14:textId="77777777" w:rsidR="00740CE0" w:rsidRPr="009D6072" w:rsidRDefault="00740CE0" w:rsidP="00F50299">
            <w:pPr>
              <w:pStyle w:val="bullet"/>
              <w:spacing w:before="0" w:after="0"/>
              <w:jc w:val="center"/>
              <w:rPr>
                <w:b/>
                <w:sz w:val="14"/>
                <w:szCs w:val="18"/>
              </w:rPr>
            </w:pPr>
            <w:r w:rsidRPr="009D6072">
              <w:rPr>
                <w:b/>
                <w:sz w:val="14"/>
                <w:szCs w:val="18"/>
              </w:rPr>
              <w:t>Valoare totală  a proiectului</w:t>
            </w:r>
          </w:p>
        </w:tc>
      </w:tr>
      <w:tr w:rsidR="009D6072" w:rsidRPr="009D6072" w14:paraId="4DE0B0DF" w14:textId="77777777" w:rsidTr="00312F4C">
        <w:trPr>
          <w:tblHeader/>
        </w:trPr>
        <w:tc>
          <w:tcPr>
            <w:tcW w:w="751" w:type="pct"/>
          </w:tcPr>
          <w:p w14:paraId="466A5D00" w14:textId="35958725" w:rsidR="00740CE0" w:rsidRPr="009D6072" w:rsidRDefault="00740CE0" w:rsidP="00723C43">
            <w:pPr>
              <w:pStyle w:val="bullet"/>
              <w:spacing w:before="0" w:after="0"/>
              <w:rPr>
                <w:i/>
                <w:sz w:val="14"/>
                <w:szCs w:val="18"/>
              </w:rPr>
            </w:pPr>
            <w:r w:rsidRPr="009D6072">
              <w:rPr>
                <w:sz w:val="14"/>
                <w:szCs w:val="18"/>
              </w:rPr>
              <w:t>(lei)</w:t>
            </w:r>
          </w:p>
        </w:tc>
        <w:tc>
          <w:tcPr>
            <w:tcW w:w="519" w:type="pct"/>
          </w:tcPr>
          <w:p w14:paraId="797EA2D6" w14:textId="446E608C" w:rsidR="00740CE0" w:rsidRPr="009D6072" w:rsidRDefault="00740CE0" w:rsidP="00723C43">
            <w:pPr>
              <w:pStyle w:val="bullet"/>
              <w:spacing w:before="0" w:after="0"/>
              <w:rPr>
                <w:i/>
                <w:sz w:val="14"/>
                <w:szCs w:val="18"/>
              </w:rPr>
            </w:pPr>
            <w:r w:rsidRPr="009D6072">
              <w:rPr>
                <w:sz w:val="14"/>
                <w:szCs w:val="18"/>
              </w:rPr>
              <w:t>(lei)</w:t>
            </w:r>
          </w:p>
        </w:tc>
        <w:tc>
          <w:tcPr>
            <w:tcW w:w="622" w:type="pct"/>
          </w:tcPr>
          <w:p w14:paraId="0A39E3C8" w14:textId="597AA6FC" w:rsidR="00740CE0" w:rsidRPr="009D6072" w:rsidRDefault="00740CE0" w:rsidP="00723C43">
            <w:pPr>
              <w:pStyle w:val="bullet"/>
              <w:spacing w:before="0" w:after="0"/>
              <w:rPr>
                <w:i/>
                <w:sz w:val="14"/>
                <w:szCs w:val="18"/>
              </w:rPr>
            </w:pPr>
            <w:r w:rsidRPr="009D6072">
              <w:rPr>
                <w:sz w:val="14"/>
                <w:szCs w:val="18"/>
              </w:rPr>
              <w:t>(%)</w:t>
            </w:r>
          </w:p>
        </w:tc>
        <w:tc>
          <w:tcPr>
            <w:tcW w:w="498" w:type="pct"/>
          </w:tcPr>
          <w:p w14:paraId="69E422D4" w14:textId="006A7FD1" w:rsidR="00740CE0" w:rsidRPr="009D6072" w:rsidRDefault="00740CE0" w:rsidP="00723C43">
            <w:pPr>
              <w:pStyle w:val="bullet"/>
              <w:spacing w:before="0" w:after="0"/>
              <w:rPr>
                <w:i/>
                <w:sz w:val="14"/>
                <w:szCs w:val="18"/>
              </w:rPr>
            </w:pPr>
            <w:r w:rsidRPr="009D6072">
              <w:rPr>
                <w:sz w:val="14"/>
                <w:szCs w:val="18"/>
              </w:rPr>
              <w:t>(lei)</w:t>
            </w:r>
          </w:p>
        </w:tc>
        <w:tc>
          <w:tcPr>
            <w:tcW w:w="380" w:type="pct"/>
          </w:tcPr>
          <w:p w14:paraId="4310B121" w14:textId="10B63033" w:rsidR="00740CE0" w:rsidRPr="009D6072" w:rsidRDefault="00740CE0" w:rsidP="00723C43">
            <w:pPr>
              <w:pStyle w:val="bullet"/>
              <w:spacing w:before="0" w:after="0"/>
              <w:rPr>
                <w:i/>
                <w:sz w:val="14"/>
                <w:szCs w:val="18"/>
              </w:rPr>
            </w:pPr>
            <w:r w:rsidRPr="009D6072">
              <w:rPr>
                <w:sz w:val="14"/>
                <w:szCs w:val="18"/>
              </w:rPr>
              <w:t>(%)</w:t>
            </w:r>
          </w:p>
        </w:tc>
        <w:tc>
          <w:tcPr>
            <w:tcW w:w="489" w:type="pct"/>
          </w:tcPr>
          <w:p w14:paraId="7019218A" w14:textId="3863BBA4" w:rsidR="00740CE0" w:rsidRPr="009D6072" w:rsidRDefault="00740CE0" w:rsidP="00723C43">
            <w:pPr>
              <w:pStyle w:val="bullet"/>
              <w:spacing w:before="0" w:after="0"/>
              <w:rPr>
                <w:i/>
                <w:sz w:val="14"/>
                <w:szCs w:val="18"/>
              </w:rPr>
            </w:pPr>
            <w:r w:rsidRPr="009D6072">
              <w:rPr>
                <w:sz w:val="14"/>
                <w:szCs w:val="18"/>
              </w:rPr>
              <w:t>(lei)</w:t>
            </w:r>
          </w:p>
        </w:tc>
        <w:tc>
          <w:tcPr>
            <w:tcW w:w="291" w:type="pct"/>
          </w:tcPr>
          <w:p w14:paraId="471297F6" w14:textId="652260E0" w:rsidR="00740CE0" w:rsidRPr="009D6072" w:rsidRDefault="00740CE0" w:rsidP="00723C43">
            <w:pPr>
              <w:pStyle w:val="bullet"/>
              <w:spacing w:before="0" w:after="0"/>
              <w:rPr>
                <w:i/>
                <w:sz w:val="14"/>
                <w:szCs w:val="18"/>
              </w:rPr>
            </w:pPr>
            <w:r w:rsidRPr="009D6072">
              <w:rPr>
                <w:sz w:val="14"/>
                <w:szCs w:val="18"/>
              </w:rPr>
              <w:t>(%)</w:t>
            </w:r>
          </w:p>
        </w:tc>
        <w:tc>
          <w:tcPr>
            <w:tcW w:w="712" w:type="pct"/>
          </w:tcPr>
          <w:p w14:paraId="3F26D1BF" w14:textId="28D444EE" w:rsidR="00740CE0" w:rsidRPr="009D6072" w:rsidRDefault="00740CE0" w:rsidP="00723C43">
            <w:pPr>
              <w:pStyle w:val="bullet"/>
              <w:spacing w:before="0" w:after="0"/>
              <w:rPr>
                <w:i/>
                <w:sz w:val="14"/>
                <w:szCs w:val="18"/>
              </w:rPr>
            </w:pPr>
            <w:r w:rsidRPr="009D6072">
              <w:rPr>
                <w:sz w:val="14"/>
                <w:szCs w:val="18"/>
              </w:rPr>
              <w:t>(lei)</w:t>
            </w:r>
          </w:p>
        </w:tc>
        <w:tc>
          <w:tcPr>
            <w:tcW w:w="738" w:type="pct"/>
          </w:tcPr>
          <w:p w14:paraId="4F496626" w14:textId="248A47B4" w:rsidR="00740CE0" w:rsidRPr="009D6072" w:rsidRDefault="00740CE0" w:rsidP="00723C43">
            <w:pPr>
              <w:pStyle w:val="bullet"/>
              <w:spacing w:before="0" w:after="0"/>
              <w:rPr>
                <w:i/>
                <w:sz w:val="14"/>
                <w:szCs w:val="18"/>
              </w:rPr>
            </w:pPr>
            <w:r w:rsidRPr="009D6072">
              <w:rPr>
                <w:sz w:val="14"/>
                <w:szCs w:val="18"/>
              </w:rPr>
              <w:t>(lei)</w:t>
            </w:r>
          </w:p>
        </w:tc>
      </w:tr>
      <w:tr w:rsidR="009D6072" w:rsidRPr="009D6072" w14:paraId="7B74A2A2" w14:textId="77777777" w:rsidTr="00312F4C">
        <w:trPr>
          <w:tblHeader/>
        </w:trPr>
        <w:tc>
          <w:tcPr>
            <w:tcW w:w="751" w:type="pct"/>
          </w:tcPr>
          <w:p w14:paraId="554380EB" w14:textId="5B54BA98" w:rsidR="00740CE0" w:rsidRPr="009D6072" w:rsidRDefault="00740CE0">
            <w:pPr>
              <w:pStyle w:val="bullet"/>
              <w:spacing w:before="0" w:after="0"/>
              <w:rPr>
                <w:i/>
                <w:sz w:val="14"/>
                <w:szCs w:val="18"/>
              </w:rPr>
            </w:pPr>
            <w:r w:rsidRPr="009D6072">
              <w:rPr>
                <w:i/>
                <w:sz w:val="14"/>
                <w:szCs w:val="18"/>
              </w:rPr>
              <w:t>1 =2+ 3+4</w:t>
            </w:r>
          </w:p>
        </w:tc>
        <w:tc>
          <w:tcPr>
            <w:tcW w:w="519" w:type="pct"/>
          </w:tcPr>
          <w:p w14:paraId="19B588AC" w14:textId="4D173195" w:rsidR="00740CE0" w:rsidRPr="009D6072" w:rsidRDefault="00740CE0" w:rsidP="00723C43">
            <w:pPr>
              <w:pStyle w:val="bullet"/>
              <w:spacing w:before="0" w:after="0"/>
              <w:rPr>
                <w:i/>
                <w:sz w:val="14"/>
                <w:szCs w:val="18"/>
              </w:rPr>
            </w:pPr>
            <w:r w:rsidRPr="009D6072">
              <w:rPr>
                <w:i/>
                <w:sz w:val="14"/>
                <w:szCs w:val="18"/>
              </w:rPr>
              <w:t>2</w:t>
            </w:r>
          </w:p>
        </w:tc>
        <w:tc>
          <w:tcPr>
            <w:tcW w:w="622" w:type="pct"/>
          </w:tcPr>
          <w:p w14:paraId="08D27EAF" w14:textId="0DD5FA12" w:rsidR="00740CE0" w:rsidRPr="009D6072" w:rsidRDefault="00740CE0" w:rsidP="00723C43">
            <w:pPr>
              <w:pStyle w:val="bullet"/>
              <w:spacing w:before="0" w:after="0"/>
              <w:rPr>
                <w:i/>
                <w:sz w:val="14"/>
                <w:szCs w:val="18"/>
                <w:vertAlign w:val="superscript"/>
              </w:rPr>
            </w:pPr>
            <w:r w:rsidRPr="009D6072">
              <w:rPr>
                <w:i/>
                <w:sz w:val="14"/>
                <w:szCs w:val="18"/>
              </w:rPr>
              <w:t>2</w:t>
            </w:r>
            <w:r w:rsidRPr="009D6072">
              <w:rPr>
                <w:i/>
                <w:sz w:val="14"/>
                <w:szCs w:val="18"/>
                <w:vertAlign w:val="superscript"/>
              </w:rPr>
              <w:t>1</w:t>
            </w:r>
          </w:p>
        </w:tc>
        <w:tc>
          <w:tcPr>
            <w:tcW w:w="498" w:type="pct"/>
          </w:tcPr>
          <w:p w14:paraId="6448E508" w14:textId="18DABAE8" w:rsidR="00740CE0" w:rsidRPr="009D6072" w:rsidRDefault="00740CE0" w:rsidP="00723C43">
            <w:pPr>
              <w:pStyle w:val="bullet"/>
              <w:spacing w:before="0" w:after="0"/>
              <w:rPr>
                <w:i/>
                <w:sz w:val="14"/>
                <w:szCs w:val="18"/>
              </w:rPr>
            </w:pPr>
            <w:r w:rsidRPr="009D6072">
              <w:rPr>
                <w:i/>
                <w:sz w:val="14"/>
                <w:szCs w:val="18"/>
              </w:rPr>
              <w:t>3</w:t>
            </w:r>
          </w:p>
        </w:tc>
        <w:tc>
          <w:tcPr>
            <w:tcW w:w="380" w:type="pct"/>
          </w:tcPr>
          <w:p w14:paraId="20FFF27F" w14:textId="1A412003" w:rsidR="00740CE0" w:rsidRPr="009D6072" w:rsidRDefault="00740CE0" w:rsidP="00723C43">
            <w:pPr>
              <w:pStyle w:val="bullet"/>
              <w:spacing w:before="0" w:after="0"/>
              <w:rPr>
                <w:i/>
                <w:sz w:val="14"/>
                <w:szCs w:val="18"/>
                <w:vertAlign w:val="superscript"/>
              </w:rPr>
            </w:pPr>
            <w:r w:rsidRPr="009D6072">
              <w:rPr>
                <w:i/>
                <w:sz w:val="14"/>
                <w:szCs w:val="18"/>
              </w:rPr>
              <w:t>3</w:t>
            </w:r>
            <w:r w:rsidRPr="009D6072">
              <w:rPr>
                <w:i/>
                <w:sz w:val="14"/>
                <w:szCs w:val="18"/>
                <w:vertAlign w:val="superscript"/>
              </w:rPr>
              <w:t>1</w:t>
            </w:r>
          </w:p>
        </w:tc>
        <w:tc>
          <w:tcPr>
            <w:tcW w:w="489" w:type="pct"/>
          </w:tcPr>
          <w:p w14:paraId="5B8746BC" w14:textId="788849B8" w:rsidR="00740CE0" w:rsidRPr="009D6072" w:rsidRDefault="00740CE0" w:rsidP="00723C43">
            <w:pPr>
              <w:pStyle w:val="bullet"/>
              <w:spacing w:before="0" w:after="0"/>
              <w:rPr>
                <w:i/>
                <w:sz w:val="14"/>
                <w:szCs w:val="18"/>
              </w:rPr>
            </w:pPr>
            <w:r w:rsidRPr="009D6072">
              <w:rPr>
                <w:i/>
                <w:sz w:val="14"/>
                <w:szCs w:val="18"/>
              </w:rPr>
              <w:t>4</w:t>
            </w:r>
          </w:p>
        </w:tc>
        <w:tc>
          <w:tcPr>
            <w:tcW w:w="291" w:type="pct"/>
          </w:tcPr>
          <w:p w14:paraId="0E506232" w14:textId="1F81089D" w:rsidR="00740CE0" w:rsidRPr="009D6072" w:rsidRDefault="00740CE0" w:rsidP="00723C43">
            <w:pPr>
              <w:pStyle w:val="bullet"/>
              <w:spacing w:before="0" w:after="0"/>
              <w:rPr>
                <w:i/>
                <w:sz w:val="14"/>
                <w:szCs w:val="18"/>
                <w:vertAlign w:val="superscript"/>
              </w:rPr>
            </w:pPr>
            <w:r w:rsidRPr="009D6072">
              <w:rPr>
                <w:i/>
                <w:sz w:val="14"/>
                <w:szCs w:val="18"/>
              </w:rPr>
              <w:t>4</w:t>
            </w:r>
            <w:r w:rsidRPr="009D6072">
              <w:rPr>
                <w:i/>
                <w:sz w:val="14"/>
                <w:szCs w:val="18"/>
                <w:vertAlign w:val="superscript"/>
              </w:rPr>
              <w:t>1</w:t>
            </w:r>
          </w:p>
        </w:tc>
        <w:tc>
          <w:tcPr>
            <w:tcW w:w="712" w:type="pct"/>
          </w:tcPr>
          <w:p w14:paraId="5E5D64C8" w14:textId="513EF4B0" w:rsidR="00740CE0" w:rsidRPr="009D6072" w:rsidRDefault="00740CE0" w:rsidP="00723C43">
            <w:pPr>
              <w:pStyle w:val="bullet"/>
              <w:spacing w:before="0" w:after="0"/>
              <w:rPr>
                <w:i/>
                <w:sz w:val="14"/>
                <w:szCs w:val="18"/>
              </w:rPr>
            </w:pPr>
            <w:r w:rsidRPr="009D6072">
              <w:rPr>
                <w:i/>
                <w:sz w:val="14"/>
                <w:szCs w:val="18"/>
              </w:rPr>
              <w:t>5</w:t>
            </w:r>
          </w:p>
        </w:tc>
        <w:tc>
          <w:tcPr>
            <w:tcW w:w="738" w:type="pct"/>
          </w:tcPr>
          <w:p w14:paraId="3FF0297E" w14:textId="28F74851" w:rsidR="00740CE0" w:rsidRPr="009D6072" w:rsidRDefault="00740CE0">
            <w:pPr>
              <w:pStyle w:val="bullet"/>
              <w:spacing w:before="0" w:after="0"/>
              <w:rPr>
                <w:i/>
                <w:sz w:val="14"/>
                <w:szCs w:val="18"/>
              </w:rPr>
            </w:pPr>
            <w:r w:rsidRPr="009D6072">
              <w:rPr>
                <w:i/>
                <w:sz w:val="14"/>
                <w:szCs w:val="18"/>
              </w:rPr>
              <w:t>6=1+5</w:t>
            </w:r>
          </w:p>
        </w:tc>
      </w:tr>
      <w:tr w:rsidR="009D6072" w:rsidRPr="009D6072" w14:paraId="5E0C8267" w14:textId="77777777" w:rsidTr="00DC1586">
        <w:tc>
          <w:tcPr>
            <w:tcW w:w="751" w:type="pct"/>
          </w:tcPr>
          <w:p w14:paraId="1287BABB" w14:textId="77777777" w:rsidR="00740CE0" w:rsidRPr="009D6072" w:rsidRDefault="00740CE0" w:rsidP="00723C43">
            <w:pPr>
              <w:pStyle w:val="bullet"/>
              <w:spacing w:before="0" w:after="0"/>
              <w:rPr>
                <w:sz w:val="14"/>
                <w:szCs w:val="18"/>
              </w:rPr>
            </w:pPr>
          </w:p>
        </w:tc>
        <w:tc>
          <w:tcPr>
            <w:tcW w:w="519" w:type="pct"/>
          </w:tcPr>
          <w:p w14:paraId="7C13511A" w14:textId="77777777" w:rsidR="00740CE0" w:rsidRPr="009D6072" w:rsidRDefault="00740CE0" w:rsidP="00723C43">
            <w:pPr>
              <w:pStyle w:val="bullet"/>
              <w:spacing w:before="0" w:after="0"/>
              <w:rPr>
                <w:sz w:val="14"/>
                <w:szCs w:val="18"/>
              </w:rPr>
            </w:pPr>
          </w:p>
        </w:tc>
        <w:tc>
          <w:tcPr>
            <w:tcW w:w="622" w:type="pct"/>
          </w:tcPr>
          <w:p w14:paraId="1538D092" w14:textId="77777777" w:rsidR="00740CE0" w:rsidRPr="009D6072" w:rsidRDefault="00740CE0" w:rsidP="00723C43">
            <w:pPr>
              <w:pStyle w:val="bullet"/>
              <w:spacing w:before="0" w:after="0"/>
              <w:rPr>
                <w:sz w:val="14"/>
                <w:szCs w:val="18"/>
              </w:rPr>
            </w:pPr>
          </w:p>
        </w:tc>
        <w:tc>
          <w:tcPr>
            <w:tcW w:w="498" w:type="pct"/>
          </w:tcPr>
          <w:p w14:paraId="0C1B42FE" w14:textId="0E52B00E" w:rsidR="00740CE0" w:rsidRPr="009D6072" w:rsidRDefault="00740CE0" w:rsidP="00723C43">
            <w:pPr>
              <w:pStyle w:val="bullet"/>
              <w:spacing w:before="0" w:after="0"/>
              <w:rPr>
                <w:sz w:val="14"/>
                <w:szCs w:val="18"/>
              </w:rPr>
            </w:pPr>
          </w:p>
        </w:tc>
        <w:tc>
          <w:tcPr>
            <w:tcW w:w="380" w:type="pct"/>
          </w:tcPr>
          <w:p w14:paraId="1B53A3F2" w14:textId="77777777" w:rsidR="00740CE0" w:rsidRPr="009D6072" w:rsidRDefault="00740CE0" w:rsidP="00723C43">
            <w:pPr>
              <w:pStyle w:val="bullet"/>
              <w:spacing w:before="0" w:after="0"/>
              <w:rPr>
                <w:sz w:val="14"/>
                <w:szCs w:val="18"/>
              </w:rPr>
            </w:pPr>
          </w:p>
        </w:tc>
        <w:tc>
          <w:tcPr>
            <w:tcW w:w="489" w:type="pct"/>
          </w:tcPr>
          <w:p w14:paraId="0CE5B729" w14:textId="1606BB7F" w:rsidR="00740CE0" w:rsidRPr="009D6072" w:rsidRDefault="00740CE0" w:rsidP="00723C43">
            <w:pPr>
              <w:pStyle w:val="bullet"/>
              <w:spacing w:before="0" w:after="0"/>
              <w:rPr>
                <w:sz w:val="14"/>
                <w:szCs w:val="18"/>
              </w:rPr>
            </w:pPr>
          </w:p>
        </w:tc>
        <w:tc>
          <w:tcPr>
            <w:tcW w:w="291" w:type="pct"/>
          </w:tcPr>
          <w:p w14:paraId="24A27F78" w14:textId="77777777" w:rsidR="00740CE0" w:rsidRPr="009D6072" w:rsidRDefault="00740CE0" w:rsidP="00723C43">
            <w:pPr>
              <w:pStyle w:val="bullet"/>
              <w:spacing w:before="0" w:after="0"/>
              <w:rPr>
                <w:sz w:val="14"/>
                <w:szCs w:val="18"/>
              </w:rPr>
            </w:pPr>
          </w:p>
        </w:tc>
        <w:tc>
          <w:tcPr>
            <w:tcW w:w="712" w:type="pct"/>
          </w:tcPr>
          <w:p w14:paraId="67F26FF9" w14:textId="77777777" w:rsidR="00740CE0" w:rsidRPr="009D6072" w:rsidRDefault="00740CE0" w:rsidP="00723C43">
            <w:pPr>
              <w:pStyle w:val="bullet"/>
              <w:spacing w:before="0" w:after="0"/>
              <w:rPr>
                <w:sz w:val="14"/>
                <w:szCs w:val="18"/>
              </w:rPr>
            </w:pPr>
          </w:p>
        </w:tc>
        <w:tc>
          <w:tcPr>
            <w:tcW w:w="738" w:type="pct"/>
          </w:tcPr>
          <w:p w14:paraId="5ABE9FFD" w14:textId="77777777" w:rsidR="00740CE0" w:rsidRPr="009D6072" w:rsidRDefault="00740CE0" w:rsidP="00723C43">
            <w:pPr>
              <w:pStyle w:val="bullet"/>
              <w:spacing w:before="0" w:after="0"/>
              <w:rPr>
                <w:sz w:val="14"/>
                <w:szCs w:val="18"/>
              </w:rPr>
            </w:pPr>
          </w:p>
        </w:tc>
      </w:tr>
    </w:tbl>
    <w:p w14:paraId="7CD8B49C" w14:textId="5BACCDDB" w:rsidR="002B3859" w:rsidRPr="009D6072" w:rsidRDefault="002B3859" w:rsidP="002B1851">
      <w:pPr>
        <w:ind w:left="118"/>
        <w:rPr>
          <w:rFonts w:ascii="Trebuchet MS" w:eastAsia="Arial" w:hAnsi="Trebuchet MS"/>
          <w:i/>
          <w:position w:val="-1"/>
          <w:sz w:val="22"/>
          <w:szCs w:val="24"/>
          <w:lang w:val="ro-RO"/>
        </w:rPr>
      </w:pPr>
    </w:p>
    <w:p w14:paraId="618756E5" w14:textId="0D1EE4E7" w:rsidR="00740CE0" w:rsidRPr="009D6072" w:rsidRDefault="00740CE0" w:rsidP="002B1851">
      <w:pPr>
        <w:ind w:left="118"/>
        <w:rPr>
          <w:rFonts w:ascii="Trebuchet MS" w:eastAsia="Arial" w:hAnsi="Trebuchet MS"/>
          <w:i/>
          <w:position w:val="-1"/>
          <w:sz w:val="22"/>
          <w:szCs w:val="24"/>
          <w:lang w:val="ro-RO"/>
        </w:rPr>
      </w:pPr>
      <w:r w:rsidRPr="009D6072">
        <w:rPr>
          <w:rFonts w:ascii="Trebuchet MS" w:eastAsia="Arial" w:hAnsi="Trebuchet MS"/>
          <w:i/>
          <w:position w:val="-1"/>
          <w:sz w:val="22"/>
          <w:szCs w:val="24"/>
          <w:highlight w:val="lightGray"/>
          <w:lang w:val="ro-RO"/>
        </w:rPr>
        <w:t>(pentru proiectele implementate în parteneriat, se va adăuga</w:t>
      </w:r>
      <w:r w:rsidR="00126CFA" w:rsidRPr="009D6072">
        <w:rPr>
          <w:rFonts w:ascii="Trebuchet MS" w:eastAsia="Arial" w:hAnsi="Trebuchet MS"/>
          <w:i/>
          <w:position w:val="-1"/>
          <w:sz w:val="22"/>
          <w:szCs w:val="24"/>
          <w:highlight w:val="lightGray"/>
          <w:lang w:val="ro-RO"/>
        </w:rPr>
        <w:t xml:space="preserve"> al</w:t>
      </w:r>
      <w:r w:rsidR="00B55317" w:rsidRPr="009D6072">
        <w:rPr>
          <w:rFonts w:ascii="Trebuchet MS" w:eastAsia="Arial" w:hAnsi="Trebuchet MS"/>
          <w:i/>
          <w:position w:val="-1"/>
          <w:sz w:val="22"/>
          <w:szCs w:val="24"/>
          <w:highlight w:val="lightGray"/>
          <w:lang w:val="ro-RO"/>
        </w:rPr>
        <w:t>i</w:t>
      </w:r>
      <w:r w:rsidR="00126CFA" w:rsidRPr="009D6072">
        <w:rPr>
          <w:rFonts w:ascii="Trebuchet MS" w:eastAsia="Arial" w:hAnsi="Trebuchet MS"/>
          <w:i/>
          <w:position w:val="-1"/>
          <w:sz w:val="22"/>
          <w:szCs w:val="24"/>
          <w:highlight w:val="lightGray"/>
          <w:lang w:val="ro-RO"/>
        </w:rPr>
        <w:t>neatul urmator</w:t>
      </w:r>
      <w:r w:rsidRPr="009D6072">
        <w:rPr>
          <w:rFonts w:ascii="Trebuchet MS" w:eastAsia="Arial" w:hAnsi="Trebuchet MS"/>
          <w:i/>
          <w:position w:val="-1"/>
          <w:sz w:val="22"/>
          <w:szCs w:val="24"/>
          <w:highlight w:val="lightGray"/>
          <w:lang w:val="ro-RO"/>
        </w:rPr>
        <w:t>)</w:t>
      </w:r>
    </w:p>
    <w:p w14:paraId="1B5ED72D" w14:textId="171BDFBD" w:rsidR="00740CE0" w:rsidRPr="009D6072" w:rsidRDefault="00740CE0" w:rsidP="00BB3782">
      <w:pPr>
        <w:tabs>
          <w:tab w:val="left" w:pos="709"/>
        </w:tabs>
        <w:ind w:left="709"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(1</w:t>
      </w:r>
      <w:r w:rsidRPr="009D6072">
        <w:rPr>
          <w:rFonts w:ascii="Trebuchet MS" w:eastAsia="Arial" w:hAnsi="Trebuchet MS"/>
          <w:sz w:val="22"/>
          <w:szCs w:val="24"/>
          <w:vertAlign w:val="superscript"/>
          <w:lang w:val="ro-RO"/>
        </w:rPr>
        <w:t>1</w:t>
      </w:r>
      <w:r w:rsidRPr="009D6072">
        <w:rPr>
          <w:rFonts w:ascii="Trebuchet MS" w:eastAsia="Arial" w:hAnsi="Trebuchet MS"/>
          <w:sz w:val="22"/>
          <w:szCs w:val="24"/>
          <w:lang w:val="ro-RO"/>
        </w:rPr>
        <w:t xml:space="preserve">) Valoarea totală eligibilă, respectiv valoarea </w:t>
      </w:r>
      <w:r w:rsidR="006444D1" w:rsidRPr="009D6072">
        <w:rPr>
          <w:rFonts w:ascii="Trebuchet MS" w:eastAsia="Arial" w:hAnsi="Trebuchet MS"/>
          <w:sz w:val="22"/>
          <w:szCs w:val="24"/>
          <w:lang w:val="ro-RO"/>
        </w:rPr>
        <w:t>c</w:t>
      </w:r>
      <w:r w:rsidRPr="009D6072">
        <w:rPr>
          <w:rFonts w:ascii="Trebuchet MS" w:eastAsia="Arial" w:hAnsi="Trebuchet MS"/>
          <w:sz w:val="22"/>
          <w:szCs w:val="24"/>
          <w:lang w:val="ro-RO"/>
        </w:rPr>
        <w:t>ontractului</w:t>
      </w:r>
      <w:r w:rsidR="009C4ECC" w:rsidRPr="009D6072">
        <w:rPr>
          <w:rFonts w:ascii="Trebuchet MS" w:eastAsia="Arial" w:hAnsi="Trebuchet MS"/>
          <w:sz w:val="22"/>
          <w:szCs w:val="24"/>
          <w:lang w:val="ro-RO"/>
        </w:rPr>
        <w:t xml:space="preserve"> de finanțare</w:t>
      </w:r>
      <w:r w:rsidRPr="009D6072">
        <w:rPr>
          <w:rFonts w:ascii="Trebuchet MS" w:eastAsia="Arial" w:hAnsi="Trebuchet MS"/>
          <w:sz w:val="22"/>
          <w:szCs w:val="24"/>
          <w:lang w:val="ro-RO"/>
        </w:rPr>
        <w:t xml:space="preserve"> va fi angajată de către Liderul de parteneriat și Parteneri, în </w:t>
      </w:r>
      <w:r w:rsidR="005D3F5F" w:rsidRPr="009D6072">
        <w:rPr>
          <w:rFonts w:ascii="Trebuchet MS" w:eastAsia="Arial" w:hAnsi="Trebuchet MS"/>
          <w:sz w:val="22"/>
          <w:szCs w:val="24"/>
          <w:lang w:val="ro-RO"/>
        </w:rPr>
        <w:t xml:space="preserve"> baza</w:t>
      </w:r>
      <w:r w:rsidR="006444D1"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Acordul</w:t>
      </w:r>
      <w:r w:rsidR="005D3F5F" w:rsidRPr="009D6072">
        <w:rPr>
          <w:rFonts w:ascii="Trebuchet MS" w:eastAsia="Arial" w:hAnsi="Trebuchet MS"/>
          <w:sz w:val="22"/>
          <w:szCs w:val="24"/>
          <w:lang w:val="ro-RO"/>
        </w:rPr>
        <w:t>ui</w:t>
      </w:r>
      <w:r w:rsidRPr="009D6072">
        <w:rPr>
          <w:rFonts w:ascii="Trebuchet MS" w:eastAsia="Arial" w:hAnsi="Trebuchet MS"/>
          <w:sz w:val="22"/>
          <w:szCs w:val="24"/>
          <w:lang w:val="ro-RO"/>
        </w:rPr>
        <w:t xml:space="preserve"> </w:t>
      </w:r>
      <w:r w:rsidR="000211FB" w:rsidRPr="009D6072">
        <w:rPr>
          <w:rFonts w:ascii="Trebuchet MS" w:eastAsia="Arial" w:hAnsi="Trebuchet MS"/>
          <w:sz w:val="22"/>
          <w:szCs w:val="24"/>
          <w:lang w:val="ro-RO"/>
        </w:rPr>
        <w:t xml:space="preserve">de parteneriat </w:t>
      </w:r>
      <w:r w:rsidRPr="009D6072">
        <w:rPr>
          <w:rFonts w:ascii="Trebuchet MS" w:eastAsia="Arial" w:hAnsi="Trebuchet MS"/>
          <w:sz w:val="22"/>
          <w:szCs w:val="24"/>
          <w:lang w:val="ro-RO"/>
        </w:rPr>
        <w:t xml:space="preserve">încheiat între </w:t>
      </w:r>
      <w:r w:rsidR="0010452D" w:rsidRPr="009D6072">
        <w:rPr>
          <w:rFonts w:ascii="Trebuchet MS" w:eastAsia="Arial" w:hAnsi="Trebuchet MS"/>
          <w:sz w:val="22"/>
          <w:szCs w:val="24"/>
          <w:lang w:val="ro-RO"/>
        </w:rPr>
        <w:t xml:space="preserve">Lider </w:t>
      </w:r>
      <w:r w:rsidRPr="009D6072">
        <w:rPr>
          <w:rFonts w:ascii="Trebuchet MS" w:eastAsia="Arial" w:hAnsi="Trebuchet MS"/>
          <w:sz w:val="22"/>
          <w:szCs w:val="24"/>
          <w:lang w:val="ro-RO"/>
        </w:rPr>
        <w:t xml:space="preserve">și Parteneri </w:t>
      </w:r>
      <w:r w:rsidR="00966B26" w:rsidRPr="009D6072">
        <w:rPr>
          <w:rFonts w:ascii="Trebuchet MS" w:eastAsia="Arial" w:hAnsi="Trebuchet MS"/>
          <w:sz w:val="22"/>
          <w:szCs w:val="24"/>
          <w:lang w:val="ro-RO"/>
        </w:rPr>
        <w:t xml:space="preserve">care se constituie în Anexa nr. </w:t>
      </w:r>
      <w:r w:rsidR="00904238" w:rsidRPr="009D6072">
        <w:rPr>
          <w:rFonts w:ascii="Trebuchet MS" w:eastAsia="Arial" w:hAnsi="Trebuchet MS"/>
          <w:sz w:val="22"/>
          <w:szCs w:val="24"/>
          <w:lang w:val="ro-RO"/>
        </w:rPr>
        <w:t xml:space="preserve">4 </w:t>
      </w:r>
      <w:r w:rsidR="00966B26" w:rsidRPr="009D6072">
        <w:rPr>
          <w:rFonts w:ascii="Trebuchet MS" w:eastAsia="Arial" w:hAnsi="Trebuchet MS"/>
          <w:sz w:val="22"/>
          <w:szCs w:val="24"/>
          <w:lang w:val="ro-RO"/>
        </w:rPr>
        <w:t xml:space="preserve">la prezentul contract </w:t>
      </w:r>
      <w:r w:rsidRPr="009D6072">
        <w:rPr>
          <w:rFonts w:ascii="Trebuchet MS" w:eastAsia="Arial" w:hAnsi="Trebuchet MS"/>
          <w:sz w:val="22"/>
          <w:szCs w:val="24"/>
          <w:lang w:val="ro-RO"/>
        </w:rPr>
        <w:t>după cum urmează:</w:t>
      </w:r>
    </w:p>
    <w:tbl>
      <w:tblPr>
        <w:tblStyle w:val="TableGrid"/>
        <w:tblW w:w="5227" w:type="pct"/>
        <w:tblLayout w:type="fixed"/>
        <w:tblLook w:val="04A0" w:firstRow="1" w:lastRow="0" w:firstColumn="1" w:lastColumn="0" w:noHBand="0" w:noVBand="1"/>
      </w:tblPr>
      <w:tblGrid>
        <w:gridCol w:w="1649"/>
        <w:gridCol w:w="1377"/>
        <w:gridCol w:w="807"/>
        <w:gridCol w:w="1127"/>
        <w:gridCol w:w="612"/>
        <w:gridCol w:w="888"/>
        <w:gridCol w:w="465"/>
        <w:gridCol w:w="739"/>
        <w:gridCol w:w="1204"/>
        <w:gridCol w:w="1198"/>
      </w:tblGrid>
      <w:tr w:rsidR="009D6072" w:rsidRPr="009D6072" w14:paraId="4F9A0667" w14:textId="77777777" w:rsidTr="00E50428">
        <w:trPr>
          <w:trHeight w:val="1682"/>
          <w:tblHeader/>
        </w:trPr>
        <w:tc>
          <w:tcPr>
            <w:tcW w:w="819" w:type="pct"/>
            <w:vMerge w:val="restart"/>
          </w:tcPr>
          <w:p w14:paraId="1D0525C5" w14:textId="45DB7B19" w:rsidR="00740CE0" w:rsidRPr="009D6072" w:rsidRDefault="00740CE0">
            <w:pPr>
              <w:pStyle w:val="bullet"/>
              <w:spacing w:before="0" w:after="0"/>
              <w:jc w:val="center"/>
              <w:rPr>
                <w:b/>
                <w:sz w:val="14"/>
                <w:szCs w:val="18"/>
              </w:rPr>
            </w:pPr>
            <w:r w:rsidRPr="009D6072">
              <w:rPr>
                <w:b/>
                <w:sz w:val="14"/>
                <w:szCs w:val="18"/>
              </w:rPr>
              <w:t xml:space="preserve">Organizația </w:t>
            </w:r>
          </w:p>
        </w:tc>
        <w:tc>
          <w:tcPr>
            <w:tcW w:w="684" w:type="pct"/>
          </w:tcPr>
          <w:p w14:paraId="6986C769" w14:textId="77777777" w:rsidR="00740CE0" w:rsidRPr="009D6072" w:rsidRDefault="00740CE0" w:rsidP="00460245">
            <w:pPr>
              <w:pStyle w:val="bullet"/>
              <w:spacing w:before="0" w:after="0"/>
              <w:jc w:val="center"/>
              <w:rPr>
                <w:b/>
                <w:sz w:val="14"/>
                <w:szCs w:val="18"/>
              </w:rPr>
            </w:pPr>
          </w:p>
          <w:p w14:paraId="729D06F8" w14:textId="79641727" w:rsidR="00740CE0" w:rsidRPr="009D6072" w:rsidRDefault="00740CE0" w:rsidP="00460245">
            <w:pPr>
              <w:pStyle w:val="bullet"/>
              <w:spacing w:before="0" w:after="0"/>
              <w:rPr>
                <w:b/>
                <w:sz w:val="14"/>
                <w:szCs w:val="18"/>
              </w:rPr>
            </w:pPr>
            <w:r w:rsidRPr="009D6072">
              <w:rPr>
                <w:b/>
                <w:i/>
                <w:sz w:val="14"/>
                <w:szCs w:val="18"/>
              </w:rPr>
              <w:t xml:space="preserve">Valoare </w:t>
            </w:r>
            <w:r w:rsidR="001746E1" w:rsidRPr="009D6072">
              <w:rPr>
                <w:b/>
                <w:i/>
                <w:sz w:val="14"/>
                <w:szCs w:val="18"/>
              </w:rPr>
              <w:t xml:space="preserve">totală </w:t>
            </w:r>
            <w:r w:rsidRPr="009D6072">
              <w:rPr>
                <w:b/>
                <w:i/>
                <w:sz w:val="14"/>
                <w:szCs w:val="18"/>
              </w:rPr>
              <w:t xml:space="preserve">eligibilă a </w:t>
            </w:r>
            <w:r w:rsidR="006315B6" w:rsidRPr="009D6072">
              <w:rPr>
                <w:b/>
                <w:i/>
                <w:sz w:val="14"/>
                <w:szCs w:val="18"/>
              </w:rPr>
              <w:t>proiectulu</w:t>
            </w:r>
            <w:r w:rsidR="00E50428" w:rsidRPr="009D6072">
              <w:rPr>
                <w:b/>
                <w:i/>
                <w:sz w:val="14"/>
                <w:szCs w:val="18"/>
              </w:rPr>
              <w:t>i</w:t>
            </w:r>
            <w:r w:rsidRPr="009D6072">
              <w:rPr>
                <w:b/>
                <w:i/>
                <w:sz w:val="14"/>
                <w:szCs w:val="18"/>
              </w:rPr>
              <w:t>, incl. TVA eligibil</w:t>
            </w:r>
          </w:p>
        </w:tc>
        <w:tc>
          <w:tcPr>
            <w:tcW w:w="961" w:type="pct"/>
            <w:gridSpan w:val="2"/>
          </w:tcPr>
          <w:p w14:paraId="0D2153A7" w14:textId="77777777" w:rsidR="00740CE0" w:rsidRPr="009D6072" w:rsidRDefault="00740CE0" w:rsidP="00460245">
            <w:pPr>
              <w:pStyle w:val="bullet"/>
              <w:spacing w:before="0" w:after="0"/>
              <w:rPr>
                <w:b/>
                <w:sz w:val="14"/>
                <w:szCs w:val="18"/>
              </w:rPr>
            </w:pPr>
            <w:r w:rsidRPr="009D6072">
              <w:rPr>
                <w:b/>
                <w:i/>
                <w:sz w:val="14"/>
                <w:szCs w:val="18"/>
              </w:rPr>
              <w:t xml:space="preserve">Valoare eligibilă nerambursabilă din partea fondurilor (FEDR/FSE+/FC/FTJ)    </w:t>
            </w:r>
          </w:p>
        </w:tc>
        <w:tc>
          <w:tcPr>
            <w:tcW w:w="745" w:type="pct"/>
            <w:gridSpan w:val="2"/>
          </w:tcPr>
          <w:p w14:paraId="5292F560" w14:textId="77777777" w:rsidR="00740CE0" w:rsidRPr="009D6072" w:rsidRDefault="00740CE0" w:rsidP="00460245">
            <w:pPr>
              <w:pStyle w:val="bullet"/>
              <w:spacing w:before="0" w:after="0"/>
              <w:rPr>
                <w:b/>
                <w:sz w:val="14"/>
                <w:szCs w:val="18"/>
              </w:rPr>
            </w:pPr>
            <w:r w:rsidRPr="009D6072">
              <w:rPr>
                <w:b/>
                <w:i/>
                <w:sz w:val="14"/>
                <w:szCs w:val="18"/>
              </w:rPr>
              <w:t>Valoarea eligibilă nerambursabilă  din bugetul național</w:t>
            </w:r>
          </w:p>
        </w:tc>
        <w:tc>
          <w:tcPr>
            <w:tcW w:w="597" w:type="pct"/>
            <w:gridSpan w:val="2"/>
          </w:tcPr>
          <w:p w14:paraId="6ADC3731" w14:textId="77777777" w:rsidR="00740CE0" w:rsidRPr="009D6072" w:rsidRDefault="00740CE0" w:rsidP="00460245">
            <w:pPr>
              <w:pStyle w:val="bullet"/>
              <w:spacing w:before="0" w:after="0"/>
              <w:rPr>
                <w:b/>
                <w:sz w:val="14"/>
                <w:szCs w:val="18"/>
              </w:rPr>
            </w:pPr>
            <w:r w:rsidRPr="009D6072">
              <w:rPr>
                <w:b/>
                <w:i/>
                <w:sz w:val="14"/>
                <w:szCs w:val="18"/>
              </w:rPr>
              <w:t xml:space="preserve">Valoare cofinanțare eligibilă  beneficiar </w:t>
            </w:r>
          </w:p>
        </w:tc>
        <w:tc>
          <w:tcPr>
            <w:tcW w:w="598" w:type="pct"/>
          </w:tcPr>
          <w:p w14:paraId="1D3E5268" w14:textId="77777777" w:rsidR="00740CE0" w:rsidRPr="009D6072" w:rsidRDefault="00740CE0" w:rsidP="00460245">
            <w:pPr>
              <w:pStyle w:val="bullet"/>
              <w:spacing w:before="0" w:after="0"/>
              <w:jc w:val="center"/>
              <w:rPr>
                <w:b/>
                <w:sz w:val="14"/>
                <w:szCs w:val="18"/>
              </w:rPr>
            </w:pPr>
            <w:r w:rsidRPr="009D6072">
              <w:rPr>
                <w:b/>
                <w:sz w:val="14"/>
                <w:szCs w:val="18"/>
              </w:rPr>
              <w:t>Valoare totală neeligibilă a proiectului, incl. TVA neeligibil</w:t>
            </w:r>
          </w:p>
        </w:tc>
        <w:tc>
          <w:tcPr>
            <w:tcW w:w="597" w:type="pct"/>
          </w:tcPr>
          <w:p w14:paraId="7AEC2024" w14:textId="77777777" w:rsidR="00740CE0" w:rsidRPr="009D6072" w:rsidRDefault="00740CE0" w:rsidP="00460245">
            <w:pPr>
              <w:pStyle w:val="bullet"/>
              <w:spacing w:before="0" w:after="0"/>
              <w:jc w:val="center"/>
              <w:rPr>
                <w:b/>
                <w:sz w:val="14"/>
                <w:szCs w:val="18"/>
              </w:rPr>
            </w:pPr>
            <w:r w:rsidRPr="009D6072">
              <w:rPr>
                <w:b/>
                <w:sz w:val="14"/>
                <w:szCs w:val="18"/>
              </w:rPr>
              <w:t>Valoare totală  a proiectului</w:t>
            </w:r>
          </w:p>
        </w:tc>
      </w:tr>
      <w:tr w:rsidR="009D6072" w:rsidRPr="009D6072" w14:paraId="3E86C0E0" w14:textId="77777777" w:rsidTr="00E50428">
        <w:tc>
          <w:tcPr>
            <w:tcW w:w="819" w:type="pct"/>
            <w:vMerge/>
          </w:tcPr>
          <w:p w14:paraId="62F48B09" w14:textId="77777777" w:rsidR="00740CE0" w:rsidRPr="009D6072" w:rsidRDefault="00740CE0" w:rsidP="00460245">
            <w:pPr>
              <w:pStyle w:val="bullet"/>
              <w:spacing w:before="0" w:after="0"/>
              <w:rPr>
                <w:i/>
                <w:sz w:val="14"/>
                <w:szCs w:val="18"/>
              </w:rPr>
            </w:pPr>
          </w:p>
        </w:tc>
        <w:tc>
          <w:tcPr>
            <w:tcW w:w="684" w:type="pct"/>
          </w:tcPr>
          <w:p w14:paraId="5A86CE81" w14:textId="77777777" w:rsidR="00740CE0" w:rsidRPr="009D6072" w:rsidRDefault="00740CE0" w:rsidP="00460245">
            <w:pPr>
              <w:pStyle w:val="bullet"/>
              <w:spacing w:before="0" w:after="0"/>
              <w:rPr>
                <w:i/>
                <w:sz w:val="14"/>
                <w:szCs w:val="18"/>
              </w:rPr>
            </w:pPr>
            <w:r w:rsidRPr="009D6072">
              <w:rPr>
                <w:sz w:val="14"/>
                <w:szCs w:val="18"/>
              </w:rPr>
              <w:t>(lei)</w:t>
            </w:r>
          </w:p>
        </w:tc>
        <w:tc>
          <w:tcPr>
            <w:tcW w:w="401" w:type="pct"/>
          </w:tcPr>
          <w:p w14:paraId="00AD1CD5" w14:textId="77777777" w:rsidR="00740CE0" w:rsidRPr="009D6072" w:rsidRDefault="00740CE0" w:rsidP="00460245">
            <w:pPr>
              <w:pStyle w:val="bullet"/>
              <w:spacing w:before="0" w:after="0"/>
              <w:rPr>
                <w:i/>
                <w:sz w:val="14"/>
                <w:szCs w:val="18"/>
              </w:rPr>
            </w:pPr>
            <w:r w:rsidRPr="009D6072">
              <w:rPr>
                <w:sz w:val="14"/>
                <w:szCs w:val="18"/>
              </w:rPr>
              <w:t>(lei)</w:t>
            </w:r>
          </w:p>
        </w:tc>
        <w:tc>
          <w:tcPr>
            <w:tcW w:w="560" w:type="pct"/>
          </w:tcPr>
          <w:p w14:paraId="0C37D56C" w14:textId="77777777" w:rsidR="00740CE0" w:rsidRPr="009D6072" w:rsidRDefault="00740CE0" w:rsidP="00460245">
            <w:pPr>
              <w:pStyle w:val="bullet"/>
              <w:spacing w:before="0" w:after="0"/>
              <w:rPr>
                <w:i/>
                <w:sz w:val="14"/>
                <w:szCs w:val="18"/>
              </w:rPr>
            </w:pPr>
            <w:r w:rsidRPr="009D6072">
              <w:rPr>
                <w:sz w:val="14"/>
                <w:szCs w:val="18"/>
              </w:rPr>
              <w:t>(%)</w:t>
            </w:r>
          </w:p>
        </w:tc>
        <w:tc>
          <w:tcPr>
            <w:tcW w:w="304" w:type="pct"/>
          </w:tcPr>
          <w:p w14:paraId="550352FF" w14:textId="77777777" w:rsidR="00740CE0" w:rsidRPr="009D6072" w:rsidRDefault="00740CE0" w:rsidP="00460245">
            <w:pPr>
              <w:pStyle w:val="bullet"/>
              <w:spacing w:before="0" w:after="0"/>
              <w:rPr>
                <w:i/>
                <w:sz w:val="14"/>
                <w:szCs w:val="18"/>
              </w:rPr>
            </w:pPr>
            <w:r w:rsidRPr="009D6072">
              <w:rPr>
                <w:sz w:val="14"/>
                <w:szCs w:val="18"/>
              </w:rPr>
              <w:t>(lei)</w:t>
            </w:r>
          </w:p>
        </w:tc>
        <w:tc>
          <w:tcPr>
            <w:tcW w:w="440" w:type="pct"/>
          </w:tcPr>
          <w:p w14:paraId="7B93DFE8" w14:textId="77777777" w:rsidR="00740CE0" w:rsidRPr="009D6072" w:rsidRDefault="00740CE0" w:rsidP="00460245">
            <w:pPr>
              <w:pStyle w:val="bullet"/>
              <w:spacing w:before="0" w:after="0"/>
              <w:rPr>
                <w:i/>
                <w:sz w:val="14"/>
                <w:szCs w:val="18"/>
              </w:rPr>
            </w:pPr>
            <w:r w:rsidRPr="009D6072">
              <w:rPr>
                <w:sz w:val="14"/>
                <w:szCs w:val="18"/>
              </w:rPr>
              <w:t>(%)</w:t>
            </w:r>
          </w:p>
        </w:tc>
        <w:tc>
          <w:tcPr>
            <w:tcW w:w="231" w:type="pct"/>
          </w:tcPr>
          <w:p w14:paraId="7301B293" w14:textId="77777777" w:rsidR="00740CE0" w:rsidRPr="009D6072" w:rsidRDefault="00740CE0" w:rsidP="00460245">
            <w:pPr>
              <w:pStyle w:val="bullet"/>
              <w:spacing w:before="0" w:after="0"/>
              <w:rPr>
                <w:i/>
                <w:sz w:val="14"/>
                <w:szCs w:val="18"/>
              </w:rPr>
            </w:pPr>
            <w:r w:rsidRPr="009D6072">
              <w:rPr>
                <w:sz w:val="14"/>
                <w:szCs w:val="18"/>
              </w:rPr>
              <w:t>(lei)</w:t>
            </w:r>
          </w:p>
        </w:tc>
        <w:tc>
          <w:tcPr>
            <w:tcW w:w="367" w:type="pct"/>
          </w:tcPr>
          <w:p w14:paraId="232CB5CD" w14:textId="77777777" w:rsidR="00740CE0" w:rsidRPr="009D6072" w:rsidRDefault="00740CE0" w:rsidP="00460245">
            <w:pPr>
              <w:pStyle w:val="bullet"/>
              <w:spacing w:before="0" w:after="0"/>
              <w:rPr>
                <w:i/>
                <w:sz w:val="14"/>
                <w:szCs w:val="18"/>
              </w:rPr>
            </w:pPr>
            <w:r w:rsidRPr="009D6072">
              <w:rPr>
                <w:sz w:val="14"/>
                <w:szCs w:val="18"/>
              </w:rPr>
              <w:t>(%)</w:t>
            </w:r>
          </w:p>
        </w:tc>
        <w:tc>
          <w:tcPr>
            <w:tcW w:w="598" w:type="pct"/>
          </w:tcPr>
          <w:p w14:paraId="054751D1" w14:textId="77777777" w:rsidR="00740CE0" w:rsidRPr="009D6072" w:rsidRDefault="00740CE0" w:rsidP="00460245">
            <w:pPr>
              <w:pStyle w:val="bullet"/>
              <w:spacing w:before="0" w:after="0"/>
              <w:rPr>
                <w:i/>
                <w:sz w:val="14"/>
                <w:szCs w:val="18"/>
              </w:rPr>
            </w:pPr>
            <w:r w:rsidRPr="009D6072">
              <w:rPr>
                <w:sz w:val="14"/>
                <w:szCs w:val="18"/>
              </w:rPr>
              <w:t>(lei)</w:t>
            </w:r>
          </w:p>
        </w:tc>
        <w:tc>
          <w:tcPr>
            <w:tcW w:w="597" w:type="pct"/>
          </w:tcPr>
          <w:p w14:paraId="1C1A7853" w14:textId="77777777" w:rsidR="00740CE0" w:rsidRPr="009D6072" w:rsidRDefault="00740CE0" w:rsidP="00460245">
            <w:pPr>
              <w:pStyle w:val="bullet"/>
              <w:spacing w:before="0" w:after="0"/>
              <w:rPr>
                <w:i/>
                <w:sz w:val="14"/>
                <w:szCs w:val="18"/>
              </w:rPr>
            </w:pPr>
            <w:r w:rsidRPr="009D6072">
              <w:rPr>
                <w:sz w:val="14"/>
                <w:szCs w:val="18"/>
              </w:rPr>
              <w:t>(lei)</w:t>
            </w:r>
          </w:p>
        </w:tc>
      </w:tr>
      <w:tr w:rsidR="009D6072" w:rsidRPr="009D6072" w14:paraId="1DAE90D5" w14:textId="77777777" w:rsidTr="00E50428">
        <w:tc>
          <w:tcPr>
            <w:tcW w:w="819" w:type="pct"/>
          </w:tcPr>
          <w:p w14:paraId="52A2181B" w14:textId="1D03CA66" w:rsidR="00740CE0" w:rsidRPr="009D6072" w:rsidRDefault="00740CE0" w:rsidP="00740CE0">
            <w:pPr>
              <w:pStyle w:val="bullet"/>
              <w:spacing w:before="0" w:after="0"/>
              <w:rPr>
                <w:i/>
                <w:sz w:val="14"/>
                <w:szCs w:val="18"/>
              </w:rPr>
            </w:pPr>
            <w:r w:rsidRPr="009D6072">
              <w:rPr>
                <w:i/>
                <w:sz w:val="14"/>
                <w:szCs w:val="18"/>
              </w:rPr>
              <w:t>0</w:t>
            </w:r>
          </w:p>
        </w:tc>
        <w:tc>
          <w:tcPr>
            <w:tcW w:w="684" w:type="pct"/>
          </w:tcPr>
          <w:p w14:paraId="2F83AFA2" w14:textId="2B0FAA2C" w:rsidR="00740CE0" w:rsidRPr="009D6072" w:rsidRDefault="00740CE0" w:rsidP="00740CE0">
            <w:pPr>
              <w:pStyle w:val="bullet"/>
              <w:spacing w:before="0" w:after="0"/>
              <w:rPr>
                <w:i/>
                <w:sz w:val="14"/>
                <w:szCs w:val="18"/>
              </w:rPr>
            </w:pPr>
            <w:r w:rsidRPr="009D6072">
              <w:rPr>
                <w:i/>
                <w:sz w:val="14"/>
                <w:szCs w:val="18"/>
              </w:rPr>
              <w:t>1 =2+ 3+4</w:t>
            </w:r>
          </w:p>
        </w:tc>
        <w:tc>
          <w:tcPr>
            <w:tcW w:w="401" w:type="pct"/>
          </w:tcPr>
          <w:p w14:paraId="69F59BF0" w14:textId="06B4BB27" w:rsidR="00740CE0" w:rsidRPr="009D6072" w:rsidRDefault="00740CE0" w:rsidP="00740CE0">
            <w:pPr>
              <w:pStyle w:val="bullet"/>
              <w:spacing w:before="0" w:after="0"/>
              <w:rPr>
                <w:i/>
                <w:sz w:val="14"/>
                <w:szCs w:val="18"/>
              </w:rPr>
            </w:pPr>
            <w:r w:rsidRPr="009D6072">
              <w:rPr>
                <w:i/>
                <w:sz w:val="14"/>
                <w:szCs w:val="18"/>
              </w:rPr>
              <w:t>2</w:t>
            </w:r>
          </w:p>
        </w:tc>
        <w:tc>
          <w:tcPr>
            <w:tcW w:w="560" w:type="pct"/>
          </w:tcPr>
          <w:p w14:paraId="0E6C27F9" w14:textId="382F79C0" w:rsidR="00740CE0" w:rsidRPr="009D6072" w:rsidRDefault="00740CE0" w:rsidP="00740CE0">
            <w:pPr>
              <w:pStyle w:val="bullet"/>
              <w:spacing w:before="0" w:after="0"/>
              <w:rPr>
                <w:i/>
                <w:sz w:val="14"/>
                <w:szCs w:val="18"/>
                <w:vertAlign w:val="superscript"/>
              </w:rPr>
            </w:pPr>
            <w:r w:rsidRPr="009D6072">
              <w:rPr>
                <w:i/>
                <w:sz w:val="14"/>
                <w:szCs w:val="18"/>
              </w:rPr>
              <w:t>2</w:t>
            </w:r>
            <w:r w:rsidRPr="009D6072">
              <w:rPr>
                <w:i/>
                <w:sz w:val="14"/>
                <w:szCs w:val="18"/>
                <w:vertAlign w:val="superscript"/>
              </w:rPr>
              <w:t>1</w:t>
            </w:r>
          </w:p>
        </w:tc>
        <w:tc>
          <w:tcPr>
            <w:tcW w:w="304" w:type="pct"/>
          </w:tcPr>
          <w:p w14:paraId="66463081" w14:textId="141E9D12" w:rsidR="00740CE0" w:rsidRPr="009D6072" w:rsidRDefault="00740CE0" w:rsidP="00740CE0">
            <w:pPr>
              <w:pStyle w:val="bullet"/>
              <w:spacing w:before="0" w:after="0"/>
              <w:rPr>
                <w:i/>
                <w:sz w:val="14"/>
                <w:szCs w:val="18"/>
              </w:rPr>
            </w:pPr>
            <w:r w:rsidRPr="009D6072">
              <w:rPr>
                <w:i/>
                <w:sz w:val="14"/>
                <w:szCs w:val="18"/>
              </w:rPr>
              <w:t>3</w:t>
            </w:r>
          </w:p>
        </w:tc>
        <w:tc>
          <w:tcPr>
            <w:tcW w:w="440" w:type="pct"/>
          </w:tcPr>
          <w:p w14:paraId="2DBFB5C8" w14:textId="5A79AB2A" w:rsidR="00740CE0" w:rsidRPr="009D6072" w:rsidRDefault="00740CE0" w:rsidP="00740CE0">
            <w:pPr>
              <w:pStyle w:val="bullet"/>
              <w:spacing w:before="0" w:after="0"/>
              <w:rPr>
                <w:i/>
                <w:sz w:val="14"/>
                <w:szCs w:val="18"/>
                <w:vertAlign w:val="superscript"/>
              </w:rPr>
            </w:pPr>
            <w:r w:rsidRPr="009D6072">
              <w:rPr>
                <w:i/>
                <w:sz w:val="14"/>
                <w:szCs w:val="18"/>
              </w:rPr>
              <w:t>3</w:t>
            </w:r>
            <w:r w:rsidRPr="009D6072">
              <w:rPr>
                <w:i/>
                <w:sz w:val="14"/>
                <w:szCs w:val="18"/>
                <w:vertAlign w:val="superscript"/>
              </w:rPr>
              <w:t>1</w:t>
            </w:r>
          </w:p>
        </w:tc>
        <w:tc>
          <w:tcPr>
            <w:tcW w:w="231" w:type="pct"/>
          </w:tcPr>
          <w:p w14:paraId="2EAD893B" w14:textId="3AA260BF" w:rsidR="00740CE0" w:rsidRPr="009D6072" w:rsidRDefault="00740CE0" w:rsidP="00740CE0">
            <w:pPr>
              <w:pStyle w:val="bullet"/>
              <w:spacing w:before="0" w:after="0"/>
              <w:rPr>
                <w:i/>
                <w:sz w:val="14"/>
                <w:szCs w:val="18"/>
              </w:rPr>
            </w:pPr>
            <w:r w:rsidRPr="009D6072">
              <w:rPr>
                <w:i/>
                <w:sz w:val="14"/>
                <w:szCs w:val="18"/>
              </w:rPr>
              <w:t>4</w:t>
            </w:r>
          </w:p>
        </w:tc>
        <w:tc>
          <w:tcPr>
            <w:tcW w:w="367" w:type="pct"/>
          </w:tcPr>
          <w:p w14:paraId="52767287" w14:textId="1A340A8D" w:rsidR="00740CE0" w:rsidRPr="009D6072" w:rsidRDefault="00740CE0" w:rsidP="00740CE0">
            <w:pPr>
              <w:pStyle w:val="bullet"/>
              <w:spacing w:before="0" w:after="0"/>
              <w:rPr>
                <w:i/>
                <w:sz w:val="14"/>
                <w:szCs w:val="18"/>
                <w:vertAlign w:val="superscript"/>
              </w:rPr>
            </w:pPr>
            <w:r w:rsidRPr="009D6072">
              <w:rPr>
                <w:i/>
                <w:sz w:val="14"/>
                <w:szCs w:val="18"/>
              </w:rPr>
              <w:t>4</w:t>
            </w:r>
            <w:r w:rsidRPr="009D6072">
              <w:rPr>
                <w:i/>
                <w:sz w:val="14"/>
                <w:szCs w:val="18"/>
                <w:vertAlign w:val="superscript"/>
              </w:rPr>
              <w:t>1</w:t>
            </w:r>
          </w:p>
        </w:tc>
        <w:tc>
          <w:tcPr>
            <w:tcW w:w="598" w:type="pct"/>
          </w:tcPr>
          <w:p w14:paraId="25147392" w14:textId="7388BBC5" w:rsidR="00740CE0" w:rsidRPr="009D6072" w:rsidRDefault="00740CE0" w:rsidP="00740CE0">
            <w:pPr>
              <w:pStyle w:val="bullet"/>
              <w:spacing w:before="0" w:after="0"/>
              <w:rPr>
                <w:i/>
                <w:sz w:val="14"/>
                <w:szCs w:val="18"/>
              </w:rPr>
            </w:pPr>
            <w:r w:rsidRPr="009D6072">
              <w:rPr>
                <w:i/>
                <w:sz w:val="14"/>
                <w:szCs w:val="18"/>
              </w:rPr>
              <w:t>5</w:t>
            </w:r>
          </w:p>
        </w:tc>
        <w:tc>
          <w:tcPr>
            <w:tcW w:w="597" w:type="pct"/>
          </w:tcPr>
          <w:p w14:paraId="1CA2694E" w14:textId="67505E5D" w:rsidR="00740CE0" w:rsidRPr="009D6072" w:rsidRDefault="00740CE0" w:rsidP="00740CE0">
            <w:pPr>
              <w:pStyle w:val="bullet"/>
              <w:spacing w:before="0" w:after="0"/>
              <w:rPr>
                <w:i/>
                <w:sz w:val="14"/>
                <w:szCs w:val="18"/>
              </w:rPr>
            </w:pPr>
            <w:r w:rsidRPr="009D6072">
              <w:rPr>
                <w:i/>
                <w:sz w:val="14"/>
                <w:szCs w:val="18"/>
              </w:rPr>
              <w:t>6=1+5</w:t>
            </w:r>
          </w:p>
        </w:tc>
      </w:tr>
      <w:tr w:rsidR="009D6072" w:rsidRPr="009D6072" w14:paraId="268AC65D" w14:textId="77777777" w:rsidTr="00E50428">
        <w:tc>
          <w:tcPr>
            <w:tcW w:w="819" w:type="pct"/>
          </w:tcPr>
          <w:p w14:paraId="4CF6F765" w14:textId="6B6F5E8F" w:rsidR="00740CE0" w:rsidRPr="009D6072" w:rsidRDefault="00740CE0" w:rsidP="00460245">
            <w:pPr>
              <w:pStyle w:val="bullet"/>
              <w:spacing w:before="0" w:after="0"/>
              <w:rPr>
                <w:sz w:val="14"/>
                <w:szCs w:val="18"/>
              </w:rPr>
            </w:pPr>
            <w:r w:rsidRPr="009D6072">
              <w:rPr>
                <w:sz w:val="14"/>
                <w:szCs w:val="18"/>
              </w:rPr>
              <w:t>Lider de parteneriat</w:t>
            </w:r>
          </w:p>
        </w:tc>
        <w:tc>
          <w:tcPr>
            <w:tcW w:w="684" w:type="pct"/>
          </w:tcPr>
          <w:p w14:paraId="397DCA7D" w14:textId="77777777" w:rsidR="00740CE0" w:rsidRPr="009D6072" w:rsidRDefault="00740CE0" w:rsidP="00460245">
            <w:pPr>
              <w:pStyle w:val="bullet"/>
              <w:spacing w:before="0" w:after="0"/>
              <w:rPr>
                <w:sz w:val="14"/>
                <w:szCs w:val="18"/>
              </w:rPr>
            </w:pPr>
          </w:p>
        </w:tc>
        <w:tc>
          <w:tcPr>
            <w:tcW w:w="401" w:type="pct"/>
          </w:tcPr>
          <w:p w14:paraId="29CDED5C" w14:textId="77777777" w:rsidR="00740CE0" w:rsidRPr="009D6072" w:rsidRDefault="00740CE0" w:rsidP="00460245">
            <w:pPr>
              <w:pStyle w:val="bullet"/>
              <w:spacing w:before="0" w:after="0"/>
              <w:rPr>
                <w:sz w:val="14"/>
                <w:szCs w:val="18"/>
              </w:rPr>
            </w:pPr>
          </w:p>
        </w:tc>
        <w:tc>
          <w:tcPr>
            <w:tcW w:w="560" w:type="pct"/>
          </w:tcPr>
          <w:p w14:paraId="5C17B4FE" w14:textId="77777777" w:rsidR="00740CE0" w:rsidRPr="009D6072" w:rsidRDefault="00740CE0" w:rsidP="00460245">
            <w:pPr>
              <w:pStyle w:val="bullet"/>
              <w:spacing w:before="0" w:after="0"/>
              <w:rPr>
                <w:sz w:val="14"/>
                <w:szCs w:val="18"/>
              </w:rPr>
            </w:pPr>
          </w:p>
        </w:tc>
        <w:tc>
          <w:tcPr>
            <w:tcW w:w="304" w:type="pct"/>
          </w:tcPr>
          <w:p w14:paraId="1487548F" w14:textId="77777777" w:rsidR="00740CE0" w:rsidRPr="009D6072" w:rsidRDefault="00740CE0" w:rsidP="00460245">
            <w:pPr>
              <w:pStyle w:val="bullet"/>
              <w:spacing w:before="0" w:after="0"/>
              <w:rPr>
                <w:sz w:val="14"/>
                <w:szCs w:val="18"/>
              </w:rPr>
            </w:pPr>
          </w:p>
        </w:tc>
        <w:tc>
          <w:tcPr>
            <w:tcW w:w="440" w:type="pct"/>
          </w:tcPr>
          <w:p w14:paraId="26C3B516" w14:textId="77777777" w:rsidR="00740CE0" w:rsidRPr="009D6072" w:rsidRDefault="00740CE0" w:rsidP="00460245">
            <w:pPr>
              <w:pStyle w:val="bullet"/>
              <w:spacing w:before="0" w:after="0"/>
              <w:rPr>
                <w:sz w:val="14"/>
                <w:szCs w:val="18"/>
              </w:rPr>
            </w:pPr>
          </w:p>
        </w:tc>
        <w:tc>
          <w:tcPr>
            <w:tcW w:w="231" w:type="pct"/>
          </w:tcPr>
          <w:p w14:paraId="3D06DD3E" w14:textId="77777777" w:rsidR="00740CE0" w:rsidRPr="009D6072" w:rsidRDefault="00740CE0" w:rsidP="00460245">
            <w:pPr>
              <w:pStyle w:val="bullet"/>
              <w:spacing w:before="0" w:after="0"/>
              <w:rPr>
                <w:sz w:val="14"/>
                <w:szCs w:val="18"/>
              </w:rPr>
            </w:pPr>
          </w:p>
        </w:tc>
        <w:tc>
          <w:tcPr>
            <w:tcW w:w="367" w:type="pct"/>
          </w:tcPr>
          <w:p w14:paraId="4B625B9B" w14:textId="77777777" w:rsidR="00740CE0" w:rsidRPr="009D6072" w:rsidRDefault="00740CE0" w:rsidP="00460245">
            <w:pPr>
              <w:pStyle w:val="bullet"/>
              <w:spacing w:before="0" w:after="0"/>
              <w:rPr>
                <w:sz w:val="14"/>
                <w:szCs w:val="18"/>
              </w:rPr>
            </w:pPr>
          </w:p>
        </w:tc>
        <w:tc>
          <w:tcPr>
            <w:tcW w:w="598" w:type="pct"/>
          </w:tcPr>
          <w:p w14:paraId="1761191C" w14:textId="77777777" w:rsidR="00740CE0" w:rsidRPr="009D6072" w:rsidRDefault="00740CE0" w:rsidP="00460245">
            <w:pPr>
              <w:pStyle w:val="bullet"/>
              <w:spacing w:before="0" w:after="0"/>
              <w:rPr>
                <w:sz w:val="14"/>
                <w:szCs w:val="18"/>
              </w:rPr>
            </w:pPr>
          </w:p>
        </w:tc>
        <w:tc>
          <w:tcPr>
            <w:tcW w:w="597" w:type="pct"/>
          </w:tcPr>
          <w:p w14:paraId="030D0BCF" w14:textId="77777777" w:rsidR="00740CE0" w:rsidRPr="009D6072" w:rsidRDefault="00740CE0" w:rsidP="00460245">
            <w:pPr>
              <w:pStyle w:val="bullet"/>
              <w:spacing w:before="0" w:after="0"/>
              <w:rPr>
                <w:sz w:val="14"/>
                <w:szCs w:val="18"/>
              </w:rPr>
            </w:pPr>
          </w:p>
        </w:tc>
      </w:tr>
      <w:tr w:rsidR="009D6072" w:rsidRPr="009D6072" w14:paraId="665B5ECC" w14:textId="77777777" w:rsidTr="00E50428">
        <w:tc>
          <w:tcPr>
            <w:tcW w:w="819" w:type="pct"/>
          </w:tcPr>
          <w:p w14:paraId="34E8A02D" w14:textId="77777777" w:rsidR="00740CE0" w:rsidRPr="009D6072" w:rsidRDefault="00740CE0" w:rsidP="00460245">
            <w:pPr>
              <w:pStyle w:val="bullet"/>
              <w:spacing w:before="0" w:after="0"/>
              <w:rPr>
                <w:sz w:val="14"/>
                <w:szCs w:val="18"/>
              </w:rPr>
            </w:pPr>
            <w:r w:rsidRPr="009D6072">
              <w:rPr>
                <w:sz w:val="14"/>
                <w:szCs w:val="18"/>
              </w:rPr>
              <w:t>Partener 1, dacă este cazul</w:t>
            </w:r>
          </w:p>
        </w:tc>
        <w:tc>
          <w:tcPr>
            <w:tcW w:w="684" w:type="pct"/>
          </w:tcPr>
          <w:p w14:paraId="5B55A647" w14:textId="77777777" w:rsidR="00740CE0" w:rsidRPr="009D6072" w:rsidRDefault="00740CE0" w:rsidP="00460245">
            <w:pPr>
              <w:pStyle w:val="bullet"/>
              <w:spacing w:before="0" w:after="0"/>
              <w:rPr>
                <w:sz w:val="14"/>
                <w:szCs w:val="18"/>
              </w:rPr>
            </w:pPr>
          </w:p>
        </w:tc>
        <w:tc>
          <w:tcPr>
            <w:tcW w:w="401" w:type="pct"/>
          </w:tcPr>
          <w:p w14:paraId="7FD8DA04" w14:textId="77777777" w:rsidR="00740CE0" w:rsidRPr="009D6072" w:rsidRDefault="00740CE0" w:rsidP="00460245">
            <w:pPr>
              <w:pStyle w:val="bullet"/>
              <w:spacing w:before="0" w:after="0"/>
              <w:rPr>
                <w:sz w:val="14"/>
                <w:szCs w:val="18"/>
              </w:rPr>
            </w:pPr>
          </w:p>
        </w:tc>
        <w:tc>
          <w:tcPr>
            <w:tcW w:w="560" w:type="pct"/>
          </w:tcPr>
          <w:p w14:paraId="3D30BEB1" w14:textId="77777777" w:rsidR="00740CE0" w:rsidRPr="009D6072" w:rsidRDefault="00740CE0" w:rsidP="00460245">
            <w:pPr>
              <w:pStyle w:val="bullet"/>
              <w:spacing w:before="0" w:after="0"/>
              <w:rPr>
                <w:sz w:val="14"/>
                <w:szCs w:val="18"/>
              </w:rPr>
            </w:pPr>
          </w:p>
        </w:tc>
        <w:tc>
          <w:tcPr>
            <w:tcW w:w="304" w:type="pct"/>
          </w:tcPr>
          <w:p w14:paraId="1210743B" w14:textId="77777777" w:rsidR="00740CE0" w:rsidRPr="009D6072" w:rsidRDefault="00740CE0" w:rsidP="00460245">
            <w:pPr>
              <w:pStyle w:val="bullet"/>
              <w:spacing w:before="0" w:after="0"/>
              <w:rPr>
                <w:sz w:val="14"/>
                <w:szCs w:val="18"/>
              </w:rPr>
            </w:pPr>
          </w:p>
        </w:tc>
        <w:tc>
          <w:tcPr>
            <w:tcW w:w="440" w:type="pct"/>
          </w:tcPr>
          <w:p w14:paraId="1C47AC70" w14:textId="77777777" w:rsidR="00740CE0" w:rsidRPr="009D6072" w:rsidRDefault="00740CE0" w:rsidP="00460245">
            <w:pPr>
              <w:pStyle w:val="bullet"/>
              <w:spacing w:before="0" w:after="0"/>
              <w:rPr>
                <w:sz w:val="14"/>
                <w:szCs w:val="18"/>
              </w:rPr>
            </w:pPr>
          </w:p>
        </w:tc>
        <w:tc>
          <w:tcPr>
            <w:tcW w:w="231" w:type="pct"/>
          </w:tcPr>
          <w:p w14:paraId="04AF1697" w14:textId="77777777" w:rsidR="00740CE0" w:rsidRPr="009D6072" w:rsidRDefault="00740CE0" w:rsidP="00460245">
            <w:pPr>
              <w:pStyle w:val="bullet"/>
              <w:spacing w:before="0" w:after="0"/>
              <w:rPr>
                <w:sz w:val="14"/>
                <w:szCs w:val="18"/>
              </w:rPr>
            </w:pPr>
          </w:p>
        </w:tc>
        <w:tc>
          <w:tcPr>
            <w:tcW w:w="367" w:type="pct"/>
          </w:tcPr>
          <w:p w14:paraId="4C02406C" w14:textId="77777777" w:rsidR="00740CE0" w:rsidRPr="009D6072" w:rsidRDefault="00740CE0" w:rsidP="00460245">
            <w:pPr>
              <w:pStyle w:val="bullet"/>
              <w:spacing w:before="0" w:after="0"/>
              <w:rPr>
                <w:sz w:val="14"/>
                <w:szCs w:val="18"/>
              </w:rPr>
            </w:pPr>
          </w:p>
        </w:tc>
        <w:tc>
          <w:tcPr>
            <w:tcW w:w="598" w:type="pct"/>
          </w:tcPr>
          <w:p w14:paraId="0D6E5777" w14:textId="77777777" w:rsidR="00740CE0" w:rsidRPr="009D6072" w:rsidRDefault="00740CE0" w:rsidP="00460245">
            <w:pPr>
              <w:pStyle w:val="bullet"/>
              <w:spacing w:before="0" w:after="0"/>
              <w:rPr>
                <w:sz w:val="14"/>
                <w:szCs w:val="18"/>
              </w:rPr>
            </w:pPr>
          </w:p>
        </w:tc>
        <w:tc>
          <w:tcPr>
            <w:tcW w:w="597" w:type="pct"/>
          </w:tcPr>
          <w:p w14:paraId="5D1E16BE" w14:textId="77777777" w:rsidR="00740CE0" w:rsidRPr="009D6072" w:rsidRDefault="00740CE0" w:rsidP="00460245">
            <w:pPr>
              <w:pStyle w:val="bullet"/>
              <w:spacing w:before="0" w:after="0"/>
              <w:rPr>
                <w:sz w:val="14"/>
                <w:szCs w:val="18"/>
              </w:rPr>
            </w:pPr>
          </w:p>
        </w:tc>
      </w:tr>
      <w:tr w:rsidR="009D6072" w:rsidRPr="00BC4CBF" w14:paraId="136946A2" w14:textId="77777777" w:rsidTr="00E50428">
        <w:tc>
          <w:tcPr>
            <w:tcW w:w="819" w:type="pct"/>
          </w:tcPr>
          <w:p w14:paraId="5A50A7E7" w14:textId="77777777" w:rsidR="00740CE0" w:rsidRPr="009D6072" w:rsidRDefault="00740CE0" w:rsidP="00460245">
            <w:pPr>
              <w:pStyle w:val="bullet"/>
              <w:spacing w:before="0" w:after="0"/>
              <w:rPr>
                <w:sz w:val="14"/>
                <w:szCs w:val="18"/>
              </w:rPr>
            </w:pPr>
            <w:r w:rsidRPr="009D6072">
              <w:rPr>
                <w:sz w:val="14"/>
                <w:szCs w:val="18"/>
              </w:rPr>
              <w:t xml:space="preserve">Partener n, dacă este cazul </w:t>
            </w:r>
          </w:p>
        </w:tc>
        <w:tc>
          <w:tcPr>
            <w:tcW w:w="684" w:type="pct"/>
          </w:tcPr>
          <w:p w14:paraId="6346230E" w14:textId="77777777" w:rsidR="00740CE0" w:rsidRPr="009D6072" w:rsidRDefault="00740CE0" w:rsidP="00460245">
            <w:pPr>
              <w:pStyle w:val="bullet"/>
              <w:spacing w:before="0" w:after="0"/>
              <w:rPr>
                <w:sz w:val="14"/>
                <w:szCs w:val="18"/>
              </w:rPr>
            </w:pPr>
          </w:p>
        </w:tc>
        <w:tc>
          <w:tcPr>
            <w:tcW w:w="401" w:type="pct"/>
          </w:tcPr>
          <w:p w14:paraId="14BBBDA2" w14:textId="77777777" w:rsidR="00740CE0" w:rsidRPr="009D6072" w:rsidRDefault="00740CE0" w:rsidP="00460245">
            <w:pPr>
              <w:pStyle w:val="bullet"/>
              <w:spacing w:before="0" w:after="0"/>
              <w:rPr>
                <w:sz w:val="14"/>
                <w:szCs w:val="18"/>
              </w:rPr>
            </w:pPr>
          </w:p>
        </w:tc>
        <w:tc>
          <w:tcPr>
            <w:tcW w:w="560" w:type="pct"/>
          </w:tcPr>
          <w:p w14:paraId="0166B8C3" w14:textId="77777777" w:rsidR="00740CE0" w:rsidRPr="009D6072" w:rsidRDefault="00740CE0" w:rsidP="00460245">
            <w:pPr>
              <w:pStyle w:val="bullet"/>
              <w:spacing w:before="0" w:after="0"/>
              <w:rPr>
                <w:sz w:val="14"/>
                <w:szCs w:val="18"/>
              </w:rPr>
            </w:pPr>
          </w:p>
        </w:tc>
        <w:tc>
          <w:tcPr>
            <w:tcW w:w="304" w:type="pct"/>
          </w:tcPr>
          <w:p w14:paraId="5CCABA33" w14:textId="77777777" w:rsidR="00740CE0" w:rsidRPr="009D6072" w:rsidRDefault="00740CE0" w:rsidP="00460245">
            <w:pPr>
              <w:pStyle w:val="bullet"/>
              <w:spacing w:before="0" w:after="0"/>
              <w:rPr>
                <w:sz w:val="14"/>
                <w:szCs w:val="18"/>
              </w:rPr>
            </w:pPr>
          </w:p>
        </w:tc>
        <w:tc>
          <w:tcPr>
            <w:tcW w:w="440" w:type="pct"/>
          </w:tcPr>
          <w:p w14:paraId="68561A8E" w14:textId="77777777" w:rsidR="00740CE0" w:rsidRPr="009D6072" w:rsidRDefault="00740CE0" w:rsidP="00460245">
            <w:pPr>
              <w:pStyle w:val="bullet"/>
              <w:spacing w:before="0" w:after="0"/>
              <w:rPr>
                <w:sz w:val="14"/>
                <w:szCs w:val="18"/>
              </w:rPr>
            </w:pPr>
          </w:p>
        </w:tc>
        <w:tc>
          <w:tcPr>
            <w:tcW w:w="231" w:type="pct"/>
          </w:tcPr>
          <w:p w14:paraId="4A45B1B2" w14:textId="77777777" w:rsidR="00740CE0" w:rsidRPr="009D6072" w:rsidRDefault="00740CE0" w:rsidP="00460245">
            <w:pPr>
              <w:pStyle w:val="bullet"/>
              <w:spacing w:before="0" w:after="0"/>
              <w:rPr>
                <w:sz w:val="14"/>
                <w:szCs w:val="18"/>
              </w:rPr>
            </w:pPr>
          </w:p>
        </w:tc>
        <w:tc>
          <w:tcPr>
            <w:tcW w:w="367" w:type="pct"/>
          </w:tcPr>
          <w:p w14:paraId="6EBEDA05" w14:textId="77777777" w:rsidR="00740CE0" w:rsidRPr="009D6072" w:rsidRDefault="00740CE0" w:rsidP="00460245">
            <w:pPr>
              <w:pStyle w:val="bullet"/>
              <w:spacing w:before="0" w:after="0"/>
              <w:rPr>
                <w:sz w:val="14"/>
                <w:szCs w:val="18"/>
              </w:rPr>
            </w:pPr>
          </w:p>
        </w:tc>
        <w:tc>
          <w:tcPr>
            <w:tcW w:w="598" w:type="pct"/>
          </w:tcPr>
          <w:p w14:paraId="2ABEE249" w14:textId="77777777" w:rsidR="00740CE0" w:rsidRPr="009D6072" w:rsidRDefault="00740CE0" w:rsidP="00460245">
            <w:pPr>
              <w:pStyle w:val="bullet"/>
              <w:spacing w:before="0" w:after="0"/>
              <w:rPr>
                <w:sz w:val="14"/>
                <w:szCs w:val="18"/>
              </w:rPr>
            </w:pPr>
          </w:p>
        </w:tc>
        <w:tc>
          <w:tcPr>
            <w:tcW w:w="597" w:type="pct"/>
          </w:tcPr>
          <w:p w14:paraId="77FBD6B8" w14:textId="77777777" w:rsidR="00740CE0" w:rsidRPr="009D6072" w:rsidRDefault="00740CE0" w:rsidP="00460245">
            <w:pPr>
              <w:pStyle w:val="bullet"/>
              <w:spacing w:before="0" w:after="0"/>
              <w:rPr>
                <w:sz w:val="14"/>
                <w:szCs w:val="18"/>
              </w:rPr>
            </w:pPr>
          </w:p>
        </w:tc>
      </w:tr>
      <w:tr w:rsidR="009D6072" w:rsidRPr="009D6072" w14:paraId="21D6BC80" w14:textId="77777777" w:rsidTr="00E50428">
        <w:tc>
          <w:tcPr>
            <w:tcW w:w="819" w:type="pct"/>
          </w:tcPr>
          <w:p w14:paraId="48C77D02" w14:textId="77777777" w:rsidR="00740CE0" w:rsidRPr="009D6072" w:rsidRDefault="00740CE0" w:rsidP="00460245">
            <w:pPr>
              <w:pStyle w:val="bullet"/>
              <w:spacing w:before="0" w:after="0"/>
              <w:rPr>
                <w:sz w:val="14"/>
                <w:szCs w:val="18"/>
              </w:rPr>
            </w:pPr>
            <w:r w:rsidRPr="009D6072">
              <w:rPr>
                <w:sz w:val="14"/>
                <w:szCs w:val="18"/>
              </w:rPr>
              <w:t xml:space="preserve">TOTAL </w:t>
            </w:r>
          </w:p>
        </w:tc>
        <w:tc>
          <w:tcPr>
            <w:tcW w:w="684" w:type="pct"/>
          </w:tcPr>
          <w:p w14:paraId="28138C7F" w14:textId="77777777" w:rsidR="00740CE0" w:rsidRPr="009D6072" w:rsidRDefault="00740CE0" w:rsidP="00460245">
            <w:pPr>
              <w:pStyle w:val="bullet"/>
              <w:spacing w:before="0" w:after="0"/>
              <w:rPr>
                <w:sz w:val="14"/>
                <w:szCs w:val="18"/>
              </w:rPr>
            </w:pPr>
          </w:p>
        </w:tc>
        <w:tc>
          <w:tcPr>
            <w:tcW w:w="401" w:type="pct"/>
          </w:tcPr>
          <w:p w14:paraId="1101A4A7" w14:textId="77777777" w:rsidR="00740CE0" w:rsidRPr="009D6072" w:rsidRDefault="00740CE0" w:rsidP="00460245">
            <w:pPr>
              <w:pStyle w:val="bullet"/>
              <w:spacing w:before="0" w:after="0"/>
              <w:rPr>
                <w:sz w:val="14"/>
                <w:szCs w:val="18"/>
              </w:rPr>
            </w:pPr>
          </w:p>
        </w:tc>
        <w:tc>
          <w:tcPr>
            <w:tcW w:w="560" w:type="pct"/>
          </w:tcPr>
          <w:p w14:paraId="07165D35" w14:textId="77777777" w:rsidR="00740CE0" w:rsidRPr="009D6072" w:rsidRDefault="00740CE0" w:rsidP="00460245">
            <w:pPr>
              <w:pStyle w:val="bullet"/>
              <w:spacing w:before="0" w:after="0"/>
              <w:rPr>
                <w:sz w:val="14"/>
                <w:szCs w:val="18"/>
              </w:rPr>
            </w:pPr>
          </w:p>
        </w:tc>
        <w:tc>
          <w:tcPr>
            <w:tcW w:w="304" w:type="pct"/>
          </w:tcPr>
          <w:p w14:paraId="0002791F" w14:textId="77777777" w:rsidR="00740CE0" w:rsidRPr="009D6072" w:rsidRDefault="00740CE0" w:rsidP="00460245">
            <w:pPr>
              <w:pStyle w:val="bullet"/>
              <w:spacing w:before="0" w:after="0"/>
              <w:rPr>
                <w:sz w:val="14"/>
                <w:szCs w:val="18"/>
              </w:rPr>
            </w:pPr>
          </w:p>
        </w:tc>
        <w:tc>
          <w:tcPr>
            <w:tcW w:w="440" w:type="pct"/>
          </w:tcPr>
          <w:p w14:paraId="79ED5CF2" w14:textId="77777777" w:rsidR="00740CE0" w:rsidRPr="009D6072" w:rsidRDefault="00740CE0" w:rsidP="00460245">
            <w:pPr>
              <w:pStyle w:val="bullet"/>
              <w:spacing w:before="0" w:after="0"/>
              <w:rPr>
                <w:sz w:val="14"/>
                <w:szCs w:val="18"/>
              </w:rPr>
            </w:pPr>
          </w:p>
        </w:tc>
        <w:tc>
          <w:tcPr>
            <w:tcW w:w="231" w:type="pct"/>
          </w:tcPr>
          <w:p w14:paraId="2213A315" w14:textId="77777777" w:rsidR="00740CE0" w:rsidRPr="009D6072" w:rsidRDefault="00740CE0" w:rsidP="00460245">
            <w:pPr>
              <w:pStyle w:val="bullet"/>
              <w:spacing w:before="0" w:after="0"/>
              <w:rPr>
                <w:sz w:val="14"/>
                <w:szCs w:val="18"/>
              </w:rPr>
            </w:pPr>
          </w:p>
        </w:tc>
        <w:tc>
          <w:tcPr>
            <w:tcW w:w="367" w:type="pct"/>
          </w:tcPr>
          <w:p w14:paraId="666424EF" w14:textId="77777777" w:rsidR="00740CE0" w:rsidRPr="009D6072" w:rsidRDefault="00740CE0" w:rsidP="00460245">
            <w:pPr>
              <w:pStyle w:val="bullet"/>
              <w:spacing w:before="0" w:after="0"/>
              <w:rPr>
                <w:sz w:val="14"/>
                <w:szCs w:val="18"/>
              </w:rPr>
            </w:pPr>
          </w:p>
        </w:tc>
        <w:tc>
          <w:tcPr>
            <w:tcW w:w="598" w:type="pct"/>
          </w:tcPr>
          <w:p w14:paraId="2AE9C988" w14:textId="77777777" w:rsidR="00740CE0" w:rsidRPr="009D6072" w:rsidRDefault="00740CE0" w:rsidP="00460245">
            <w:pPr>
              <w:pStyle w:val="bullet"/>
              <w:spacing w:before="0" w:after="0"/>
              <w:rPr>
                <w:sz w:val="14"/>
                <w:szCs w:val="18"/>
              </w:rPr>
            </w:pPr>
          </w:p>
        </w:tc>
        <w:tc>
          <w:tcPr>
            <w:tcW w:w="597" w:type="pct"/>
          </w:tcPr>
          <w:p w14:paraId="65E51EAD" w14:textId="77777777" w:rsidR="00740CE0" w:rsidRPr="009D6072" w:rsidRDefault="00740CE0" w:rsidP="00460245">
            <w:pPr>
              <w:pStyle w:val="bullet"/>
              <w:spacing w:before="0" w:after="0"/>
              <w:rPr>
                <w:sz w:val="14"/>
                <w:szCs w:val="18"/>
              </w:rPr>
            </w:pPr>
          </w:p>
        </w:tc>
      </w:tr>
    </w:tbl>
    <w:p w14:paraId="2E3B44AB" w14:textId="3B769EAC" w:rsidR="00740CE0" w:rsidRPr="009D6072" w:rsidRDefault="00740CE0" w:rsidP="00095036">
      <w:pPr>
        <w:tabs>
          <w:tab w:val="left" w:pos="180"/>
        </w:tabs>
        <w:ind w:right="76"/>
        <w:jc w:val="both"/>
        <w:rPr>
          <w:rFonts w:ascii="Trebuchet MS" w:eastAsia="Arial" w:hAnsi="Trebuchet MS"/>
          <w:sz w:val="22"/>
          <w:szCs w:val="24"/>
          <w:lang w:val="ro-RO"/>
        </w:rPr>
      </w:pPr>
    </w:p>
    <w:p w14:paraId="5BCF4FAB" w14:textId="5480168C" w:rsidR="00E50D77" w:rsidRPr="009D6072" w:rsidRDefault="0021571B" w:rsidP="00B6450E">
      <w:pPr>
        <w:pStyle w:val="ListParagraph"/>
        <w:numPr>
          <w:ilvl w:val="0"/>
          <w:numId w:val="12"/>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E10638" w:rsidRPr="009D6072" w:rsidDel="00E10638">
        <w:rPr>
          <w:rFonts w:ascii="Trebuchet MS" w:eastAsia="Arial" w:hAnsi="Trebuchet MS"/>
          <w:sz w:val="22"/>
          <w:szCs w:val="24"/>
          <w:lang w:val="ro-RO"/>
        </w:rPr>
        <w:t xml:space="preserve"> </w:t>
      </w:r>
      <w:r w:rsidR="00E675B6" w:rsidRPr="009D6072">
        <w:rPr>
          <w:rFonts w:ascii="Trebuchet MS" w:eastAsia="Arial" w:hAnsi="Trebuchet MS"/>
          <w:sz w:val="22"/>
          <w:szCs w:val="24"/>
          <w:highlight w:val="lightGray"/>
          <w:lang w:val="ro-RO"/>
        </w:rPr>
        <w:t>AM/OI</w:t>
      </w:r>
      <w:r w:rsidR="00BF4880" w:rsidRPr="009D6072">
        <w:rPr>
          <w:rFonts w:ascii="Trebuchet MS" w:eastAsia="Arial" w:hAnsi="Trebuchet MS"/>
          <w:sz w:val="22"/>
          <w:szCs w:val="24"/>
          <w:lang w:val="ro-RO"/>
        </w:rPr>
        <w:t xml:space="preserve"> acordă o </w:t>
      </w:r>
      <w:r w:rsidR="006315B6" w:rsidRPr="009D6072">
        <w:rPr>
          <w:rFonts w:ascii="Trebuchet MS" w:eastAsia="Arial" w:hAnsi="Trebuchet MS"/>
          <w:sz w:val="22"/>
          <w:szCs w:val="24"/>
          <w:lang w:val="ro-RO"/>
        </w:rPr>
        <w:t>finanțare</w:t>
      </w:r>
      <w:r w:rsidR="00BF4880" w:rsidRPr="009D6072">
        <w:rPr>
          <w:rFonts w:ascii="Trebuchet MS" w:eastAsia="Arial" w:hAnsi="Trebuchet MS"/>
          <w:sz w:val="22"/>
          <w:szCs w:val="24"/>
          <w:lang w:val="ro-RO"/>
        </w:rPr>
        <w:t xml:space="preserve"> nerambursabilă în sumă maximă de </w:t>
      </w:r>
      <w:r w:rsidR="00BD1C56" w:rsidRPr="009D6072">
        <w:rPr>
          <w:rFonts w:ascii="Trebuchet MS" w:eastAsia="Arial" w:hAnsi="Trebuchet MS"/>
          <w:sz w:val="22"/>
          <w:szCs w:val="24"/>
          <w:highlight w:val="lightGray"/>
          <w:lang w:val="ro-RO"/>
        </w:rPr>
        <w:t>............</w:t>
      </w:r>
      <w:r w:rsidR="005B1CFF"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LEI (</w:t>
      </w:r>
      <w:r w:rsidR="00295F47" w:rsidRPr="009D6072">
        <w:rPr>
          <w:rFonts w:ascii="Trebuchet MS" w:eastAsia="Arial" w:hAnsi="Trebuchet MS"/>
          <w:sz w:val="22"/>
          <w:szCs w:val="24"/>
          <w:lang w:val="ro-RO"/>
        </w:rPr>
        <w:t>valoarea în litere</w:t>
      </w:r>
      <w:r w:rsidR="00564789" w:rsidRPr="009D6072">
        <w:rPr>
          <w:rFonts w:ascii="Trebuchet MS" w:eastAsia="Arial" w:hAnsi="Trebuchet MS"/>
          <w:sz w:val="22"/>
          <w:szCs w:val="24"/>
          <w:lang w:val="ro-RO"/>
        </w:rPr>
        <w:t>)</w:t>
      </w:r>
      <w:r w:rsidR="00BF4880" w:rsidRPr="009D6072">
        <w:rPr>
          <w:rFonts w:ascii="Trebuchet MS" w:eastAsia="Arial" w:hAnsi="Trebuchet MS"/>
          <w:sz w:val="22"/>
          <w:szCs w:val="24"/>
          <w:lang w:val="ro-RO"/>
        </w:rPr>
        <w:t xml:space="preserve">, echivalentă cu </w:t>
      </w:r>
      <w:r w:rsidR="00BD1C56" w:rsidRPr="009D6072">
        <w:rPr>
          <w:rFonts w:ascii="Trebuchet MS" w:eastAsia="Arial" w:hAnsi="Trebuchet MS"/>
          <w:sz w:val="22"/>
          <w:szCs w:val="24"/>
          <w:highlight w:val="lightGray"/>
          <w:lang w:val="ro-RO"/>
        </w:rPr>
        <w:t>…………….</w:t>
      </w:r>
      <w:r w:rsidR="00D74AD9"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 din valoarea totală eligibilă aprobată.</w:t>
      </w:r>
    </w:p>
    <w:p w14:paraId="38EA1D08" w14:textId="79003085" w:rsidR="0017727D" w:rsidRPr="009D6072" w:rsidRDefault="00095036" w:rsidP="00B6450E">
      <w:pPr>
        <w:pStyle w:val="ListParagraph"/>
        <w:numPr>
          <w:ilvl w:val="0"/>
          <w:numId w:val="12"/>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BF4880" w:rsidRPr="009D6072">
        <w:rPr>
          <w:rFonts w:ascii="Trebuchet MS" w:eastAsia="Arial" w:hAnsi="Trebuchet MS"/>
          <w:sz w:val="22"/>
          <w:szCs w:val="24"/>
          <w:lang w:val="ro-RO"/>
        </w:rPr>
        <w:t xml:space="preserve">În cazul în care valoarea totală a </w:t>
      </w:r>
      <w:r w:rsidR="005C45A0" w:rsidRPr="009D6072">
        <w:rPr>
          <w:rFonts w:ascii="Trebuchet MS" w:eastAsia="Arial" w:hAnsi="Trebuchet MS"/>
          <w:sz w:val="22"/>
          <w:szCs w:val="24"/>
          <w:lang w:val="ro-RO"/>
        </w:rPr>
        <w:t>p</w:t>
      </w:r>
      <w:r w:rsidR="00BF4880" w:rsidRPr="009D6072">
        <w:rPr>
          <w:rFonts w:ascii="Trebuchet MS" w:eastAsia="Arial" w:hAnsi="Trebuchet MS"/>
          <w:sz w:val="22"/>
          <w:szCs w:val="24"/>
          <w:lang w:val="ro-RO"/>
        </w:rPr>
        <w:t xml:space="preserve">roiectului </w:t>
      </w:r>
      <w:r w:rsidR="006E0983" w:rsidRPr="009D6072">
        <w:rPr>
          <w:rFonts w:ascii="Trebuchet MS" w:eastAsia="Arial" w:hAnsi="Trebuchet MS"/>
          <w:sz w:val="22"/>
          <w:szCs w:val="24"/>
          <w:lang w:val="ro-RO"/>
        </w:rPr>
        <w:t>se modifică în sensul creșterii acesteia</w:t>
      </w:r>
      <w:r w:rsidR="00BF4880"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față</w:t>
      </w:r>
      <w:r w:rsidR="00BF4880" w:rsidRPr="009D6072">
        <w:rPr>
          <w:rFonts w:ascii="Trebuchet MS" w:eastAsia="Arial" w:hAnsi="Trebuchet MS"/>
          <w:sz w:val="22"/>
          <w:szCs w:val="24"/>
          <w:lang w:val="ro-RO"/>
        </w:rPr>
        <w:t xml:space="preserve"> de valoarea </w:t>
      </w:r>
      <w:r w:rsidR="00620DA1" w:rsidRPr="009D6072">
        <w:rPr>
          <w:rFonts w:ascii="Trebuchet MS" w:eastAsia="Arial" w:hAnsi="Trebuchet MS"/>
          <w:sz w:val="22"/>
          <w:szCs w:val="24"/>
          <w:lang w:val="ro-RO"/>
        </w:rPr>
        <w:t xml:space="preserve">stabilită </w:t>
      </w:r>
      <w:r w:rsidR="00BF4880" w:rsidRPr="009D6072">
        <w:rPr>
          <w:rFonts w:ascii="Trebuchet MS" w:eastAsia="Arial" w:hAnsi="Trebuchet MS"/>
          <w:sz w:val="22"/>
          <w:szCs w:val="24"/>
          <w:lang w:val="ro-RO"/>
        </w:rPr>
        <w:t xml:space="preserve">prin prezentul </w:t>
      </w:r>
      <w:r w:rsidR="005C45A0" w:rsidRPr="009D6072">
        <w:rPr>
          <w:rFonts w:ascii="Trebuchet MS" w:eastAsia="Arial" w:hAnsi="Trebuchet MS"/>
          <w:sz w:val="22"/>
          <w:szCs w:val="24"/>
          <w:lang w:val="ro-RO"/>
        </w:rPr>
        <w:t>c</w:t>
      </w:r>
      <w:r w:rsidR="00BF4880" w:rsidRPr="009D6072">
        <w:rPr>
          <w:rFonts w:ascii="Trebuchet MS" w:eastAsia="Arial" w:hAnsi="Trebuchet MS"/>
          <w:sz w:val="22"/>
          <w:szCs w:val="24"/>
          <w:lang w:val="ro-RO"/>
        </w:rPr>
        <w:t xml:space="preserve">ontract de </w:t>
      </w:r>
      <w:r w:rsidR="006315B6" w:rsidRPr="009D6072">
        <w:rPr>
          <w:rFonts w:ascii="Trebuchet MS" w:eastAsia="Arial" w:hAnsi="Trebuchet MS"/>
          <w:sz w:val="22"/>
          <w:szCs w:val="24"/>
          <w:lang w:val="ro-RO"/>
        </w:rPr>
        <w:t>finanțare</w:t>
      </w:r>
      <w:r w:rsidR="00BF4880"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diferența</w:t>
      </w:r>
      <w:r w:rsidR="00BF4880" w:rsidRPr="009D6072">
        <w:rPr>
          <w:rFonts w:ascii="Trebuchet MS" w:eastAsia="Arial" w:hAnsi="Trebuchet MS"/>
          <w:sz w:val="22"/>
          <w:szCs w:val="24"/>
          <w:lang w:val="ro-RO"/>
        </w:rPr>
        <w:t xml:space="preserve"> astfel rezultată va fi suportată în întregime de </w:t>
      </w:r>
      <w:r w:rsidR="00DF4F4E" w:rsidRPr="009D6072">
        <w:rPr>
          <w:rFonts w:ascii="Trebuchet MS" w:eastAsia="Arial" w:hAnsi="Trebuchet MS"/>
          <w:sz w:val="22"/>
          <w:szCs w:val="24"/>
          <w:lang w:val="ro-RO"/>
        </w:rPr>
        <w:t>Beneficiar</w:t>
      </w:r>
      <w:r w:rsidR="00B72CD4" w:rsidRPr="009D6072">
        <w:rPr>
          <w:rFonts w:ascii="Trebuchet MS" w:eastAsia="Arial" w:hAnsi="Trebuchet MS"/>
          <w:sz w:val="22"/>
          <w:szCs w:val="24"/>
          <w:lang w:val="ro-RO"/>
        </w:rPr>
        <w:t>.</w:t>
      </w:r>
      <w:r w:rsidR="005A0D5E" w:rsidRPr="009D6072">
        <w:rPr>
          <w:rFonts w:ascii="Trebuchet MS" w:eastAsia="Arial" w:hAnsi="Trebuchet MS"/>
          <w:sz w:val="22"/>
          <w:szCs w:val="24"/>
          <w:lang w:val="ro-RO"/>
        </w:rPr>
        <w:t xml:space="preserve"> </w:t>
      </w:r>
      <w:r w:rsidR="0087132C" w:rsidRPr="009D6072">
        <w:rPr>
          <w:rFonts w:ascii="Trebuchet MS" w:eastAsia="Arial" w:hAnsi="Trebuchet MS"/>
          <w:sz w:val="22"/>
          <w:szCs w:val="24"/>
          <w:lang w:val="ro-RO"/>
        </w:rPr>
        <w:t>Prin excepție, v</w:t>
      </w:r>
      <w:r w:rsidR="005A0D5E" w:rsidRPr="009D6072">
        <w:rPr>
          <w:rFonts w:ascii="Trebuchet MS" w:eastAsia="Arial" w:hAnsi="Trebuchet MS"/>
          <w:sz w:val="22"/>
          <w:szCs w:val="24"/>
          <w:lang w:val="ro-RO"/>
        </w:rPr>
        <w:t>aloarea eligibilă nerambursabilă se poate majora</w:t>
      </w:r>
      <w:r w:rsidR="00C75215" w:rsidRPr="009D6072">
        <w:rPr>
          <w:rFonts w:ascii="Trebuchet MS" w:eastAsia="Arial" w:hAnsi="Trebuchet MS"/>
          <w:sz w:val="22"/>
          <w:szCs w:val="24"/>
          <w:lang w:val="ro-RO"/>
        </w:rPr>
        <w:t>, prin act adițional</w:t>
      </w:r>
      <w:r w:rsidR="0049737C" w:rsidRPr="009D6072">
        <w:rPr>
          <w:rFonts w:ascii="Trebuchet MS" w:eastAsia="Arial" w:hAnsi="Trebuchet MS"/>
          <w:sz w:val="22"/>
          <w:szCs w:val="24"/>
          <w:lang w:val="ro-RO"/>
        </w:rPr>
        <w:t xml:space="preserve">, </w:t>
      </w:r>
      <w:r w:rsidR="009B282E" w:rsidRPr="009D6072">
        <w:rPr>
          <w:rFonts w:ascii="Trebuchet MS" w:eastAsia="Arial" w:hAnsi="Trebuchet MS"/>
          <w:sz w:val="22"/>
          <w:szCs w:val="24"/>
          <w:lang w:val="ro-RO"/>
        </w:rPr>
        <w:t xml:space="preserve">fără ca diferența astfel rezultată să fie suportată de </w:t>
      </w:r>
      <w:r w:rsidR="00DF4F4E" w:rsidRPr="009D6072">
        <w:rPr>
          <w:rFonts w:ascii="Trebuchet MS" w:eastAsia="Arial" w:hAnsi="Trebuchet MS"/>
          <w:sz w:val="22"/>
          <w:szCs w:val="24"/>
          <w:lang w:val="ro-RO"/>
        </w:rPr>
        <w:t>Beneficiar</w:t>
      </w:r>
      <w:r w:rsidR="009B282E" w:rsidRPr="009D6072">
        <w:rPr>
          <w:rFonts w:ascii="Trebuchet MS" w:eastAsia="Arial" w:hAnsi="Trebuchet MS"/>
          <w:sz w:val="22"/>
          <w:szCs w:val="24"/>
          <w:lang w:val="ro-RO"/>
        </w:rPr>
        <w:t xml:space="preserve">, </w:t>
      </w:r>
      <w:r w:rsidR="0087132C" w:rsidRPr="009D6072">
        <w:rPr>
          <w:rFonts w:ascii="Trebuchet MS" w:eastAsia="Arial" w:hAnsi="Trebuchet MS"/>
          <w:sz w:val="22"/>
          <w:szCs w:val="24"/>
          <w:lang w:val="ro-RO"/>
        </w:rPr>
        <w:t>în condițiile specificate la art. 10, alin</w:t>
      </w:r>
      <w:r w:rsidR="00CC3DE0" w:rsidRPr="009D6072">
        <w:rPr>
          <w:rFonts w:ascii="Trebuchet MS" w:eastAsia="Arial" w:hAnsi="Trebuchet MS"/>
          <w:sz w:val="22"/>
          <w:szCs w:val="24"/>
          <w:lang w:val="ro-RO"/>
        </w:rPr>
        <w:t>.</w:t>
      </w:r>
      <w:r w:rsidR="0087132C" w:rsidRPr="009D6072">
        <w:rPr>
          <w:rFonts w:ascii="Trebuchet MS" w:eastAsia="Arial" w:hAnsi="Trebuchet MS"/>
          <w:sz w:val="22"/>
          <w:szCs w:val="24"/>
          <w:lang w:val="ro-RO"/>
        </w:rPr>
        <w:t xml:space="preserve"> (8)</w:t>
      </w:r>
      <w:r w:rsidR="0017727D" w:rsidRPr="009D6072">
        <w:rPr>
          <w:rFonts w:ascii="Trebuchet MS" w:eastAsia="Arial" w:hAnsi="Trebuchet MS"/>
          <w:sz w:val="22"/>
          <w:szCs w:val="24"/>
          <w:lang w:val="ro-RO"/>
        </w:rPr>
        <w:t xml:space="preserve">. </w:t>
      </w:r>
    </w:p>
    <w:p w14:paraId="3697E5B3" w14:textId="19262465" w:rsidR="0017727D" w:rsidRPr="009D6072" w:rsidRDefault="0017727D" w:rsidP="00BB3782">
      <w:pPr>
        <w:tabs>
          <w:tab w:val="left" w:pos="180"/>
        </w:tabs>
        <w:ind w:left="720" w:right="76"/>
        <w:jc w:val="both"/>
        <w:rPr>
          <w:rFonts w:ascii="Trebuchet MS" w:eastAsia="Arial" w:hAnsi="Trebuchet MS"/>
          <w:sz w:val="22"/>
          <w:szCs w:val="24"/>
          <w:lang w:val="ro-RO"/>
        </w:rPr>
      </w:pPr>
      <w:r w:rsidRPr="009D6072">
        <w:rPr>
          <w:rFonts w:ascii="Trebuchet MS" w:eastAsia="Arial" w:hAnsi="Trebuchet MS"/>
          <w:sz w:val="22"/>
          <w:szCs w:val="24"/>
          <w:lang w:val="ro-RO"/>
        </w:rPr>
        <w:t>&lt;</w:t>
      </w:r>
      <w:r w:rsidR="002974E1" w:rsidRPr="009D6072">
        <w:rPr>
          <w:rFonts w:ascii="Trebuchet MS" w:eastAsia="Arial" w:hAnsi="Trebuchet MS"/>
          <w:i/>
          <w:sz w:val="22"/>
          <w:szCs w:val="24"/>
          <w:highlight w:val="lightGray"/>
          <w:lang w:val="ro-RO"/>
        </w:rPr>
        <w:t>în cazul proiectelor finanțate în cadrul programului de asistență tehnică/priorităților de asistență tehnică</w:t>
      </w:r>
      <w:r w:rsidR="00CC3DE0" w:rsidRPr="009D6072">
        <w:rPr>
          <w:rFonts w:ascii="Trebuchet MS" w:eastAsia="Arial" w:hAnsi="Trebuchet MS"/>
          <w:i/>
          <w:sz w:val="22"/>
          <w:szCs w:val="24"/>
          <w:highlight w:val="lightGray"/>
          <w:lang w:val="ro-RO"/>
        </w:rPr>
        <w:t xml:space="preserve"> alin. (3) va avea următorul conținut</w:t>
      </w:r>
      <w:r w:rsidRPr="009D6072">
        <w:rPr>
          <w:rFonts w:ascii="Trebuchet MS" w:eastAsia="Arial" w:hAnsi="Trebuchet MS"/>
          <w:sz w:val="22"/>
          <w:szCs w:val="24"/>
          <w:highlight w:val="lightGray"/>
          <w:lang w:val="ro-RO"/>
        </w:rPr>
        <w:t>&gt;</w:t>
      </w:r>
    </w:p>
    <w:p w14:paraId="3B304995" w14:textId="17525694" w:rsidR="00E50D77" w:rsidRPr="009D6072" w:rsidRDefault="002974E1" w:rsidP="00DC0C4E">
      <w:pPr>
        <w:pStyle w:val="ListParagraph"/>
        <w:numPr>
          <w:ilvl w:val="0"/>
          <w:numId w:val="51"/>
        </w:numPr>
        <w:jc w:val="both"/>
        <w:rPr>
          <w:rFonts w:ascii="Trebuchet MS" w:eastAsia="Arial" w:hAnsi="Trebuchet MS"/>
          <w:sz w:val="22"/>
          <w:szCs w:val="24"/>
          <w:lang w:val="ro-RO"/>
        </w:rPr>
      </w:pPr>
      <w:r w:rsidRPr="009D6072">
        <w:rPr>
          <w:rFonts w:ascii="Trebuchet MS" w:eastAsia="Arial" w:hAnsi="Trebuchet MS"/>
          <w:sz w:val="22"/>
          <w:szCs w:val="24"/>
          <w:lang w:val="ro-RO"/>
        </w:rPr>
        <w:t xml:space="preserve">Valoarea eligibilă nerambursabilă se poate majora, prin act adițional, fără ca diferența astfel rezultată să fie suportată de </w:t>
      </w:r>
      <w:r w:rsidR="0021333C" w:rsidRPr="009D6072">
        <w:rPr>
          <w:rFonts w:ascii="Trebuchet MS" w:eastAsia="Arial" w:hAnsi="Trebuchet MS"/>
          <w:sz w:val="22"/>
          <w:szCs w:val="24"/>
          <w:lang w:val="ro-RO"/>
        </w:rPr>
        <w:t>Beneficiar</w:t>
      </w:r>
      <w:r w:rsidRPr="009D6072">
        <w:rPr>
          <w:rFonts w:ascii="Trebuchet MS" w:eastAsia="Arial" w:hAnsi="Trebuchet MS"/>
          <w:sz w:val="22"/>
          <w:szCs w:val="24"/>
          <w:lang w:val="ro-RO"/>
        </w:rPr>
        <w:t xml:space="preserve">, </w:t>
      </w:r>
      <w:r w:rsidR="009716BE" w:rsidRPr="009D6072">
        <w:rPr>
          <w:rFonts w:ascii="Trebuchet MS" w:eastAsia="Arial" w:hAnsi="Trebuchet MS"/>
          <w:sz w:val="22"/>
          <w:szCs w:val="24"/>
          <w:lang w:val="ro-RO"/>
        </w:rPr>
        <w:t>în funcţie de necesităţi, pentru cazuri justificate</w:t>
      </w:r>
      <w:r w:rsidR="0049737C" w:rsidRPr="009D6072">
        <w:rPr>
          <w:rFonts w:ascii="Trebuchet MS" w:eastAsia="Arial" w:hAnsi="Trebuchet MS"/>
          <w:sz w:val="22"/>
          <w:szCs w:val="24"/>
          <w:lang w:val="ro-RO"/>
        </w:rPr>
        <w:t>, fără a fi necesară existența unui act normativ în acest sens</w:t>
      </w:r>
      <w:r w:rsidR="0087132C" w:rsidRPr="009D6072">
        <w:rPr>
          <w:rFonts w:ascii="Trebuchet MS" w:eastAsia="Arial" w:hAnsi="Trebuchet MS"/>
          <w:sz w:val="22"/>
          <w:szCs w:val="24"/>
          <w:lang w:val="ro-RO"/>
        </w:rPr>
        <w:t xml:space="preserve">, în condițiile </w:t>
      </w:r>
      <w:r w:rsidR="00FE6910" w:rsidRPr="009D6072">
        <w:rPr>
          <w:rFonts w:ascii="Trebuchet MS" w:eastAsia="Arial" w:hAnsi="Trebuchet MS"/>
          <w:sz w:val="22"/>
          <w:szCs w:val="24"/>
          <w:lang w:val="ro-RO"/>
        </w:rPr>
        <w:t>a</w:t>
      </w:r>
      <w:r w:rsidR="0087132C" w:rsidRPr="009D6072">
        <w:rPr>
          <w:rFonts w:ascii="Trebuchet MS" w:eastAsia="Arial" w:hAnsi="Trebuchet MS"/>
          <w:sz w:val="22"/>
          <w:szCs w:val="24"/>
          <w:lang w:val="ro-RO"/>
        </w:rPr>
        <w:t>rt. 10, alin (8).</w:t>
      </w:r>
    </w:p>
    <w:p w14:paraId="46757A41" w14:textId="4CD033C5" w:rsidR="00E50D77" w:rsidRPr="009D6072" w:rsidRDefault="00095036" w:rsidP="00DC0C4E">
      <w:pPr>
        <w:pStyle w:val="ListParagraph"/>
        <w:numPr>
          <w:ilvl w:val="0"/>
          <w:numId w:val="51"/>
        </w:numPr>
        <w:tabs>
          <w:tab w:val="left" w:pos="709"/>
          <w:tab w:val="left" w:pos="993"/>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BF4880" w:rsidRPr="009D6072">
        <w:rPr>
          <w:rFonts w:ascii="Trebuchet MS" w:eastAsia="Arial" w:hAnsi="Trebuchet MS"/>
          <w:sz w:val="22"/>
          <w:szCs w:val="24"/>
          <w:lang w:val="ro-RO"/>
        </w:rPr>
        <w:t>Finanțarea va fi acordată, în baza cererilor de prefinanțare/rambursare/</w:t>
      </w:r>
      <w:r w:rsidR="002711C2"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 xml:space="preserve">plată, elaborate </w:t>
      </w:r>
      <w:r w:rsidR="00DB5A04" w:rsidRPr="009D6072">
        <w:rPr>
          <w:rFonts w:ascii="Trebuchet MS" w:eastAsia="Arial" w:hAnsi="Trebuchet MS"/>
          <w:sz w:val="22"/>
          <w:szCs w:val="24"/>
          <w:lang w:val="ro-RO"/>
        </w:rPr>
        <w:t>și transmise prin sistemul M</w:t>
      </w:r>
      <w:r w:rsidR="00520021" w:rsidRPr="009D6072">
        <w:rPr>
          <w:rFonts w:ascii="Trebuchet MS" w:eastAsia="Arial" w:hAnsi="Trebuchet MS"/>
          <w:sz w:val="22"/>
          <w:szCs w:val="24"/>
          <w:lang w:val="ro-RO"/>
        </w:rPr>
        <w:t>y</w:t>
      </w:r>
      <w:r w:rsidR="00DB5A04" w:rsidRPr="009D6072">
        <w:rPr>
          <w:rFonts w:ascii="Trebuchet MS" w:eastAsia="Arial" w:hAnsi="Trebuchet MS"/>
          <w:sz w:val="22"/>
          <w:szCs w:val="24"/>
          <w:lang w:val="ro-RO"/>
        </w:rPr>
        <w:t xml:space="preserve">SMIS 2021 </w:t>
      </w:r>
      <w:r w:rsidR="00BF4880" w:rsidRPr="009D6072">
        <w:rPr>
          <w:rFonts w:ascii="Trebuchet MS" w:eastAsia="Arial" w:hAnsi="Trebuchet MS"/>
          <w:sz w:val="22"/>
          <w:szCs w:val="24"/>
          <w:lang w:val="ro-RO"/>
        </w:rPr>
        <w:t>în conformitate cu Graficul de depunere a cererilor de</w:t>
      </w:r>
      <w:r w:rsidR="00031A4A" w:rsidRPr="009D6072">
        <w:rPr>
          <w:rFonts w:ascii="Trebuchet MS" w:eastAsia="Arial" w:hAnsi="Trebuchet MS"/>
          <w:sz w:val="22"/>
          <w:szCs w:val="24"/>
          <w:lang w:val="ro-RO"/>
        </w:rPr>
        <w:t xml:space="preserve"> prefinanțare/</w:t>
      </w:r>
      <w:r w:rsidR="002F1694" w:rsidRPr="009D6072">
        <w:rPr>
          <w:rFonts w:ascii="Trebuchet MS" w:eastAsia="Arial" w:hAnsi="Trebuchet MS"/>
          <w:sz w:val="22"/>
          <w:szCs w:val="24"/>
          <w:lang w:val="ro-RO"/>
        </w:rPr>
        <w:t>plată/rambursare a cheltuielilor</w:t>
      </w:r>
      <w:r w:rsidR="008E05BE" w:rsidRPr="009D6072">
        <w:rPr>
          <w:rFonts w:ascii="Trebuchet MS" w:eastAsia="Arial" w:hAnsi="Trebuchet MS"/>
          <w:sz w:val="22"/>
          <w:szCs w:val="24"/>
          <w:lang w:val="ro-RO"/>
        </w:rPr>
        <w:t xml:space="preserve"> care se con</w:t>
      </w:r>
      <w:r w:rsidR="0001171F" w:rsidRPr="009D6072">
        <w:rPr>
          <w:rFonts w:ascii="Trebuchet MS" w:eastAsia="Arial" w:hAnsi="Trebuchet MS"/>
          <w:sz w:val="22"/>
          <w:szCs w:val="24"/>
          <w:lang w:val="ro-RO"/>
        </w:rPr>
        <w:t>s</w:t>
      </w:r>
      <w:r w:rsidR="008E05BE" w:rsidRPr="009D6072">
        <w:rPr>
          <w:rFonts w:ascii="Trebuchet MS" w:eastAsia="Arial" w:hAnsi="Trebuchet MS"/>
          <w:sz w:val="22"/>
          <w:szCs w:val="24"/>
          <w:lang w:val="ro-RO"/>
        </w:rPr>
        <w:t>tituie în Anexa</w:t>
      </w:r>
      <w:r w:rsidR="00BC368B" w:rsidRPr="009D6072">
        <w:rPr>
          <w:rFonts w:ascii="Trebuchet MS" w:eastAsia="Arial" w:hAnsi="Trebuchet MS"/>
          <w:sz w:val="22"/>
          <w:szCs w:val="24"/>
          <w:lang w:val="ro-RO"/>
        </w:rPr>
        <w:t xml:space="preserve"> nr. </w:t>
      </w:r>
      <w:r w:rsidR="00904238" w:rsidRPr="009D6072">
        <w:rPr>
          <w:rFonts w:ascii="Trebuchet MS" w:eastAsia="Arial" w:hAnsi="Trebuchet MS"/>
          <w:sz w:val="22"/>
          <w:szCs w:val="24"/>
          <w:lang w:val="ro-RO"/>
        </w:rPr>
        <w:t xml:space="preserve">3 </w:t>
      </w:r>
      <w:r w:rsidR="008E05BE" w:rsidRPr="009D6072">
        <w:rPr>
          <w:rFonts w:ascii="Trebuchet MS" w:eastAsia="Arial" w:hAnsi="Trebuchet MS"/>
          <w:sz w:val="22"/>
          <w:szCs w:val="24"/>
          <w:lang w:val="ro-RO"/>
        </w:rPr>
        <w:t>la prezentul contract de finanțate</w:t>
      </w:r>
      <w:r w:rsidR="005C45A0" w:rsidRPr="009D6072">
        <w:rPr>
          <w:rFonts w:ascii="Trebuchet MS" w:eastAsia="Arial" w:hAnsi="Trebuchet MS"/>
          <w:sz w:val="22"/>
          <w:szCs w:val="24"/>
          <w:lang w:val="ro-RO"/>
        </w:rPr>
        <w:t>,</w:t>
      </w:r>
      <w:r w:rsidR="00DB5A04" w:rsidRPr="009D6072">
        <w:rPr>
          <w:rFonts w:ascii="Trebuchet MS" w:eastAsia="Arial" w:hAnsi="Trebuchet MS"/>
          <w:sz w:val="22"/>
          <w:szCs w:val="24"/>
          <w:lang w:val="ro-RO"/>
        </w:rPr>
        <w:t xml:space="preserve"> </w:t>
      </w:r>
      <w:r w:rsidR="005C45A0" w:rsidRPr="009D6072">
        <w:rPr>
          <w:rFonts w:ascii="Trebuchet MS" w:eastAsia="Arial" w:hAnsi="Trebuchet MS"/>
          <w:sz w:val="22"/>
          <w:szCs w:val="24"/>
          <w:lang w:val="ro-RO"/>
        </w:rPr>
        <w:t xml:space="preserve">încărcat </w:t>
      </w:r>
      <w:r w:rsidR="00DB5A04" w:rsidRPr="009D6072">
        <w:rPr>
          <w:rFonts w:ascii="Trebuchet MS" w:eastAsia="Arial" w:hAnsi="Trebuchet MS"/>
          <w:sz w:val="22"/>
          <w:szCs w:val="24"/>
          <w:lang w:val="ro-RO"/>
        </w:rPr>
        <w:t>și actualizat de beneficiar în sistemul M</w:t>
      </w:r>
      <w:r w:rsidR="00520021" w:rsidRPr="009D6072">
        <w:rPr>
          <w:rFonts w:ascii="Trebuchet MS" w:eastAsia="Arial" w:hAnsi="Trebuchet MS"/>
          <w:sz w:val="22"/>
          <w:szCs w:val="24"/>
          <w:lang w:val="ro-RO"/>
        </w:rPr>
        <w:t>y</w:t>
      </w:r>
      <w:r w:rsidR="00DB5A04" w:rsidRPr="009D6072">
        <w:rPr>
          <w:rFonts w:ascii="Trebuchet MS" w:eastAsia="Arial" w:hAnsi="Trebuchet MS"/>
          <w:sz w:val="22"/>
          <w:szCs w:val="24"/>
          <w:lang w:val="ro-RO"/>
        </w:rPr>
        <w:t>SMIS 2021</w:t>
      </w:r>
      <w:r w:rsidR="00BF4880" w:rsidRPr="009D6072">
        <w:rPr>
          <w:rFonts w:ascii="Trebuchet MS" w:eastAsia="Arial" w:hAnsi="Trebuchet MS"/>
          <w:sz w:val="22"/>
          <w:szCs w:val="24"/>
          <w:lang w:val="ro-RO"/>
        </w:rPr>
        <w:t>.</w:t>
      </w:r>
    </w:p>
    <w:p w14:paraId="5B499221" w14:textId="4F8D46B1" w:rsidR="00B00DF9" w:rsidRPr="009D6072" w:rsidRDefault="00095036" w:rsidP="00DC0C4E">
      <w:pPr>
        <w:pStyle w:val="ListParagraph"/>
        <w:numPr>
          <w:ilvl w:val="0"/>
          <w:numId w:val="51"/>
        </w:numPr>
        <w:tabs>
          <w:tab w:val="left" w:pos="709"/>
          <w:tab w:val="left" w:pos="993"/>
          <w:tab w:val="left" w:pos="1843"/>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lastRenderedPageBreak/>
        <w:tab/>
      </w:r>
      <w:r w:rsidR="00622348" w:rsidRPr="009D6072">
        <w:rPr>
          <w:rFonts w:ascii="Trebuchet MS" w:eastAsia="Arial" w:hAnsi="Trebuchet MS"/>
          <w:sz w:val="22"/>
          <w:szCs w:val="24"/>
          <w:lang w:val="ro-RO"/>
        </w:rPr>
        <w:t xml:space="preserve">În cazul în care valoarea totală autorizată </w:t>
      </w:r>
      <w:r w:rsidR="00947F50" w:rsidRPr="009D6072">
        <w:rPr>
          <w:rFonts w:ascii="Trebuchet MS" w:eastAsia="Arial" w:hAnsi="Trebuchet MS"/>
          <w:sz w:val="22"/>
          <w:szCs w:val="24"/>
          <w:lang w:val="ro-RO"/>
        </w:rPr>
        <w:t xml:space="preserve">la plată </w:t>
      </w:r>
      <w:r w:rsidR="00622348" w:rsidRPr="009D6072">
        <w:rPr>
          <w:rFonts w:ascii="Trebuchet MS" w:eastAsia="Arial" w:hAnsi="Trebuchet MS"/>
          <w:sz w:val="22"/>
          <w:szCs w:val="24"/>
          <w:lang w:val="ro-RO"/>
        </w:rPr>
        <w:t xml:space="preserve">este mai mică decât valoarea </w:t>
      </w:r>
      <w:r w:rsidR="00686A89" w:rsidRPr="009D6072">
        <w:rPr>
          <w:rFonts w:ascii="Trebuchet MS" w:eastAsia="Arial" w:hAnsi="Trebuchet MS"/>
          <w:sz w:val="22"/>
          <w:szCs w:val="24"/>
          <w:lang w:val="ro-RO"/>
        </w:rPr>
        <w:t xml:space="preserve">eligibilă nerambursabilă (din partea fondurilor și din bugetul </w:t>
      </w:r>
      <w:r w:rsidR="006315B6" w:rsidRPr="009D6072">
        <w:rPr>
          <w:rFonts w:ascii="Trebuchet MS" w:eastAsia="Arial" w:hAnsi="Trebuchet MS"/>
          <w:sz w:val="22"/>
          <w:szCs w:val="24"/>
          <w:lang w:val="ro-RO"/>
        </w:rPr>
        <w:t>național</w:t>
      </w:r>
      <w:r w:rsidR="00686A89" w:rsidRPr="009D6072">
        <w:rPr>
          <w:rFonts w:ascii="Trebuchet MS" w:eastAsia="Arial" w:hAnsi="Trebuchet MS"/>
          <w:sz w:val="22"/>
          <w:szCs w:val="24"/>
          <w:lang w:val="ro-RO"/>
        </w:rPr>
        <w:t>)</w:t>
      </w:r>
      <w:r w:rsidR="00622348" w:rsidRPr="009D6072">
        <w:rPr>
          <w:rFonts w:ascii="Trebuchet MS" w:eastAsia="Arial" w:hAnsi="Trebuchet MS"/>
          <w:sz w:val="22"/>
          <w:szCs w:val="24"/>
          <w:lang w:val="ro-RO"/>
        </w:rPr>
        <w:t xml:space="preserve"> din tabelul de mai sus, finanțarea nerambursabilă prevăzută la alin</w:t>
      </w:r>
      <w:r w:rsidR="005C45A0" w:rsidRPr="009D6072">
        <w:rPr>
          <w:rFonts w:ascii="Trebuchet MS" w:eastAsia="Arial" w:hAnsi="Trebuchet MS"/>
          <w:sz w:val="22"/>
          <w:szCs w:val="24"/>
          <w:lang w:val="ro-RO"/>
        </w:rPr>
        <w:t>.</w:t>
      </w:r>
      <w:r w:rsidR="00622348" w:rsidRPr="009D6072">
        <w:rPr>
          <w:rFonts w:ascii="Trebuchet MS" w:eastAsia="Arial" w:hAnsi="Trebuchet MS"/>
          <w:sz w:val="22"/>
          <w:szCs w:val="24"/>
          <w:lang w:val="ro-RO"/>
        </w:rPr>
        <w:t xml:space="preserve"> (2) se reduce corespunzător</w:t>
      </w:r>
      <w:r w:rsidR="00557651" w:rsidRPr="009D6072">
        <w:rPr>
          <w:rFonts w:ascii="Trebuchet MS" w:eastAsia="Arial" w:hAnsi="Trebuchet MS"/>
          <w:sz w:val="22"/>
          <w:szCs w:val="24"/>
          <w:lang w:val="ro-RO"/>
        </w:rPr>
        <w:t xml:space="preserve">, cu respectarea </w:t>
      </w:r>
      <w:r w:rsidR="006315B6" w:rsidRPr="009D6072">
        <w:rPr>
          <w:rFonts w:ascii="Trebuchet MS" w:eastAsia="Arial" w:hAnsi="Trebuchet MS"/>
          <w:sz w:val="22"/>
          <w:szCs w:val="24"/>
          <w:lang w:val="ro-RO"/>
        </w:rPr>
        <w:t>intensității</w:t>
      </w:r>
      <w:r w:rsidR="00557651"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intervenției</w:t>
      </w:r>
      <w:r w:rsidR="00557651" w:rsidRPr="009D6072">
        <w:rPr>
          <w:rFonts w:ascii="Trebuchet MS" w:eastAsia="Arial" w:hAnsi="Trebuchet MS"/>
          <w:sz w:val="22"/>
          <w:szCs w:val="24"/>
          <w:lang w:val="ro-RO"/>
        </w:rPr>
        <w:t xml:space="preserve"> corespunzătoare fiecărei </w:t>
      </w:r>
      <w:r w:rsidR="006315B6" w:rsidRPr="009D6072">
        <w:rPr>
          <w:rFonts w:ascii="Trebuchet MS" w:eastAsia="Arial" w:hAnsi="Trebuchet MS"/>
          <w:sz w:val="22"/>
          <w:szCs w:val="24"/>
          <w:lang w:val="ro-RO"/>
        </w:rPr>
        <w:t>activități</w:t>
      </w:r>
      <w:r w:rsidR="00557651" w:rsidRPr="009D6072">
        <w:rPr>
          <w:rFonts w:ascii="Trebuchet MS" w:eastAsia="Arial" w:hAnsi="Trebuchet MS"/>
          <w:sz w:val="22"/>
          <w:szCs w:val="24"/>
          <w:lang w:val="ro-RO"/>
        </w:rPr>
        <w:t>/</w:t>
      </w:r>
      <w:r w:rsidR="006315B6" w:rsidRPr="009D6072">
        <w:rPr>
          <w:rFonts w:ascii="Trebuchet MS" w:eastAsia="Arial" w:hAnsi="Trebuchet MS"/>
          <w:sz w:val="22"/>
          <w:szCs w:val="24"/>
          <w:lang w:val="ro-RO"/>
        </w:rPr>
        <w:t>sub-activități</w:t>
      </w:r>
      <w:r w:rsidR="00557651" w:rsidRPr="009D6072">
        <w:rPr>
          <w:rFonts w:ascii="Trebuchet MS" w:eastAsia="Arial" w:hAnsi="Trebuchet MS"/>
          <w:sz w:val="22"/>
          <w:szCs w:val="24"/>
          <w:lang w:val="ro-RO"/>
        </w:rPr>
        <w:t xml:space="preserve"> din cererea de </w:t>
      </w:r>
      <w:r w:rsidR="006315B6" w:rsidRPr="009D6072">
        <w:rPr>
          <w:rFonts w:ascii="Trebuchet MS" w:eastAsia="Arial" w:hAnsi="Trebuchet MS"/>
          <w:sz w:val="22"/>
          <w:szCs w:val="24"/>
          <w:lang w:val="ro-RO"/>
        </w:rPr>
        <w:t>finanțare</w:t>
      </w:r>
      <w:r w:rsidR="00E317A7" w:rsidRPr="009D6072">
        <w:rPr>
          <w:rFonts w:ascii="Trebuchet MS" w:eastAsia="Arial" w:hAnsi="Trebuchet MS"/>
          <w:sz w:val="22"/>
          <w:szCs w:val="24"/>
          <w:lang w:val="ro-RO"/>
        </w:rPr>
        <w:t>, după caz</w:t>
      </w:r>
      <w:r w:rsidR="00622348" w:rsidRPr="009D6072">
        <w:rPr>
          <w:rFonts w:ascii="Trebuchet MS" w:eastAsia="Arial" w:hAnsi="Trebuchet MS"/>
          <w:sz w:val="22"/>
          <w:szCs w:val="24"/>
          <w:lang w:val="ro-RO"/>
        </w:rPr>
        <w:t>.</w:t>
      </w:r>
    </w:p>
    <w:p w14:paraId="3E5542C2" w14:textId="1B127BB8" w:rsidR="00936A6B" w:rsidRPr="009D6072" w:rsidRDefault="00936A6B" w:rsidP="00EB332F">
      <w:pPr>
        <w:ind w:firstLine="720"/>
        <w:rPr>
          <w:rFonts w:ascii="Trebuchet MS" w:eastAsia="Arial" w:hAnsi="Trebuchet MS"/>
          <w:b/>
          <w:spacing w:val="-6"/>
          <w:sz w:val="22"/>
          <w:szCs w:val="24"/>
          <w:lang w:val="ro-RO"/>
        </w:rPr>
      </w:pPr>
    </w:p>
    <w:p w14:paraId="68C4EDF3" w14:textId="73F2F859"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4</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El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g</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b</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it</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ea</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che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p>
    <w:p w14:paraId="4B2E61F0" w14:textId="77777777" w:rsidR="00200C95" w:rsidRPr="009D6072" w:rsidRDefault="00200C95" w:rsidP="00EB332F">
      <w:pPr>
        <w:ind w:firstLine="720"/>
        <w:rPr>
          <w:rFonts w:ascii="Trebuchet MS" w:eastAsia="Arial" w:hAnsi="Trebuchet MS"/>
          <w:sz w:val="22"/>
          <w:szCs w:val="24"/>
          <w:lang w:val="ro-RO"/>
        </w:rPr>
      </w:pPr>
    </w:p>
    <w:p w14:paraId="5D850B41" w14:textId="23630923" w:rsidR="00531C07" w:rsidRPr="009D6072" w:rsidRDefault="00BF4880" w:rsidP="00B6450E">
      <w:pPr>
        <w:pStyle w:val="ListParagraph"/>
        <w:numPr>
          <w:ilvl w:val="0"/>
          <w:numId w:val="13"/>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Cheltuielile </w:t>
      </w:r>
      <w:r w:rsidR="00740CE0" w:rsidRPr="009D6072">
        <w:rPr>
          <w:rFonts w:ascii="Trebuchet MS" w:eastAsia="Arial" w:hAnsi="Trebuchet MS"/>
          <w:sz w:val="22"/>
          <w:szCs w:val="24"/>
          <w:lang w:val="ro-RO"/>
        </w:rPr>
        <w:t xml:space="preserve">angajate și plătite pe durata de implementare a proiectului </w:t>
      </w:r>
      <w:r w:rsidRPr="009D6072">
        <w:rPr>
          <w:rFonts w:ascii="Trebuchet MS" w:eastAsia="Arial" w:hAnsi="Trebuchet MS"/>
          <w:sz w:val="22"/>
          <w:szCs w:val="24"/>
          <w:lang w:val="ro-RO"/>
        </w:rPr>
        <w:t xml:space="preserve">sunt eligibile dacă sunt </w:t>
      </w:r>
      <w:r w:rsidR="00740CE0" w:rsidRPr="009D6072">
        <w:rPr>
          <w:rFonts w:ascii="Trebuchet MS" w:eastAsia="Arial" w:hAnsi="Trebuchet MS"/>
          <w:sz w:val="22"/>
          <w:szCs w:val="24"/>
          <w:lang w:val="ro-RO"/>
        </w:rPr>
        <w:t>realizate în condițiile stabilite de</w:t>
      </w:r>
      <w:r w:rsidRPr="009D6072">
        <w:rPr>
          <w:rFonts w:ascii="Trebuchet MS" w:eastAsia="Arial" w:hAnsi="Trebuchet MS"/>
          <w:sz w:val="22"/>
          <w:szCs w:val="24"/>
          <w:lang w:val="ro-RO"/>
        </w:rPr>
        <w:t xml:space="preserve">: </w:t>
      </w:r>
    </w:p>
    <w:p w14:paraId="48606EA2" w14:textId="350AB5B7" w:rsidR="00E50D77" w:rsidRPr="009D6072"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Legislația națională și europeană aplicabil</w:t>
      </w:r>
      <w:r w:rsidR="002D28C2" w:rsidRPr="009D6072">
        <w:rPr>
          <w:rFonts w:ascii="Trebuchet MS" w:eastAsia="Arial" w:hAnsi="Trebuchet MS"/>
          <w:sz w:val="22"/>
          <w:szCs w:val="24"/>
          <w:lang w:val="ro-RO"/>
        </w:rPr>
        <w:t>ă</w:t>
      </w:r>
      <w:r w:rsidR="00095036" w:rsidRPr="009D6072">
        <w:rPr>
          <w:rFonts w:ascii="Trebuchet MS" w:eastAsia="Arial" w:hAnsi="Trebuchet MS"/>
          <w:sz w:val="22"/>
          <w:szCs w:val="24"/>
          <w:lang w:val="ro-RO"/>
        </w:rPr>
        <w:t>;</w:t>
      </w:r>
    </w:p>
    <w:p w14:paraId="36812321" w14:textId="75EA3546" w:rsidR="00E50D77" w:rsidRPr="009D6072"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Ghidul Solicitantului</w:t>
      </w:r>
      <w:r w:rsidR="00095036" w:rsidRPr="009D6072">
        <w:rPr>
          <w:rFonts w:ascii="Trebuchet MS" w:eastAsia="Arial" w:hAnsi="Trebuchet MS"/>
          <w:sz w:val="22"/>
          <w:szCs w:val="24"/>
          <w:lang w:val="ro-RO"/>
        </w:rPr>
        <w:t>;</w:t>
      </w:r>
    </w:p>
    <w:p w14:paraId="4D778354" w14:textId="29625563" w:rsidR="00531C07" w:rsidRPr="009D6072"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Prezentul </w:t>
      </w:r>
      <w:r w:rsidR="00B250FD"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B250FD"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C32F25" w:rsidRPr="009D6072">
        <w:rPr>
          <w:rFonts w:ascii="Trebuchet MS" w:eastAsia="Arial" w:hAnsi="Trebuchet MS"/>
          <w:sz w:val="22"/>
          <w:szCs w:val="24"/>
          <w:lang w:val="ro-RO"/>
        </w:rPr>
        <w:t>.</w:t>
      </w:r>
    </w:p>
    <w:p w14:paraId="011D5415" w14:textId="1218C149" w:rsidR="00531C07" w:rsidRPr="009D6072" w:rsidRDefault="00BF4880" w:rsidP="002711C2">
      <w:pPr>
        <w:pStyle w:val="ListParagraph"/>
        <w:numPr>
          <w:ilvl w:val="0"/>
          <w:numId w:val="46"/>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Cheltuielile aferente </w:t>
      </w:r>
      <w:r w:rsidR="002220DA" w:rsidRPr="009D6072">
        <w:rPr>
          <w:rFonts w:ascii="Trebuchet MS" w:eastAsia="Arial" w:hAnsi="Trebuchet MS"/>
          <w:sz w:val="22"/>
          <w:szCs w:val="24"/>
          <w:lang w:val="ro-RO"/>
        </w:rPr>
        <w:t xml:space="preserve">proiectului </w:t>
      </w:r>
      <w:r w:rsidRPr="009D6072">
        <w:rPr>
          <w:rFonts w:ascii="Trebuchet MS" w:eastAsia="Arial" w:hAnsi="Trebuchet MS"/>
          <w:sz w:val="22"/>
          <w:szCs w:val="24"/>
          <w:lang w:val="ro-RO"/>
        </w:rPr>
        <w:t xml:space="preserve">sunt eligibile cu </w:t>
      </w:r>
      <w:r w:rsidR="006315B6" w:rsidRPr="009D6072">
        <w:rPr>
          <w:rFonts w:ascii="Trebuchet MS" w:eastAsia="Arial" w:hAnsi="Trebuchet MS"/>
          <w:sz w:val="22"/>
          <w:szCs w:val="24"/>
          <w:lang w:val="ro-RO"/>
        </w:rPr>
        <w:t>condiția</w:t>
      </w:r>
      <w:r w:rsidRPr="009D6072">
        <w:rPr>
          <w:rFonts w:ascii="Trebuchet MS" w:eastAsia="Arial" w:hAnsi="Trebuchet MS"/>
          <w:sz w:val="22"/>
          <w:szCs w:val="24"/>
          <w:lang w:val="ro-RO"/>
        </w:rPr>
        <w:t xml:space="preserve"> ca acestea</w:t>
      </w:r>
      <w:r w:rsidR="00623A3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să  fie cuprinse în </w:t>
      </w:r>
      <w:r w:rsidR="00B250FD"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ererea de </w:t>
      </w:r>
      <w:r w:rsidR="00B250FD"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6407C5" w:rsidRPr="009D6072">
        <w:rPr>
          <w:rFonts w:ascii="Trebuchet MS" w:eastAsia="Arial" w:hAnsi="Trebuchet MS"/>
          <w:sz w:val="22"/>
          <w:szCs w:val="24"/>
          <w:lang w:val="ro-RO"/>
        </w:rPr>
        <w:t xml:space="preserve"> </w:t>
      </w:r>
      <w:r w:rsidR="00B12102" w:rsidRPr="009D6072">
        <w:rPr>
          <w:rFonts w:ascii="Trebuchet MS" w:eastAsia="Arial" w:hAnsi="Trebuchet MS"/>
          <w:sz w:val="22"/>
          <w:szCs w:val="24"/>
          <w:lang w:val="ro-RO"/>
        </w:rPr>
        <w:t xml:space="preserve">aprobată </w:t>
      </w:r>
      <w:r w:rsidR="00784BBC" w:rsidRPr="009D6072">
        <w:rPr>
          <w:rFonts w:ascii="Trebuchet MS" w:eastAsia="Arial" w:hAnsi="Trebuchet MS"/>
          <w:sz w:val="22"/>
          <w:szCs w:val="24"/>
          <w:lang w:val="ro-RO"/>
        </w:rPr>
        <w:t>care constituie Anex</w:t>
      </w:r>
      <w:r w:rsidR="00743015" w:rsidRPr="009D6072">
        <w:rPr>
          <w:rFonts w:ascii="Trebuchet MS" w:eastAsia="Arial" w:hAnsi="Trebuchet MS"/>
          <w:sz w:val="22"/>
          <w:szCs w:val="24"/>
          <w:lang w:val="ro-RO"/>
        </w:rPr>
        <w:t xml:space="preserve">a nr. </w:t>
      </w:r>
      <w:r w:rsidR="002F1694" w:rsidRPr="009D6072">
        <w:rPr>
          <w:rFonts w:ascii="Trebuchet MS" w:eastAsia="Arial" w:hAnsi="Trebuchet MS"/>
          <w:sz w:val="22"/>
          <w:szCs w:val="24"/>
          <w:lang w:val="ro-RO"/>
        </w:rPr>
        <w:t>1</w:t>
      </w:r>
      <w:r w:rsidR="00784BBC" w:rsidRPr="009D6072">
        <w:rPr>
          <w:rFonts w:ascii="Trebuchet MS" w:eastAsia="Arial" w:hAnsi="Trebuchet MS"/>
          <w:sz w:val="22"/>
          <w:szCs w:val="24"/>
          <w:lang w:val="ro-RO"/>
        </w:rPr>
        <w:t xml:space="preserve"> la </w:t>
      </w:r>
      <w:r w:rsidR="002F1694" w:rsidRPr="009D6072">
        <w:rPr>
          <w:rFonts w:ascii="Trebuchet MS" w:eastAsia="Arial" w:hAnsi="Trebuchet MS"/>
          <w:sz w:val="22"/>
          <w:szCs w:val="24"/>
          <w:lang w:val="ro-RO"/>
        </w:rPr>
        <w:t xml:space="preserve">prezentul </w:t>
      </w:r>
      <w:r w:rsidR="00784BBC" w:rsidRPr="009D6072">
        <w:rPr>
          <w:rFonts w:ascii="Trebuchet MS" w:eastAsia="Arial" w:hAnsi="Trebuchet MS"/>
          <w:sz w:val="22"/>
          <w:szCs w:val="24"/>
          <w:lang w:val="ro-RO"/>
        </w:rPr>
        <w:t>contract</w:t>
      </w:r>
      <w:r w:rsidR="00185B34" w:rsidRPr="00BC4CBF">
        <w:rPr>
          <w:sz w:val="18"/>
          <w:lang w:val="ro-RO"/>
          <w:rPrChange w:id="5" w:author="Author">
            <w:rPr>
              <w:sz w:val="18"/>
            </w:rPr>
          </w:rPrChange>
        </w:rPr>
        <w:t xml:space="preserve"> </w:t>
      </w:r>
      <w:r w:rsidR="00185B34" w:rsidRPr="009D6072">
        <w:rPr>
          <w:rFonts w:ascii="Trebuchet MS" w:eastAsia="Arial" w:hAnsi="Trebuchet MS"/>
          <w:sz w:val="22"/>
          <w:szCs w:val="24"/>
          <w:lang w:val="ro-RO"/>
        </w:rPr>
        <w:t xml:space="preserve">şi să fie efectuate în termenii şi condiţiile prezentului </w:t>
      </w:r>
      <w:r w:rsidR="0010452D" w:rsidRPr="009D6072">
        <w:rPr>
          <w:rFonts w:ascii="Trebuchet MS" w:eastAsia="Arial" w:hAnsi="Trebuchet MS"/>
          <w:sz w:val="22"/>
          <w:szCs w:val="24"/>
          <w:lang w:val="ro-RO"/>
        </w:rPr>
        <w:t>c</w:t>
      </w:r>
      <w:r w:rsidR="00185B34" w:rsidRPr="009D6072">
        <w:rPr>
          <w:rFonts w:ascii="Trebuchet MS" w:eastAsia="Arial" w:hAnsi="Trebuchet MS"/>
          <w:sz w:val="22"/>
          <w:szCs w:val="24"/>
          <w:lang w:val="ro-RO"/>
        </w:rPr>
        <w:t xml:space="preserve">ontract de </w:t>
      </w:r>
      <w:r w:rsidR="0010452D" w:rsidRPr="009D6072">
        <w:rPr>
          <w:rFonts w:ascii="Trebuchet MS" w:eastAsia="Arial" w:hAnsi="Trebuchet MS"/>
          <w:sz w:val="22"/>
          <w:szCs w:val="24"/>
          <w:lang w:val="ro-RO"/>
        </w:rPr>
        <w:t>f</w:t>
      </w:r>
      <w:r w:rsidR="00185B34" w:rsidRPr="009D6072">
        <w:rPr>
          <w:rFonts w:ascii="Trebuchet MS" w:eastAsia="Arial" w:hAnsi="Trebuchet MS"/>
          <w:sz w:val="22"/>
          <w:szCs w:val="24"/>
          <w:lang w:val="ro-RO"/>
        </w:rPr>
        <w:t>inanțare</w:t>
      </w:r>
      <w:r w:rsidRPr="009D6072">
        <w:rPr>
          <w:rFonts w:ascii="Trebuchet MS" w:eastAsia="Arial" w:hAnsi="Trebuchet MS"/>
          <w:sz w:val="22"/>
          <w:szCs w:val="24"/>
          <w:lang w:val="ro-RO"/>
        </w:rPr>
        <w:t>.</w:t>
      </w:r>
    </w:p>
    <w:p w14:paraId="2A984034" w14:textId="7DA50175" w:rsidR="00740CE0" w:rsidRPr="009D6072" w:rsidRDefault="00740CE0" w:rsidP="002711C2">
      <w:pPr>
        <w:pStyle w:val="ListParagraph"/>
        <w:numPr>
          <w:ilvl w:val="0"/>
          <w:numId w:val="4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Aprobarea proiectului și semnarea </w:t>
      </w:r>
      <w:r w:rsidR="000C4395"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ontractului de </w:t>
      </w:r>
      <w:r w:rsidR="008E05BE" w:rsidRPr="009D6072">
        <w:rPr>
          <w:rFonts w:ascii="Trebuchet MS" w:eastAsia="Arial" w:hAnsi="Trebuchet MS"/>
          <w:sz w:val="22"/>
          <w:szCs w:val="24"/>
          <w:lang w:val="ro-RO"/>
        </w:rPr>
        <w:t>finanțare</w:t>
      </w:r>
      <w:r w:rsidRPr="009D6072">
        <w:rPr>
          <w:rFonts w:ascii="Trebuchet MS" w:eastAsia="Arial" w:hAnsi="Trebuchet MS"/>
          <w:sz w:val="22"/>
          <w:szCs w:val="24"/>
          <w:lang w:val="ro-RO"/>
        </w:rPr>
        <w:t xml:space="preserve"> nu reprezintă, implicit, o confirmare a eligibilității cheltuielilor, aceasta urmând a fi stabilită în urma procesului de verificare a modului de utilizare a fondurilor de către Beneficiar.</w:t>
      </w:r>
    </w:p>
    <w:p w14:paraId="2CF5F1C9" w14:textId="5ABBD945" w:rsidR="00BB609A" w:rsidRPr="009D6072" w:rsidRDefault="00BB609A" w:rsidP="002711C2">
      <w:pPr>
        <w:pStyle w:val="ListParagraph"/>
        <w:numPr>
          <w:ilvl w:val="0"/>
          <w:numId w:val="4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highlight w:val="lightGray"/>
          <w:lang w:val="ro-RO"/>
        </w:rPr>
        <w:t>AM/OI</w:t>
      </w:r>
      <w:r w:rsidRPr="009D6072">
        <w:rPr>
          <w:rFonts w:ascii="Trebuchet MS" w:eastAsia="Arial" w:hAnsi="Trebuchet MS"/>
          <w:sz w:val="22"/>
          <w:szCs w:val="24"/>
          <w:lang w:val="ro-RO"/>
        </w:rPr>
        <w:t xml:space="preserve"> își rezervă dreptul de a declara, în orice moment,</w:t>
      </w:r>
      <w:r w:rsidR="00C32F25" w:rsidRPr="009D6072">
        <w:rPr>
          <w:rFonts w:ascii="Trebuchet MS" w:eastAsia="Arial" w:hAnsi="Trebuchet MS"/>
          <w:sz w:val="22"/>
          <w:szCs w:val="24"/>
          <w:lang w:val="ro-RO"/>
        </w:rPr>
        <w:t xml:space="preserve"> pe parcursul implementării contractului,</w:t>
      </w:r>
      <w:r w:rsidRPr="009D6072">
        <w:rPr>
          <w:rFonts w:ascii="Trebuchet MS" w:eastAsia="Arial" w:hAnsi="Trebuchet MS"/>
          <w:sz w:val="22"/>
          <w:szCs w:val="24"/>
          <w:lang w:val="ro-RO"/>
        </w:rPr>
        <w:t xml:space="preserve">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w:t>
      </w:r>
      <w:r w:rsidR="00C32F25" w:rsidRPr="009D6072">
        <w:rPr>
          <w:rFonts w:ascii="Trebuchet MS" w:eastAsia="Arial" w:hAnsi="Trebuchet MS"/>
          <w:sz w:val="22"/>
          <w:szCs w:val="24"/>
          <w:lang w:val="ro-RO"/>
        </w:rPr>
        <w:t>în cauză</w:t>
      </w:r>
      <w:r w:rsidRPr="009D6072">
        <w:rPr>
          <w:rFonts w:ascii="Trebuchet MS" w:eastAsia="Arial" w:hAnsi="Trebuchet MS"/>
          <w:sz w:val="22"/>
          <w:szCs w:val="24"/>
          <w:lang w:val="ro-RO"/>
        </w:rPr>
        <w:t xml:space="preserve"> </w:t>
      </w:r>
      <w:r w:rsidR="002270A0" w:rsidRPr="009D6072">
        <w:rPr>
          <w:rFonts w:ascii="Trebuchet MS" w:eastAsia="Arial" w:hAnsi="Trebuchet MS"/>
          <w:sz w:val="22"/>
          <w:szCs w:val="24"/>
          <w:lang w:val="ro-RO"/>
        </w:rPr>
        <w:t>nu au fost sesizate cu ocazia încheierii</w:t>
      </w:r>
      <w:r w:rsidR="00C32F2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actelor adiționale și, respectiv</w:t>
      </w:r>
      <w:r w:rsidR="008E05BE"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notificărilor </w:t>
      </w:r>
      <w:r w:rsidR="0008480E" w:rsidRPr="009D6072">
        <w:rPr>
          <w:rFonts w:ascii="Trebuchet MS" w:eastAsia="Arial" w:hAnsi="Trebuchet MS"/>
          <w:sz w:val="22"/>
          <w:szCs w:val="24"/>
          <w:lang w:val="ro-RO"/>
        </w:rPr>
        <w:t>de modificare a contractului de finanțare</w:t>
      </w:r>
      <w:r w:rsidRPr="009D6072">
        <w:rPr>
          <w:rFonts w:ascii="Trebuchet MS" w:eastAsia="Arial" w:hAnsi="Trebuchet MS"/>
          <w:sz w:val="22"/>
          <w:szCs w:val="24"/>
          <w:lang w:val="ro-RO"/>
        </w:rPr>
        <w:t>.</w:t>
      </w:r>
    </w:p>
    <w:p w14:paraId="63CBF6B7" w14:textId="77777777" w:rsidR="00E50D77" w:rsidRPr="009D6072" w:rsidRDefault="00E50D77" w:rsidP="002B1851">
      <w:pPr>
        <w:rPr>
          <w:rFonts w:ascii="Trebuchet MS" w:hAnsi="Trebuchet MS"/>
          <w:sz w:val="22"/>
          <w:szCs w:val="24"/>
          <w:lang w:val="ro-RO"/>
        </w:rPr>
      </w:pPr>
    </w:p>
    <w:p w14:paraId="22C4B375" w14:textId="4B94A9C7" w:rsidR="00E50D77" w:rsidRPr="009D6072" w:rsidRDefault="00BF4880" w:rsidP="00EB332F">
      <w:pPr>
        <w:ind w:firstLine="720"/>
        <w:rPr>
          <w:rFonts w:ascii="Trebuchet MS" w:eastAsia="Arial" w:hAnsi="Trebuchet MS"/>
          <w:b/>
          <w:spacing w:val="-8"/>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 xml:space="preserve">5 </w:t>
      </w:r>
      <w:r w:rsidR="0066292F"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0066292F" w:rsidRPr="009D6072">
        <w:rPr>
          <w:rFonts w:ascii="Trebuchet MS" w:eastAsia="Arial" w:hAnsi="Trebuchet MS"/>
          <w:b/>
          <w:spacing w:val="-8"/>
          <w:sz w:val="22"/>
          <w:szCs w:val="24"/>
          <w:lang w:val="ro-RO"/>
        </w:rPr>
        <w:t>Mecanismul prefinanțării</w:t>
      </w:r>
    </w:p>
    <w:p w14:paraId="741FB2DE" w14:textId="77777777" w:rsidR="00851B3E" w:rsidRPr="009D6072" w:rsidRDefault="00851B3E" w:rsidP="00EB332F">
      <w:pPr>
        <w:ind w:firstLine="720"/>
        <w:rPr>
          <w:rFonts w:ascii="Trebuchet MS" w:eastAsia="Arial" w:hAnsi="Trebuchet MS"/>
          <w:sz w:val="22"/>
          <w:szCs w:val="24"/>
          <w:lang w:val="ro-RO"/>
        </w:rPr>
      </w:pPr>
    </w:p>
    <w:p w14:paraId="5270B1FF" w14:textId="02F592D1" w:rsidR="00017E92" w:rsidRPr="009D6072" w:rsidRDefault="00017E92" w:rsidP="00B6450E">
      <w:pPr>
        <w:pStyle w:val="ListParagraph"/>
        <w:numPr>
          <w:ilvl w:val="0"/>
          <w:numId w:val="14"/>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Beneficiarul are dreptul de a primi prefinanțare în co</w:t>
      </w:r>
      <w:r w:rsidR="0054505D" w:rsidRPr="009D6072">
        <w:rPr>
          <w:rFonts w:ascii="Trebuchet MS" w:eastAsia="Arial" w:hAnsi="Trebuchet MS"/>
          <w:sz w:val="22"/>
          <w:szCs w:val="24"/>
          <w:lang w:val="ro-RO"/>
        </w:rPr>
        <w:t xml:space="preserve">ndițiile </w:t>
      </w:r>
      <w:r w:rsidR="009555DC" w:rsidRPr="009D6072">
        <w:rPr>
          <w:rFonts w:ascii="Trebuchet MS" w:eastAsia="Arial" w:hAnsi="Trebuchet MS"/>
          <w:sz w:val="22"/>
          <w:szCs w:val="24"/>
          <w:lang w:val="ro-RO"/>
        </w:rPr>
        <w:t xml:space="preserve">legale </w:t>
      </w:r>
      <w:r w:rsidR="008E05BE" w:rsidRPr="009D6072">
        <w:rPr>
          <w:rFonts w:ascii="Trebuchet MS" w:eastAsia="Arial" w:hAnsi="Trebuchet MS"/>
          <w:sz w:val="22"/>
          <w:szCs w:val="24"/>
          <w:lang w:val="ro-RO"/>
        </w:rPr>
        <w:t>aplicabile</w:t>
      </w:r>
      <w:r w:rsidR="00EC455E" w:rsidRPr="009D6072">
        <w:rPr>
          <w:rFonts w:ascii="Trebuchet MS" w:eastAsia="Arial" w:hAnsi="Trebuchet MS"/>
          <w:sz w:val="22"/>
          <w:szCs w:val="24"/>
          <w:lang w:val="ro-RO"/>
        </w:rPr>
        <w:t xml:space="preserve">, cu respectarea </w:t>
      </w:r>
      <w:r w:rsidR="00997431" w:rsidRPr="009D6072">
        <w:rPr>
          <w:rFonts w:ascii="Trebuchet MS" w:eastAsia="Arial" w:hAnsi="Trebuchet MS"/>
          <w:sz w:val="22"/>
          <w:szCs w:val="24"/>
          <w:lang w:val="ro-RO"/>
        </w:rPr>
        <w:t xml:space="preserve">și în conformitate cu </w:t>
      </w:r>
      <w:r w:rsidR="00DF4489" w:rsidRPr="009D6072">
        <w:rPr>
          <w:rFonts w:ascii="Trebuchet MS" w:eastAsia="Arial" w:hAnsi="Trebuchet MS"/>
          <w:sz w:val="22"/>
          <w:szCs w:val="24"/>
          <w:lang w:val="ro-RO"/>
        </w:rPr>
        <w:t xml:space="preserve">prevederile prezentului contract </w:t>
      </w:r>
      <w:r w:rsidR="006315B6" w:rsidRPr="009D6072">
        <w:rPr>
          <w:rFonts w:ascii="Trebuchet MS" w:eastAsia="Arial" w:hAnsi="Trebuchet MS"/>
          <w:sz w:val="22"/>
          <w:szCs w:val="24"/>
          <w:lang w:val="ro-RO"/>
        </w:rPr>
        <w:t>de</w:t>
      </w:r>
      <w:r w:rsidR="00DF4489" w:rsidRPr="009D6072">
        <w:rPr>
          <w:rFonts w:ascii="Trebuchet MS" w:eastAsia="Arial" w:hAnsi="Trebuchet MS"/>
          <w:sz w:val="22"/>
          <w:szCs w:val="24"/>
          <w:lang w:val="ro-RO"/>
        </w:rPr>
        <w:t xml:space="preserve"> finanțare</w:t>
      </w:r>
      <w:r w:rsidR="00235BA7" w:rsidRPr="009D6072">
        <w:rPr>
          <w:rFonts w:ascii="Trebuchet MS" w:eastAsia="Arial" w:hAnsi="Trebuchet MS"/>
          <w:sz w:val="22"/>
          <w:szCs w:val="24"/>
          <w:lang w:val="ro-RO"/>
        </w:rPr>
        <w:t>.</w:t>
      </w:r>
    </w:p>
    <w:p w14:paraId="7E44AA1D" w14:textId="3AEDFCA8" w:rsidR="0066292F" w:rsidRPr="009D6072" w:rsidRDefault="0066292F" w:rsidP="00B6450E">
      <w:pPr>
        <w:pStyle w:val="ListParagraph"/>
        <w:numPr>
          <w:ilvl w:val="0"/>
          <w:numId w:val="14"/>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Prefinanțarea se justifică</w:t>
      </w:r>
      <w:r w:rsidR="00BE56FA" w:rsidRPr="009D6072">
        <w:rPr>
          <w:rFonts w:ascii="Trebuchet MS" w:eastAsia="Arial" w:hAnsi="Trebuchet MS"/>
          <w:sz w:val="22"/>
          <w:szCs w:val="24"/>
          <w:lang w:val="ro-RO"/>
        </w:rPr>
        <w:t xml:space="preserve"> în </w:t>
      </w:r>
      <w:r w:rsidRPr="009D6072">
        <w:rPr>
          <w:rFonts w:ascii="Trebuchet MS" w:eastAsia="Arial" w:hAnsi="Trebuchet MS"/>
          <w:sz w:val="22"/>
          <w:szCs w:val="24"/>
          <w:lang w:val="ro-RO"/>
        </w:rPr>
        <w:t>termenele și condițiile prevăzute la art. 19 din O</w:t>
      </w:r>
      <w:r w:rsidR="001C095E" w:rsidRPr="009D6072">
        <w:rPr>
          <w:rFonts w:ascii="Trebuchet MS" w:eastAsia="Arial" w:hAnsi="Trebuchet MS"/>
          <w:sz w:val="22"/>
          <w:szCs w:val="24"/>
          <w:lang w:val="ro-RO"/>
        </w:rPr>
        <w:t xml:space="preserve">rdonanța de urgență a </w:t>
      </w:r>
      <w:r w:rsidRPr="009D6072">
        <w:rPr>
          <w:rFonts w:ascii="Trebuchet MS" w:eastAsia="Arial" w:hAnsi="Trebuchet MS"/>
          <w:sz w:val="22"/>
          <w:szCs w:val="24"/>
          <w:lang w:val="ro-RO"/>
        </w:rPr>
        <w:t>G</w:t>
      </w:r>
      <w:r w:rsidR="001C095E" w:rsidRPr="009D6072">
        <w:rPr>
          <w:rFonts w:ascii="Trebuchet MS" w:eastAsia="Arial" w:hAnsi="Trebuchet MS"/>
          <w:sz w:val="22"/>
          <w:szCs w:val="24"/>
          <w:lang w:val="ro-RO"/>
        </w:rPr>
        <w:t>uvernului</w:t>
      </w:r>
      <w:r w:rsidRPr="009D6072">
        <w:rPr>
          <w:rFonts w:ascii="Trebuchet MS" w:eastAsia="Arial" w:hAnsi="Trebuchet MS"/>
          <w:sz w:val="22"/>
          <w:szCs w:val="24"/>
          <w:lang w:val="ro-RO"/>
        </w:rPr>
        <w:t xml:space="preserve"> nr. 133/2021</w:t>
      </w:r>
      <w:r w:rsidR="009555DC" w:rsidRPr="009D6072">
        <w:rPr>
          <w:rFonts w:ascii="Trebuchet MS" w:eastAsia="Arial" w:hAnsi="Trebuchet MS"/>
          <w:sz w:val="22"/>
          <w:szCs w:val="24"/>
          <w:lang w:val="ro-RO"/>
        </w:rPr>
        <w:t xml:space="preserve"> </w:t>
      </w:r>
      <w:r w:rsidR="00181E45" w:rsidRPr="009D6072">
        <w:rPr>
          <w:rFonts w:ascii="Trebuchet MS" w:eastAsia="Arial" w:hAnsi="Trebuchet MS"/>
          <w:sz w:val="22"/>
          <w:szCs w:val="24"/>
          <w:lang w:val="ro-RO"/>
        </w:rPr>
        <w:t>și ale prezentului contract de finanțare</w:t>
      </w:r>
      <w:r w:rsidR="00235BA7" w:rsidRPr="009D6072">
        <w:rPr>
          <w:rFonts w:ascii="Trebuchet MS" w:eastAsia="Arial" w:hAnsi="Trebuchet MS"/>
          <w:sz w:val="22"/>
          <w:szCs w:val="24"/>
          <w:lang w:val="ro-RO"/>
        </w:rPr>
        <w:t>.</w:t>
      </w:r>
    </w:p>
    <w:p w14:paraId="6F4E499C" w14:textId="238E0D41" w:rsidR="00AD37C9" w:rsidRPr="009D6072" w:rsidRDefault="0066292F" w:rsidP="00AD37C9">
      <w:pPr>
        <w:pStyle w:val="ListParagraph"/>
        <w:numPr>
          <w:ilvl w:val="0"/>
          <w:numId w:val="14"/>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Recuperarea prefinanțării se realizează în conformitate cu prevederile art. 20 din </w:t>
      </w:r>
      <w:r w:rsidR="00A84D67" w:rsidRPr="009D6072">
        <w:rPr>
          <w:rFonts w:ascii="Trebuchet MS" w:eastAsia="Arial" w:hAnsi="Trebuchet MS"/>
          <w:sz w:val="22"/>
          <w:szCs w:val="24"/>
          <w:lang w:val="ro-RO"/>
        </w:rPr>
        <w:t>Ordonanța de urgență a Guvernului nr. 133/</w:t>
      </w:r>
      <w:r w:rsidRPr="009D6072">
        <w:rPr>
          <w:rFonts w:ascii="Trebuchet MS" w:eastAsia="Arial" w:hAnsi="Trebuchet MS"/>
          <w:sz w:val="22"/>
          <w:szCs w:val="24"/>
          <w:lang w:val="ro-RO"/>
        </w:rPr>
        <w:t>2021</w:t>
      </w:r>
      <w:r w:rsidR="00181E45" w:rsidRPr="009D6072">
        <w:rPr>
          <w:rFonts w:ascii="Trebuchet MS" w:eastAsia="Arial" w:hAnsi="Trebuchet MS"/>
          <w:sz w:val="22"/>
          <w:szCs w:val="24"/>
          <w:lang w:val="ro-RO"/>
        </w:rPr>
        <w:t xml:space="preserve"> și ale prezentului contract de finanțare</w:t>
      </w:r>
      <w:r w:rsidR="00F17530" w:rsidRPr="009D6072">
        <w:rPr>
          <w:rFonts w:ascii="Trebuchet MS" w:eastAsia="Arial" w:hAnsi="Trebuchet MS"/>
          <w:sz w:val="22"/>
          <w:szCs w:val="24"/>
          <w:lang w:val="ro-RO"/>
        </w:rPr>
        <w:t>.</w:t>
      </w:r>
      <w:r w:rsidR="00AD37C9" w:rsidRPr="009D6072">
        <w:rPr>
          <w:rFonts w:ascii="Trebuchet MS" w:eastAsia="Arial" w:hAnsi="Trebuchet MS"/>
          <w:sz w:val="22"/>
          <w:szCs w:val="24"/>
          <w:lang w:val="ro-RO"/>
        </w:rPr>
        <w:t>.</w:t>
      </w:r>
    </w:p>
    <w:p w14:paraId="67246BF9" w14:textId="7691B472" w:rsidR="00017E92" w:rsidRPr="009D6072" w:rsidRDefault="00017E92" w:rsidP="00D30B31">
      <w:pPr>
        <w:tabs>
          <w:tab w:val="left" w:pos="709"/>
        </w:tabs>
        <w:ind w:right="76"/>
        <w:jc w:val="both"/>
        <w:rPr>
          <w:rFonts w:ascii="Trebuchet MS" w:eastAsia="Arial" w:hAnsi="Trebuchet MS"/>
          <w:sz w:val="22"/>
          <w:szCs w:val="24"/>
          <w:lang w:val="ro-RO"/>
        </w:rPr>
      </w:pPr>
    </w:p>
    <w:p w14:paraId="3F28440D" w14:textId="0C9B52E1"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6</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R</w:t>
      </w:r>
      <w:r w:rsidRPr="009D6072">
        <w:rPr>
          <w:rFonts w:ascii="Trebuchet MS" w:eastAsia="Arial" w:hAnsi="Trebuchet MS"/>
          <w:b/>
          <w:sz w:val="22"/>
          <w:szCs w:val="24"/>
          <w:lang w:val="ro-RO"/>
        </w:rPr>
        <w:t>amburs</w:t>
      </w:r>
      <w:r w:rsidRPr="009D6072">
        <w:rPr>
          <w:rFonts w:ascii="Trebuchet MS" w:eastAsia="Arial" w:hAnsi="Trebuchet MS"/>
          <w:b/>
          <w:spacing w:val="-3"/>
          <w:sz w:val="22"/>
          <w:szCs w:val="24"/>
          <w:lang w:val="ro-RO"/>
        </w:rPr>
        <w:t>a</w:t>
      </w:r>
      <w:r w:rsidRPr="009D6072">
        <w:rPr>
          <w:rFonts w:ascii="Trebuchet MS" w:eastAsia="Arial" w:hAnsi="Trebuchet MS"/>
          <w:b/>
          <w:sz w:val="22"/>
          <w:szCs w:val="24"/>
          <w:lang w:val="ro-RO"/>
        </w:rPr>
        <w:t>rea/p</w:t>
      </w:r>
      <w:r w:rsidRPr="009D6072">
        <w:rPr>
          <w:rFonts w:ascii="Trebuchet MS" w:eastAsia="Arial" w:hAnsi="Trebuchet MS"/>
          <w:b/>
          <w:spacing w:val="1"/>
          <w:sz w:val="22"/>
          <w:szCs w:val="24"/>
          <w:lang w:val="ro-RO"/>
        </w:rPr>
        <w:t>l</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 che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p>
    <w:p w14:paraId="75838D47" w14:textId="77777777" w:rsidR="00A84D67" w:rsidRPr="009D6072" w:rsidRDefault="00A84D67" w:rsidP="00EB332F">
      <w:pPr>
        <w:ind w:firstLine="720"/>
        <w:rPr>
          <w:rFonts w:ascii="Trebuchet MS" w:eastAsia="Arial" w:hAnsi="Trebuchet MS"/>
          <w:sz w:val="22"/>
          <w:szCs w:val="24"/>
          <w:lang w:val="ro-RO"/>
        </w:rPr>
      </w:pPr>
    </w:p>
    <w:p w14:paraId="2ECFA3A8" w14:textId="3A0E41DA" w:rsidR="00E50D77" w:rsidRPr="009D6072" w:rsidRDefault="00BF4880" w:rsidP="00B6450E">
      <w:pPr>
        <w:pStyle w:val="ListParagraph"/>
        <w:numPr>
          <w:ilvl w:val="0"/>
          <w:numId w:val="15"/>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Rambursarea sau plata se va realiza de către </w:t>
      </w:r>
      <w:r w:rsidRPr="009D6072">
        <w:rPr>
          <w:rFonts w:ascii="Trebuchet MS" w:eastAsia="Arial" w:hAnsi="Trebuchet MS"/>
          <w:sz w:val="22"/>
          <w:szCs w:val="24"/>
          <w:highlight w:val="lightGray"/>
          <w:lang w:val="ro-RO"/>
        </w:rPr>
        <w:t>AM</w:t>
      </w:r>
      <w:r w:rsidR="00901DDC" w:rsidRPr="009D6072">
        <w:rPr>
          <w:rFonts w:ascii="Trebuchet MS" w:eastAsia="Arial" w:hAnsi="Trebuchet MS"/>
          <w:sz w:val="22"/>
          <w:szCs w:val="24"/>
          <w:highlight w:val="lightGray"/>
          <w:lang w:val="ro-RO"/>
        </w:rPr>
        <w:t>/</w:t>
      </w:r>
      <w:r w:rsidRPr="009D6072">
        <w:rPr>
          <w:rFonts w:ascii="Trebuchet MS" w:eastAsia="Arial" w:hAnsi="Trebuchet MS"/>
          <w:sz w:val="22"/>
          <w:szCs w:val="24"/>
          <w:highlight w:val="lightGray"/>
          <w:lang w:val="ro-RO"/>
        </w:rPr>
        <w:t>OI</w:t>
      </w:r>
      <w:r w:rsidRPr="009D6072">
        <w:rPr>
          <w:rFonts w:ascii="Trebuchet MS" w:eastAsia="Arial" w:hAnsi="Trebuchet MS"/>
          <w:sz w:val="22"/>
          <w:szCs w:val="24"/>
          <w:lang w:val="ro-RO"/>
        </w:rPr>
        <w:t xml:space="preserve"> în conformitate cu </w:t>
      </w:r>
      <w:r w:rsidR="002F1694" w:rsidRPr="009D6072">
        <w:rPr>
          <w:rFonts w:ascii="Trebuchet MS" w:eastAsia="Arial" w:hAnsi="Trebuchet MS"/>
          <w:sz w:val="22"/>
          <w:szCs w:val="24"/>
          <w:lang w:val="ro-RO"/>
        </w:rPr>
        <w:t>prevederile legale</w:t>
      </w:r>
      <w:r w:rsidRPr="009D6072">
        <w:rPr>
          <w:rFonts w:ascii="Trebuchet MS" w:eastAsia="Arial" w:hAnsi="Trebuchet MS"/>
          <w:sz w:val="22"/>
          <w:szCs w:val="24"/>
          <w:lang w:val="ro-RO"/>
        </w:rPr>
        <w:t xml:space="preserve">, pe baza cererilor </w:t>
      </w:r>
      <w:r w:rsidR="002C17D3" w:rsidRPr="009D6072">
        <w:rPr>
          <w:rFonts w:ascii="Trebuchet MS" w:eastAsia="Arial" w:hAnsi="Trebuchet MS"/>
          <w:sz w:val="22"/>
          <w:szCs w:val="24"/>
          <w:lang w:val="ro-RO"/>
        </w:rPr>
        <w:t>de rambursare</w:t>
      </w:r>
      <w:r w:rsidR="007D1631" w:rsidRPr="009D6072">
        <w:rPr>
          <w:rFonts w:ascii="Trebuchet MS" w:eastAsia="Arial" w:hAnsi="Trebuchet MS"/>
          <w:sz w:val="22"/>
          <w:szCs w:val="24"/>
          <w:lang w:val="ro-RO"/>
        </w:rPr>
        <w:t>/plată</w:t>
      </w:r>
      <w:r w:rsidR="007D1631" w:rsidRPr="009D6072" w:rsidDel="00901DDC">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 xml:space="preserve">transmise </w:t>
      </w:r>
      <w:r w:rsidR="006315B6" w:rsidRPr="009D6072">
        <w:rPr>
          <w:rFonts w:ascii="Trebuchet MS" w:eastAsia="Arial" w:hAnsi="Trebuchet MS"/>
          <w:sz w:val="22"/>
          <w:szCs w:val="24"/>
          <w:highlight w:val="lightGray"/>
          <w:lang w:val="ro-RO"/>
        </w:rPr>
        <w:t>AM</w:t>
      </w:r>
      <w:r w:rsidR="00547855" w:rsidRPr="009D6072">
        <w:rPr>
          <w:rFonts w:ascii="Trebuchet MS" w:eastAsia="Arial" w:hAnsi="Trebuchet MS"/>
          <w:sz w:val="22"/>
          <w:szCs w:val="24"/>
          <w:highlight w:val="lightGray"/>
          <w:lang w:val="ro-RO"/>
        </w:rPr>
        <w:t>/OI</w:t>
      </w:r>
      <w:r w:rsidR="00901DDC" w:rsidRPr="009D6072">
        <w:rPr>
          <w:rFonts w:ascii="Trebuchet MS" w:eastAsia="Arial" w:hAnsi="Trebuchet MS"/>
          <w:sz w:val="22"/>
          <w:szCs w:val="24"/>
          <w:lang w:val="ro-RO"/>
        </w:rPr>
        <w:t xml:space="preserve"> de </w:t>
      </w:r>
      <w:r w:rsidRPr="009D6072">
        <w:rPr>
          <w:rFonts w:ascii="Trebuchet MS" w:eastAsia="Arial" w:hAnsi="Trebuchet MS"/>
          <w:sz w:val="22"/>
          <w:szCs w:val="24"/>
          <w:lang w:val="ro-RO"/>
        </w:rPr>
        <w:t>Beneficiar</w:t>
      </w:r>
      <w:r w:rsidR="00E060C8" w:rsidRPr="009D6072">
        <w:rPr>
          <w:rFonts w:ascii="Trebuchet MS" w:eastAsia="Arial" w:hAnsi="Trebuchet MS"/>
          <w:sz w:val="22"/>
          <w:szCs w:val="24"/>
          <w:lang w:val="ro-RO"/>
        </w:rPr>
        <w:t>/</w:t>
      </w:r>
      <w:r w:rsidR="00505550" w:rsidRPr="009D6072">
        <w:rPr>
          <w:rFonts w:ascii="Trebuchet MS" w:eastAsia="Arial" w:hAnsi="Trebuchet MS"/>
          <w:sz w:val="22"/>
          <w:szCs w:val="24"/>
          <w:lang w:val="ro-RO"/>
        </w:rPr>
        <w:t>Liderul de parteneriat</w:t>
      </w:r>
      <w:r w:rsidRPr="009D6072">
        <w:rPr>
          <w:rFonts w:ascii="Trebuchet MS" w:eastAsia="Arial" w:hAnsi="Trebuchet MS"/>
          <w:sz w:val="22"/>
          <w:szCs w:val="24"/>
          <w:lang w:val="ro-RO"/>
        </w:rPr>
        <w:t xml:space="preserve"> </w:t>
      </w:r>
      <w:r w:rsidR="00097589" w:rsidRPr="009D6072">
        <w:rPr>
          <w:rFonts w:ascii="Trebuchet MS" w:eastAsia="Arial" w:hAnsi="Trebuchet MS"/>
          <w:sz w:val="22"/>
          <w:szCs w:val="24"/>
          <w:lang w:val="ro-RO"/>
        </w:rPr>
        <w:t xml:space="preserve">și în condițiile specificate în prezentul contract de finanțare. </w:t>
      </w:r>
    </w:p>
    <w:p w14:paraId="197C0F87" w14:textId="4218A526" w:rsidR="005A0D5E" w:rsidRPr="009D6072" w:rsidRDefault="005A0D5E" w:rsidP="00B6450E">
      <w:pPr>
        <w:pStyle w:val="ListParagraph"/>
        <w:numPr>
          <w:ilvl w:val="0"/>
          <w:numId w:val="15"/>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Beneficiarul</w:t>
      </w:r>
      <w:r w:rsidR="00E060C8" w:rsidRPr="009D6072">
        <w:rPr>
          <w:rFonts w:ascii="Trebuchet MS" w:eastAsia="Arial" w:hAnsi="Trebuchet MS"/>
          <w:sz w:val="22"/>
          <w:szCs w:val="24"/>
          <w:lang w:val="ro-RO"/>
        </w:rPr>
        <w:t>/Lideru</w:t>
      </w:r>
      <w:r w:rsidR="00963630" w:rsidRPr="009D6072">
        <w:rPr>
          <w:rFonts w:ascii="Trebuchet MS" w:eastAsia="Arial" w:hAnsi="Trebuchet MS"/>
          <w:sz w:val="22"/>
          <w:szCs w:val="24"/>
          <w:lang w:val="ro-RO"/>
        </w:rPr>
        <w:t>l</w:t>
      </w:r>
      <w:r w:rsidR="00E060C8" w:rsidRPr="009D6072">
        <w:rPr>
          <w:rFonts w:ascii="Trebuchet MS" w:eastAsia="Arial" w:hAnsi="Trebuchet MS"/>
          <w:sz w:val="22"/>
          <w:szCs w:val="24"/>
          <w:lang w:val="ro-RO"/>
        </w:rPr>
        <w:t xml:space="preserve"> de parteneriat și partenerii, după caz,</w:t>
      </w:r>
      <w:r w:rsidRPr="009D6072">
        <w:rPr>
          <w:rFonts w:ascii="Trebuchet MS" w:eastAsia="Arial" w:hAnsi="Trebuchet MS"/>
          <w:sz w:val="22"/>
          <w:szCs w:val="24"/>
          <w:lang w:val="ro-RO"/>
        </w:rPr>
        <w:t xml:space="preserve"> răspund de legalitatea, realitatea și regularitatea cheltuielilor</w:t>
      </w:r>
      <w:r w:rsidR="00095036" w:rsidRPr="009D6072">
        <w:rPr>
          <w:rFonts w:ascii="Trebuchet MS" w:eastAsia="Arial" w:hAnsi="Trebuchet MS"/>
          <w:sz w:val="22"/>
          <w:szCs w:val="24"/>
          <w:lang w:val="ro-RO"/>
        </w:rPr>
        <w:t xml:space="preserve">, în caz contrar sunt aplicabile prevederile </w:t>
      </w:r>
      <w:r w:rsidR="00DB41B9" w:rsidRPr="009D6072">
        <w:rPr>
          <w:rFonts w:ascii="Trebuchet MS" w:eastAsia="Arial" w:hAnsi="Trebuchet MS"/>
          <w:sz w:val="22"/>
          <w:szCs w:val="24"/>
          <w:lang w:val="ro-RO"/>
        </w:rPr>
        <w:t>Ordonanței de urgență a Guver</w:t>
      </w:r>
      <w:r w:rsidR="00D8522F" w:rsidRPr="009D6072">
        <w:rPr>
          <w:rFonts w:ascii="Trebuchet MS" w:eastAsia="Arial" w:hAnsi="Trebuchet MS"/>
          <w:sz w:val="22"/>
          <w:szCs w:val="24"/>
          <w:lang w:val="ro-RO"/>
        </w:rPr>
        <w:t>n</w:t>
      </w:r>
      <w:r w:rsidR="00DB41B9" w:rsidRPr="009D6072">
        <w:rPr>
          <w:rFonts w:ascii="Trebuchet MS" w:eastAsia="Arial" w:hAnsi="Trebuchet MS"/>
          <w:sz w:val="22"/>
          <w:szCs w:val="24"/>
          <w:lang w:val="ro-RO"/>
        </w:rPr>
        <w:t xml:space="preserve">ului </w:t>
      </w:r>
      <w:r w:rsidR="00CA164E" w:rsidRPr="009D6072">
        <w:rPr>
          <w:rFonts w:ascii="Trebuchet MS" w:eastAsia="Arial" w:hAnsi="Trebuchet MS"/>
          <w:sz w:val="22"/>
          <w:szCs w:val="24"/>
          <w:lang w:val="ro-RO"/>
        </w:rPr>
        <w:t xml:space="preserve">nr. </w:t>
      </w:r>
      <w:r w:rsidR="00095036" w:rsidRPr="009D6072">
        <w:rPr>
          <w:rFonts w:ascii="Trebuchet MS" w:eastAsia="Arial" w:hAnsi="Trebuchet MS"/>
          <w:sz w:val="22"/>
          <w:szCs w:val="24"/>
          <w:lang w:val="ro-RO"/>
        </w:rPr>
        <w:t>66/2011</w:t>
      </w:r>
      <w:r w:rsidR="00235BA7" w:rsidRPr="009D6072">
        <w:rPr>
          <w:rFonts w:ascii="Trebuchet MS" w:eastAsia="Arial" w:hAnsi="Trebuchet MS"/>
          <w:sz w:val="22"/>
          <w:szCs w:val="24"/>
          <w:lang w:val="ro-RO"/>
        </w:rPr>
        <w:t>.</w:t>
      </w:r>
    </w:p>
    <w:p w14:paraId="2447B7D1" w14:textId="1B9F4358" w:rsidR="008F731C" w:rsidRPr="009D6072" w:rsidRDefault="007D1631" w:rsidP="00B6450E">
      <w:pPr>
        <w:pStyle w:val="ListParagraph"/>
        <w:numPr>
          <w:ilvl w:val="0"/>
          <w:numId w:val="15"/>
        </w:numPr>
        <w:jc w:val="both"/>
        <w:rPr>
          <w:rFonts w:ascii="Trebuchet MS" w:eastAsia="Arial" w:hAnsi="Trebuchet MS"/>
          <w:b/>
          <w:spacing w:val="-6"/>
          <w:sz w:val="22"/>
          <w:szCs w:val="24"/>
          <w:lang w:val="ro-RO"/>
        </w:rPr>
      </w:pPr>
      <w:r w:rsidRPr="009D6072">
        <w:rPr>
          <w:rFonts w:ascii="Trebuchet MS" w:eastAsia="Arial" w:hAnsi="Trebuchet MS"/>
          <w:spacing w:val="-6"/>
          <w:sz w:val="22"/>
          <w:szCs w:val="24"/>
          <w:lang w:val="ro-RO"/>
        </w:rPr>
        <w:t>Autorizarea cheltuielilor/e</w:t>
      </w:r>
      <w:r w:rsidR="002F1694" w:rsidRPr="009D6072">
        <w:rPr>
          <w:rFonts w:ascii="Trebuchet MS" w:eastAsia="Arial" w:hAnsi="Trebuchet MS"/>
          <w:spacing w:val="-6"/>
          <w:sz w:val="22"/>
          <w:szCs w:val="24"/>
          <w:lang w:val="ro-RO"/>
        </w:rPr>
        <w:t xml:space="preserve">fectuarea plăților </w:t>
      </w:r>
      <w:r w:rsidRPr="009D6072">
        <w:rPr>
          <w:rFonts w:ascii="Trebuchet MS" w:eastAsia="Arial" w:hAnsi="Trebuchet MS"/>
          <w:spacing w:val="-6"/>
          <w:sz w:val="22"/>
          <w:szCs w:val="24"/>
          <w:lang w:val="ro-RO"/>
        </w:rPr>
        <w:t>se realizează</w:t>
      </w:r>
      <w:r w:rsidR="00412D0C" w:rsidRPr="009D6072">
        <w:rPr>
          <w:rFonts w:ascii="Trebuchet MS" w:eastAsia="Arial" w:hAnsi="Trebuchet MS"/>
          <w:spacing w:val="-6"/>
          <w:sz w:val="22"/>
          <w:szCs w:val="24"/>
          <w:lang w:val="ro-RO"/>
        </w:rPr>
        <w:t xml:space="preserve"> de către </w:t>
      </w:r>
      <w:r w:rsidR="00412D0C" w:rsidRPr="009D6072">
        <w:rPr>
          <w:rFonts w:ascii="Trebuchet MS" w:eastAsia="Arial" w:hAnsi="Trebuchet MS"/>
          <w:spacing w:val="-6"/>
          <w:sz w:val="22"/>
          <w:szCs w:val="24"/>
          <w:highlight w:val="lightGray"/>
          <w:lang w:val="ro-RO"/>
        </w:rPr>
        <w:t>AM/OI</w:t>
      </w:r>
      <w:r w:rsidR="00E060C8" w:rsidRPr="009D6072">
        <w:rPr>
          <w:rFonts w:ascii="Trebuchet MS" w:eastAsia="Arial" w:hAnsi="Trebuchet MS"/>
          <w:spacing w:val="-6"/>
          <w:sz w:val="22"/>
          <w:szCs w:val="24"/>
          <w:lang w:val="ro-RO"/>
        </w:rPr>
        <w:t>, în condițiile</w:t>
      </w:r>
      <w:r w:rsidR="004439EC" w:rsidRPr="009D6072">
        <w:rPr>
          <w:rFonts w:ascii="Trebuchet MS" w:eastAsia="Arial" w:hAnsi="Trebuchet MS"/>
          <w:spacing w:val="-6"/>
          <w:sz w:val="22"/>
          <w:szCs w:val="24"/>
          <w:lang w:val="ro-RO"/>
        </w:rPr>
        <w:t xml:space="preserve"> </w:t>
      </w:r>
      <w:r w:rsidR="00DB41B9" w:rsidRPr="009D6072">
        <w:rPr>
          <w:rFonts w:ascii="Trebuchet MS" w:eastAsia="Arial" w:hAnsi="Trebuchet MS"/>
          <w:spacing w:val="-6"/>
          <w:sz w:val="22"/>
          <w:szCs w:val="24"/>
          <w:lang w:val="ro-RO"/>
        </w:rPr>
        <w:t xml:space="preserve">prevăzute în legislația aplicabilă și cu </w:t>
      </w:r>
      <w:r w:rsidR="0009200C" w:rsidRPr="009D6072">
        <w:rPr>
          <w:rFonts w:ascii="Trebuchet MS" w:eastAsia="Arial" w:hAnsi="Trebuchet MS"/>
          <w:spacing w:val="-6"/>
          <w:sz w:val="22"/>
          <w:szCs w:val="24"/>
          <w:lang w:val="ro-RO"/>
        </w:rPr>
        <w:t xml:space="preserve">respectarea </w:t>
      </w:r>
      <w:r w:rsidR="00484B3A" w:rsidRPr="009D6072">
        <w:rPr>
          <w:rFonts w:ascii="Trebuchet MS" w:eastAsia="Arial" w:hAnsi="Trebuchet MS"/>
          <w:spacing w:val="-6"/>
          <w:sz w:val="22"/>
          <w:szCs w:val="24"/>
          <w:lang w:val="ro-RO"/>
        </w:rPr>
        <w:t>P</w:t>
      </w:r>
      <w:r w:rsidR="004439EC" w:rsidRPr="009D6072">
        <w:rPr>
          <w:rFonts w:ascii="Trebuchet MS" w:eastAsia="Arial" w:hAnsi="Trebuchet MS"/>
          <w:spacing w:val="-6"/>
          <w:sz w:val="22"/>
          <w:szCs w:val="24"/>
          <w:lang w:val="ro-RO"/>
        </w:rPr>
        <w:t>lanului de monitorizare a proiectului</w:t>
      </w:r>
      <w:r w:rsidR="002F1694" w:rsidRPr="009D6072">
        <w:rPr>
          <w:rFonts w:ascii="Trebuchet MS" w:eastAsia="Arial" w:hAnsi="Trebuchet MS"/>
          <w:spacing w:val="-6"/>
          <w:sz w:val="22"/>
          <w:szCs w:val="24"/>
          <w:lang w:val="ro-RO"/>
        </w:rPr>
        <w:t xml:space="preserve">, </w:t>
      </w:r>
      <w:r w:rsidR="005E2AFD" w:rsidRPr="009D6072">
        <w:rPr>
          <w:rFonts w:ascii="Trebuchet MS" w:eastAsia="Arial" w:hAnsi="Trebuchet MS"/>
          <w:spacing w:val="-6"/>
          <w:sz w:val="22"/>
          <w:szCs w:val="24"/>
          <w:lang w:val="ro-RO"/>
        </w:rPr>
        <w:t xml:space="preserve">care constituie </w:t>
      </w:r>
      <w:r w:rsidR="00D45F9B" w:rsidRPr="009D6072">
        <w:rPr>
          <w:rFonts w:ascii="Trebuchet MS" w:eastAsia="Arial" w:hAnsi="Trebuchet MS"/>
          <w:spacing w:val="-6"/>
          <w:sz w:val="22"/>
          <w:szCs w:val="24"/>
          <w:lang w:val="ro-RO"/>
        </w:rPr>
        <w:t>A</w:t>
      </w:r>
      <w:r w:rsidR="005E2AFD" w:rsidRPr="009D6072">
        <w:rPr>
          <w:rFonts w:ascii="Trebuchet MS" w:eastAsia="Arial" w:hAnsi="Trebuchet MS"/>
          <w:spacing w:val="-6"/>
          <w:sz w:val="22"/>
          <w:szCs w:val="24"/>
          <w:lang w:val="ro-RO"/>
        </w:rPr>
        <w:t>nex</w:t>
      </w:r>
      <w:r w:rsidR="00D45F9B" w:rsidRPr="009D6072">
        <w:rPr>
          <w:rFonts w:ascii="Trebuchet MS" w:eastAsia="Arial" w:hAnsi="Trebuchet MS"/>
          <w:spacing w:val="-6"/>
          <w:sz w:val="22"/>
          <w:szCs w:val="24"/>
          <w:lang w:val="ro-RO"/>
        </w:rPr>
        <w:t>a</w:t>
      </w:r>
      <w:r w:rsidRPr="009D6072">
        <w:rPr>
          <w:rFonts w:ascii="Trebuchet MS" w:eastAsia="Arial" w:hAnsi="Trebuchet MS"/>
          <w:spacing w:val="-6"/>
          <w:sz w:val="22"/>
          <w:szCs w:val="24"/>
          <w:lang w:val="ro-RO"/>
        </w:rPr>
        <w:t xml:space="preserve"> nr.</w:t>
      </w:r>
      <w:r w:rsidR="00D45F9B" w:rsidRPr="009D6072">
        <w:rPr>
          <w:rFonts w:ascii="Trebuchet MS" w:eastAsia="Arial" w:hAnsi="Trebuchet MS"/>
          <w:spacing w:val="-6"/>
          <w:sz w:val="22"/>
          <w:szCs w:val="24"/>
          <w:lang w:val="ro-RO"/>
        </w:rPr>
        <w:t xml:space="preserve"> 2</w:t>
      </w:r>
      <w:r w:rsidR="005E2AFD" w:rsidRPr="009D6072">
        <w:rPr>
          <w:rFonts w:ascii="Trebuchet MS" w:eastAsia="Arial" w:hAnsi="Trebuchet MS"/>
          <w:spacing w:val="-6"/>
          <w:sz w:val="22"/>
          <w:szCs w:val="24"/>
          <w:lang w:val="ro-RO"/>
        </w:rPr>
        <w:t xml:space="preserve"> la prezentul contract</w:t>
      </w:r>
      <w:r w:rsidRPr="009D6072">
        <w:rPr>
          <w:rFonts w:ascii="Trebuchet MS" w:eastAsia="Arial" w:hAnsi="Trebuchet MS"/>
          <w:spacing w:val="-6"/>
          <w:sz w:val="22"/>
          <w:szCs w:val="24"/>
          <w:lang w:val="ro-RO"/>
        </w:rPr>
        <w:t xml:space="preserve"> de finanțare</w:t>
      </w:r>
      <w:r w:rsidR="00E060C8" w:rsidRPr="009D6072">
        <w:rPr>
          <w:rFonts w:ascii="Trebuchet MS" w:eastAsia="Arial" w:hAnsi="Trebuchet MS"/>
          <w:spacing w:val="-6"/>
          <w:sz w:val="22"/>
          <w:szCs w:val="24"/>
          <w:lang w:val="ro-RO"/>
        </w:rPr>
        <w:t xml:space="preserve">, sub rezerva sau în limita disponibilităților, iar în cazul insuficienței fondurilor, procesul de plată se va suspenda până când conturile </w:t>
      </w:r>
      <w:r w:rsidR="00E060C8" w:rsidRPr="009D6072">
        <w:rPr>
          <w:rFonts w:ascii="Trebuchet MS" w:eastAsia="Arial" w:hAnsi="Trebuchet MS"/>
          <w:spacing w:val="-6"/>
          <w:sz w:val="22"/>
          <w:szCs w:val="24"/>
          <w:highlight w:val="lightGray"/>
          <w:lang w:val="ro-RO"/>
        </w:rPr>
        <w:t>AM</w:t>
      </w:r>
      <w:r w:rsidR="00E060C8" w:rsidRPr="009D6072">
        <w:rPr>
          <w:rFonts w:ascii="Trebuchet MS" w:eastAsia="Arial" w:hAnsi="Trebuchet MS"/>
          <w:spacing w:val="-6"/>
          <w:sz w:val="22"/>
          <w:szCs w:val="24"/>
          <w:lang w:val="ro-RO"/>
        </w:rPr>
        <w:t xml:space="preserve"> sunt alimentate cu sumele aferente fondurilor necesare. În cazul suspendării procesului de plată, </w:t>
      </w:r>
      <w:r w:rsidR="0009200C" w:rsidRPr="009D6072">
        <w:rPr>
          <w:rFonts w:ascii="Trebuchet MS" w:eastAsia="Arial" w:hAnsi="Trebuchet MS"/>
          <w:spacing w:val="-6"/>
          <w:sz w:val="22"/>
          <w:szCs w:val="24"/>
          <w:lang w:val="ro-RO"/>
        </w:rPr>
        <w:t>B</w:t>
      </w:r>
      <w:r w:rsidR="00E060C8" w:rsidRPr="009D6072">
        <w:rPr>
          <w:rFonts w:ascii="Trebuchet MS" w:eastAsia="Arial" w:hAnsi="Trebuchet MS"/>
          <w:spacing w:val="-6"/>
          <w:sz w:val="22"/>
          <w:szCs w:val="24"/>
          <w:lang w:val="ro-RO"/>
        </w:rPr>
        <w:t xml:space="preserve">eneficiarul poate să solicite suspendarea sau prelungirea implementării </w:t>
      </w:r>
      <w:r w:rsidR="006315B6" w:rsidRPr="009D6072">
        <w:rPr>
          <w:rFonts w:ascii="Trebuchet MS" w:eastAsia="Arial" w:hAnsi="Trebuchet MS"/>
          <w:spacing w:val="-6"/>
          <w:sz w:val="22"/>
          <w:szCs w:val="24"/>
          <w:lang w:val="ro-RO"/>
        </w:rPr>
        <w:t>proiectului</w:t>
      </w:r>
      <w:r w:rsidR="00E060C8" w:rsidRPr="009D6072">
        <w:rPr>
          <w:rFonts w:ascii="Trebuchet MS" w:eastAsia="Arial" w:hAnsi="Trebuchet MS"/>
          <w:spacing w:val="-6"/>
          <w:sz w:val="22"/>
          <w:szCs w:val="24"/>
          <w:lang w:val="ro-RO"/>
        </w:rPr>
        <w:t xml:space="preserve">, pentru aceeași perioadă, fără a depăși perioada de </w:t>
      </w:r>
      <w:r w:rsidR="00D8522F" w:rsidRPr="009D6072">
        <w:rPr>
          <w:rFonts w:ascii="Trebuchet MS" w:eastAsia="Arial" w:hAnsi="Trebuchet MS"/>
          <w:spacing w:val="-6"/>
          <w:sz w:val="22"/>
          <w:szCs w:val="24"/>
          <w:lang w:val="ro-RO"/>
        </w:rPr>
        <w:t>31 decembrie 2029</w:t>
      </w:r>
      <w:r w:rsidR="00E060C8" w:rsidRPr="009D6072">
        <w:rPr>
          <w:rFonts w:ascii="Trebuchet MS" w:eastAsia="Arial" w:hAnsi="Trebuchet MS"/>
          <w:spacing w:val="-6"/>
          <w:sz w:val="22"/>
          <w:szCs w:val="24"/>
          <w:lang w:val="ro-RO"/>
        </w:rPr>
        <w:t>.</w:t>
      </w:r>
    </w:p>
    <w:p w14:paraId="241F237D" w14:textId="77777777" w:rsidR="004439EC" w:rsidRPr="009D6072" w:rsidRDefault="004439EC" w:rsidP="002B1851">
      <w:pPr>
        <w:pStyle w:val="ListParagraph"/>
        <w:ind w:left="495"/>
        <w:rPr>
          <w:rFonts w:ascii="Trebuchet MS" w:eastAsia="Arial" w:hAnsi="Trebuchet MS"/>
          <w:b/>
          <w:spacing w:val="-6"/>
          <w:sz w:val="22"/>
          <w:szCs w:val="24"/>
          <w:lang w:val="ro-RO"/>
        </w:rPr>
      </w:pPr>
    </w:p>
    <w:p w14:paraId="7A6EB834" w14:textId="27CB1F7B" w:rsidR="00E50D77" w:rsidRPr="009D6072" w:rsidRDefault="00BF4880" w:rsidP="00EB332F">
      <w:pPr>
        <w:ind w:firstLine="720"/>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7</w:t>
      </w:r>
      <w:r w:rsidR="002711C2"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D</w:t>
      </w:r>
      <w:r w:rsidRPr="009D6072">
        <w:rPr>
          <w:rFonts w:ascii="Trebuchet MS" w:eastAsia="Arial" w:hAnsi="Trebuchet MS"/>
          <w:b/>
          <w:sz w:val="22"/>
          <w:szCs w:val="24"/>
          <w:lang w:val="ro-RO"/>
        </w:rPr>
        <w:t>re</w:t>
      </w:r>
      <w:r w:rsidRPr="009D6072">
        <w:rPr>
          <w:rFonts w:ascii="Trebuchet MS" w:eastAsia="Arial" w:hAnsi="Trebuchet MS"/>
          <w:b/>
          <w:spacing w:val="-3"/>
          <w:sz w:val="22"/>
          <w:szCs w:val="24"/>
          <w:lang w:val="ro-RO"/>
        </w:rPr>
        <w:t>p</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2"/>
          <w:sz w:val="22"/>
          <w:szCs w:val="24"/>
          <w:lang w:val="ro-RO"/>
        </w:rPr>
        <w:t>r</w:t>
      </w:r>
      <w:r w:rsidRPr="009D6072">
        <w:rPr>
          <w:rFonts w:ascii="Trebuchet MS" w:eastAsia="Arial" w:hAnsi="Trebuchet MS"/>
          <w:b/>
          <w:spacing w:val="1"/>
          <w:sz w:val="22"/>
          <w:szCs w:val="24"/>
          <w:lang w:val="ro-RO"/>
        </w:rPr>
        <w:t>il</w:t>
      </w:r>
      <w:r w:rsidRPr="009D6072">
        <w:rPr>
          <w:rFonts w:ascii="Trebuchet MS" w:eastAsia="Arial" w:hAnsi="Trebuchet MS"/>
          <w:b/>
          <w:sz w:val="22"/>
          <w:szCs w:val="24"/>
          <w:lang w:val="ro-RO"/>
        </w:rPr>
        <w:t>e</w:t>
      </w:r>
      <w:r w:rsidRPr="009D6072">
        <w:rPr>
          <w:rFonts w:ascii="Trebuchet MS" w:eastAsia="Arial" w:hAnsi="Trebuchet MS"/>
          <w:b/>
          <w:spacing w:val="-20"/>
          <w:sz w:val="22"/>
          <w:szCs w:val="24"/>
          <w:lang w:val="ro-RO"/>
        </w:rPr>
        <w:t xml:space="preserve"> </w:t>
      </w:r>
      <w:r w:rsidRPr="009D6072">
        <w:rPr>
          <w:rFonts w:ascii="Trebuchet MS" w:eastAsia="Arial" w:hAnsi="Trebuchet MS"/>
          <w:b/>
          <w:spacing w:val="-1"/>
          <w:sz w:val="22"/>
          <w:szCs w:val="24"/>
          <w:lang w:val="ro-RO"/>
        </w:rPr>
        <w:t>și obligațiile</w:t>
      </w:r>
      <w:r w:rsidRPr="009D6072">
        <w:rPr>
          <w:rFonts w:ascii="Trebuchet MS" w:eastAsia="Arial" w:hAnsi="Trebuchet MS"/>
          <w:b/>
          <w:spacing w:val="-2"/>
          <w:position w:val="2"/>
          <w:sz w:val="22"/>
          <w:szCs w:val="24"/>
          <w:lang w:val="ro-RO"/>
        </w:rPr>
        <w:t xml:space="preserve"> </w:t>
      </w:r>
      <w:r w:rsidRPr="009D6072">
        <w:rPr>
          <w:rFonts w:ascii="Trebuchet MS" w:eastAsia="Arial" w:hAnsi="Trebuchet MS"/>
          <w:b/>
          <w:sz w:val="22"/>
          <w:szCs w:val="24"/>
          <w:lang w:val="ro-RO"/>
        </w:rPr>
        <w:t>Bene</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p>
    <w:p w14:paraId="5E2A3335" w14:textId="77777777" w:rsidR="009D17C7" w:rsidRPr="009D6072" w:rsidRDefault="009D17C7" w:rsidP="00EB332F">
      <w:pPr>
        <w:ind w:firstLine="720"/>
        <w:jc w:val="both"/>
        <w:rPr>
          <w:rFonts w:ascii="Trebuchet MS" w:eastAsia="Arial" w:hAnsi="Trebuchet MS"/>
          <w:sz w:val="22"/>
          <w:szCs w:val="24"/>
          <w:lang w:val="ro-RO"/>
        </w:rPr>
      </w:pPr>
    </w:p>
    <w:p w14:paraId="27BD42F8" w14:textId="0CF5E4A3" w:rsidR="00E060C8" w:rsidRPr="009D6072" w:rsidRDefault="00BF4880" w:rsidP="00DC0C4E">
      <w:pPr>
        <w:pStyle w:val="ListParagraph"/>
        <w:numPr>
          <w:ilvl w:val="0"/>
          <w:numId w:val="16"/>
        </w:numPr>
        <w:tabs>
          <w:tab w:val="left" w:pos="180"/>
          <w:tab w:val="left" w:pos="567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E060C8" w:rsidRPr="009D6072">
        <w:rPr>
          <w:rFonts w:ascii="Trebuchet MS" w:eastAsia="Arial" w:hAnsi="Trebuchet MS"/>
          <w:sz w:val="22"/>
          <w:szCs w:val="22"/>
          <w:lang w:val="ro-RO"/>
        </w:rPr>
        <w:t xml:space="preserve">/Liderul de parteneriat și </w:t>
      </w:r>
      <w:r w:rsidR="00DD59A6" w:rsidRPr="009D6072">
        <w:rPr>
          <w:rFonts w:ascii="Trebuchet MS" w:eastAsia="Arial" w:hAnsi="Trebuchet MS"/>
          <w:sz w:val="22"/>
          <w:szCs w:val="22"/>
          <w:lang w:val="ro-RO"/>
        </w:rPr>
        <w:t>partenerii</w:t>
      </w:r>
      <w:r w:rsidR="00E060C8" w:rsidRPr="009D6072">
        <w:rPr>
          <w:rFonts w:ascii="Trebuchet MS" w:eastAsia="Arial" w:hAnsi="Trebuchet MS"/>
          <w:sz w:val="22"/>
          <w:szCs w:val="22"/>
          <w:lang w:val="ro-RO"/>
        </w:rPr>
        <w:t xml:space="preserve">, după caz, au responsabilitatea </w:t>
      </w:r>
      <w:r w:rsidR="005D6FB9" w:rsidRPr="009D6072">
        <w:rPr>
          <w:rFonts w:ascii="Trebuchet MS" w:eastAsia="Arial" w:hAnsi="Trebuchet MS"/>
          <w:sz w:val="22"/>
          <w:szCs w:val="22"/>
          <w:lang w:val="ro-RO"/>
        </w:rPr>
        <w:t xml:space="preserve">asigurării </w:t>
      </w:r>
      <w:r w:rsidR="00E060C8" w:rsidRPr="009D6072">
        <w:rPr>
          <w:rFonts w:ascii="Trebuchet MS" w:eastAsia="Arial" w:hAnsi="Trebuchet MS"/>
          <w:sz w:val="22"/>
          <w:szCs w:val="22"/>
          <w:lang w:val="ro-RO"/>
        </w:rPr>
        <w:t>unu</w:t>
      </w:r>
      <w:r w:rsidR="00C64640" w:rsidRPr="009D6072">
        <w:rPr>
          <w:rFonts w:ascii="Trebuchet MS" w:eastAsia="Arial" w:hAnsi="Trebuchet MS"/>
          <w:sz w:val="22"/>
          <w:szCs w:val="22"/>
          <w:lang w:val="ro-RO"/>
        </w:rPr>
        <w:t>i</w:t>
      </w:r>
      <w:r w:rsidR="00E060C8" w:rsidRPr="009D6072">
        <w:rPr>
          <w:rFonts w:ascii="Trebuchet MS" w:eastAsia="Arial" w:hAnsi="Trebuchet MS"/>
          <w:sz w:val="22"/>
          <w:szCs w:val="22"/>
          <w:lang w:val="ro-RO"/>
        </w:rPr>
        <w:t xml:space="preserve"> management financiar riguros</w:t>
      </w:r>
      <w:r w:rsidR="00BE56FA" w:rsidRPr="009D6072">
        <w:rPr>
          <w:rFonts w:ascii="Trebuchet MS" w:eastAsia="Arial" w:hAnsi="Trebuchet MS"/>
          <w:sz w:val="22"/>
          <w:szCs w:val="22"/>
          <w:lang w:val="ro-RO"/>
        </w:rPr>
        <w:t xml:space="preserve"> și </w:t>
      </w:r>
      <w:r w:rsidR="00E15431" w:rsidRPr="009D6072">
        <w:rPr>
          <w:rFonts w:ascii="Trebuchet MS" w:eastAsia="Arial" w:hAnsi="Trebuchet MS"/>
          <w:sz w:val="22"/>
          <w:szCs w:val="22"/>
          <w:lang w:val="ro-RO"/>
        </w:rPr>
        <w:t>a</w:t>
      </w:r>
      <w:r w:rsidR="008E5C62" w:rsidRPr="009D6072">
        <w:rPr>
          <w:rFonts w:ascii="Trebuchet MS" w:eastAsia="Arial" w:hAnsi="Trebuchet MS"/>
          <w:sz w:val="22"/>
          <w:szCs w:val="22"/>
          <w:lang w:val="ro-RO"/>
        </w:rPr>
        <w:t>sigurării</w:t>
      </w:r>
      <w:r w:rsidR="00E15431" w:rsidRPr="009D6072">
        <w:rPr>
          <w:rFonts w:ascii="Trebuchet MS" w:eastAsia="Arial" w:hAnsi="Trebuchet MS"/>
          <w:sz w:val="22"/>
          <w:szCs w:val="22"/>
          <w:lang w:val="ro-RO"/>
        </w:rPr>
        <w:t xml:space="preserve"> </w:t>
      </w:r>
      <w:r w:rsidR="00E060C8" w:rsidRPr="009D6072">
        <w:rPr>
          <w:rFonts w:ascii="Trebuchet MS" w:eastAsia="Arial" w:hAnsi="Trebuchet MS"/>
          <w:sz w:val="22"/>
          <w:szCs w:val="22"/>
          <w:lang w:val="ro-RO"/>
        </w:rPr>
        <w:t>resurselor financiare pentru cofinanțare</w:t>
      </w:r>
      <w:r w:rsidR="00BE56FA" w:rsidRPr="009D6072">
        <w:rPr>
          <w:rFonts w:ascii="Trebuchet MS" w:eastAsia="Arial" w:hAnsi="Trebuchet MS"/>
          <w:sz w:val="22"/>
          <w:szCs w:val="22"/>
          <w:lang w:val="ro-RO"/>
        </w:rPr>
        <w:t xml:space="preserve"> și </w:t>
      </w:r>
      <w:r w:rsidR="00E060C8" w:rsidRPr="009D6072">
        <w:rPr>
          <w:rFonts w:ascii="Trebuchet MS" w:eastAsia="Arial" w:hAnsi="Trebuchet MS"/>
          <w:sz w:val="22"/>
          <w:szCs w:val="22"/>
          <w:lang w:val="ro-RO"/>
        </w:rPr>
        <w:t xml:space="preserve">cheltuieli neeligibile, precum </w:t>
      </w:r>
      <w:r w:rsidR="00BE56FA" w:rsidRPr="009D6072">
        <w:rPr>
          <w:rFonts w:ascii="Trebuchet MS" w:eastAsia="Arial" w:hAnsi="Trebuchet MS"/>
          <w:sz w:val="22"/>
          <w:szCs w:val="22"/>
          <w:lang w:val="ro-RO"/>
        </w:rPr>
        <w:t xml:space="preserve">și </w:t>
      </w:r>
      <w:r w:rsidR="00E060C8" w:rsidRPr="009D6072">
        <w:rPr>
          <w:rFonts w:ascii="Trebuchet MS" w:eastAsia="Arial" w:hAnsi="Trebuchet MS"/>
          <w:sz w:val="22"/>
          <w:szCs w:val="22"/>
          <w:lang w:val="ro-RO"/>
        </w:rPr>
        <w:t xml:space="preserve">pentru finanțarea cheltuielilor  eligibile </w:t>
      </w:r>
      <w:r w:rsidRPr="009D6072">
        <w:rPr>
          <w:rFonts w:ascii="Trebuchet MS" w:eastAsia="Arial" w:hAnsi="Trebuchet MS"/>
          <w:sz w:val="22"/>
          <w:szCs w:val="22"/>
          <w:lang w:val="ro-RO"/>
        </w:rPr>
        <w:t xml:space="preserve"> în </w:t>
      </w:r>
      <w:r w:rsidR="006315B6" w:rsidRPr="009D6072">
        <w:rPr>
          <w:rFonts w:ascii="Trebuchet MS" w:eastAsia="Arial" w:hAnsi="Trebuchet MS"/>
          <w:sz w:val="22"/>
          <w:szCs w:val="22"/>
          <w:lang w:val="ro-RO"/>
        </w:rPr>
        <w:t>concordanță</w:t>
      </w:r>
      <w:r w:rsidRPr="009D6072">
        <w:rPr>
          <w:rFonts w:ascii="Trebuchet MS" w:eastAsia="Arial" w:hAnsi="Trebuchet MS"/>
          <w:sz w:val="22"/>
          <w:szCs w:val="22"/>
          <w:lang w:val="ro-RO"/>
        </w:rPr>
        <w:t xml:space="preserve"> cu prevederile </w:t>
      </w:r>
      <w:r w:rsidR="00C64640" w:rsidRPr="009D6072">
        <w:rPr>
          <w:rFonts w:ascii="Trebuchet MS" w:eastAsia="Arial" w:hAnsi="Trebuchet MS"/>
          <w:sz w:val="22"/>
          <w:szCs w:val="22"/>
          <w:lang w:val="ro-RO"/>
        </w:rPr>
        <w:t xml:space="preserve">prezentului </w:t>
      </w:r>
      <w:r w:rsidRPr="009D6072">
        <w:rPr>
          <w:rFonts w:ascii="Trebuchet MS" w:eastAsia="Arial" w:hAnsi="Trebuchet MS"/>
          <w:sz w:val="22"/>
          <w:szCs w:val="22"/>
          <w:lang w:val="ro-RO"/>
        </w:rPr>
        <w:t>contract</w:t>
      </w:r>
      <w:r w:rsidR="00C64640" w:rsidRPr="009D6072">
        <w:rPr>
          <w:rFonts w:ascii="Trebuchet MS" w:eastAsia="Arial" w:hAnsi="Trebuchet MS"/>
          <w:sz w:val="22"/>
          <w:szCs w:val="22"/>
          <w:lang w:val="ro-RO"/>
        </w:rPr>
        <w:t xml:space="preserve"> de finanțare</w:t>
      </w:r>
      <w:r w:rsidR="00E060C8" w:rsidRPr="009D6072">
        <w:rPr>
          <w:rFonts w:ascii="Trebuchet MS" w:eastAsia="Arial" w:hAnsi="Trebuchet MS"/>
          <w:sz w:val="22"/>
          <w:szCs w:val="22"/>
          <w:lang w:val="ro-RO"/>
        </w:rPr>
        <w:t xml:space="preserve"> și ale</w:t>
      </w:r>
      <w:r w:rsidRPr="009D6072">
        <w:rPr>
          <w:rFonts w:ascii="Trebuchet MS" w:eastAsia="Arial" w:hAnsi="Trebuchet MS"/>
          <w:sz w:val="22"/>
          <w:szCs w:val="22"/>
          <w:lang w:val="ro-RO"/>
        </w:rPr>
        <w:t xml:space="preserve"> </w:t>
      </w:r>
      <w:r w:rsidR="006315B6" w:rsidRPr="009D6072">
        <w:rPr>
          <w:rFonts w:ascii="Trebuchet MS" w:eastAsia="Arial" w:hAnsi="Trebuchet MS"/>
          <w:sz w:val="22"/>
          <w:szCs w:val="22"/>
          <w:lang w:val="ro-RO"/>
        </w:rPr>
        <w:t>legislației</w:t>
      </w:r>
      <w:r w:rsidRPr="009D6072">
        <w:rPr>
          <w:rFonts w:ascii="Trebuchet MS" w:eastAsia="Arial" w:hAnsi="Trebuchet MS"/>
          <w:sz w:val="22"/>
          <w:szCs w:val="22"/>
          <w:lang w:val="ro-RO"/>
        </w:rPr>
        <w:t xml:space="preserve"> europene şi </w:t>
      </w:r>
      <w:r w:rsidR="006315B6" w:rsidRPr="009D6072">
        <w:rPr>
          <w:rFonts w:ascii="Trebuchet MS" w:eastAsia="Arial" w:hAnsi="Trebuchet MS"/>
          <w:sz w:val="22"/>
          <w:szCs w:val="22"/>
          <w:lang w:val="ro-RO"/>
        </w:rPr>
        <w:t>naționale</w:t>
      </w:r>
      <w:r w:rsidRPr="009D6072">
        <w:rPr>
          <w:rFonts w:ascii="Trebuchet MS" w:eastAsia="Arial" w:hAnsi="Trebuchet MS"/>
          <w:sz w:val="22"/>
          <w:szCs w:val="22"/>
          <w:lang w:val="ro-RO"/>
        </w:rPr>
        <w:t xml:space="preserve"> aplicabile.</w:t>
      </w:r>
      <w:r w:rsidR="00E060C8" w:rsidRPr="009D6072">
        <w:rPr>
          <w:rFonts w:ascii="Trebuchet MS" w:eastAsia="Arial" w:hAnsi="Trebuchet MS"/>
          <w:sz w:val="22"/>
          <w:szCs w:val="22"/>
          <w:lang w:val="ro-RO"/>
        </w:rPr>
        <w:t xml:space="preserve"> Toto</w:t>
      </w:r>
      <w:r w:rsidR="00C64640" w:rsidRPr="009D6072">
        <w:rPr>
          <w:rFonts w:ascii="Trebuchet MS" w:eastAsia="Arial" w:hAnsi="Trebuchet MS"/>
          <w:sz w:val="22"/>
          <w:szCs w:val="22"/>
          <w:lang w:val="ro-RO"/>
        </w:rPr>
        <w:t>d</w:t>
      </w:r>
      <w:r w:rsidR="00E060C8" w:rsidRPr="009D6072">
        <w:rPr>
          <w:rFonts w:ascii="Trebuchet MS" w:eastAsia="Arial" w:hAnsi="Trebuchet MS"/>
          <w:sz w:val="22"/>
          <w:szCs w:val="22"/>
          <w:lang w:val="ro-RO"/>
        </w:rPr>
        <w:t xml:space="preserve">ată, Beneficiarul/Liderul de parteneriat și </w:t>
      </w:r>
      <w:r w:rsidR="002D2B25" w:rsidRPr="009D6072">
        <w:rPr>
          <w:rFonts w:ascii="Trebuchet MS" w:eastAsia="Arial" w:hAnsi="Trebuchet MS"/>
          <w:sz w:val="22"/>
          <w:szCs w:val="22"/>
          <w:lang w:val="ro-RO"/>
        </w:rPr>
        <w:t>Partenerii</w:t>
      </w:r>
      <w:r w:rsidR="00E060C8" w:rsidRPr="009D6072">
        <w:rPr>
          <w:rFonts w:ascii="Trebuchet MS" w:eastAsia="Arial" w:hAnsi="Trebuchet MS"/>
          <w:sz w:val="22"/>
          <w:szCs w:val="22"/>
          <w:lang w:val="ro-RO"/>
        </w:rPr>
        <w:t xml:space="preserve">, după caz, </w:t>
      </w:r>
      <w:r w:rsidR="00DD59A6" w:rsidRPr="009D6072">
        <w:rPr>
          <w:rFonts w:ascii="Trebuchet MS" w:eastAsia="Arial" w:hAnsi="Trebuchet MS"/>
          <w:sz w:val="22"/>
          <w:szCs w:val="22"/>
          <w:lang w:val="ro-RO"/>
        </w:rPr>
        <w:t>are/</w:t>
      </w:r>
      <w:r w:rsidR="00E060C8" w:rsidRPr="009D6072">
        <w:rPr>
          <w:rFonts w:ascii="Trebuchet MS" w:eastAsia="Arial" w:hAnsi="Trebuchet MS"/>
          <w:sz w:val="22"/>
          <w:szCs w:val="22"/>
          <w:lang w:val="ro-RO"/>
        </w:rPr>
        <w:t xml:space="preserve">au </w:t>
      </w:r>
      <w:r w:rsidR="00E060C8" w:rsidRPr="009D6072">
        <w:rPr>
          <w:rFonts w:ascii="Trebuchet MS" w:eastAsia="Arial" w:hAnsi="Trebuchet MS"/>
          <w:sz w:val="22"/>
          <w:szCs w:val="22"/>
          <w:lang w:val="ro-RO"/>
        </w:rPr>
        <w:lastRenderedPageBreak/>
        <w:t xml:space="preserve">responsabilitatea </w:t>
      </w:r>
      <w:r w:rsidR="00E15431" w:rsidRPr="009D6072">
        <w:rPr>
          <w:rFonts w:ascii="Trebuchet MS" w:eastAsia="Arial" w:hAnsi="Trebuchet MS"/>
          <w:sz w:val="22"/>
          <w:szCs w:val="22"/>
          <w:lang w:val="ro-RO"/>
        </w:rPr>
        <w:t xml:space="preserve">implementării </w:t>
      </w:r>
      <w:r w:rsidR="00E060C8" w:rsidRPr="009D6072">
        <w:rPr>
          <w:rFonts w:ascii="Trebuchet MS" w:eastAsia="Arial" w:hAnsi="Trebuchet MS"/>
          <w:sz w:val="22"/>
          <w:szCs w:val="22"/>
          <w:lang w:val="ro-RO"/>
        </w:rPr>
        <w:t xml:space="preserve">proiectului în vederea atingerii obiectivelor stabilite și a indicatorilor asumați, în </w:t>
      </w:r>
      <w:r w:rsidR="006315B6" w:rsidRPr="009D6072">
        <w:rPr>
          <w:rFonts w:ascii="Trebuchet MS" w:eastAsia="Arial" w:hAnsi="Trebuchet MS"/>
          <w:sz w:val="22"/>
          <w:szCs w:val="22"/>
          <w:lang w:val="ro-RO"/>
        </w:rPr>
        <w:t>concordanță</w:t>
      </w:r>
      <w:r w:rsidR="00E060C8" w:rsidRPr="009D6072">
        <w:rPr>
          <w:rFonts w:ascii="Trebuchet MS" w:eastAsia="Arial" w:hAnsi="Trebuchet MS"/>
          <w:sz w:val="22"/>
          <w:szCs w:val="22"/>
          <w:lang w:val="ro-RO"/>
        </w:rPr>
        <w:t xml:space="preserve"> cu prevederile </w:t>
      </w:r>
      <w:r w:rsidR="00C64640" w:rsidRPr="009D6072">
        <w:rPr>
          <w:rFonts w:ascii="Trebuchet MS" w:eastAsia="Arial" w:hAnsi="Trebuchet MS"/>
          <w:sz w:val="22"/>
          <w:szCs w:val="22"/>
          <w:lang w:val="ro-RO"/>
        </w:rPr>
        <w:t xml:space="preserve">prezentului </w:t>
      </w:r>
      <w:r w:rsidR="00E060C8" w:rsidRPr="009D6072">
        <w:rPr>
          <w:rFonts w:ascii="Trebuchet MS" w:eastAsia="Arial" w:hAnsi="Trebuchet MS"/>
          <w:sz w:val="22"/>
          <w:szCs w:val="22"/>
          <w:lang w:val="ro-RO"/>
        </w:rPr>
        <w:t>contract</w:t>
      </w:r>
      <w:r w:rsidR="00C64640" w:rsidRPr="009D6072">
        <w:rPr>
          <w:rFonts w:ascii="Trebuchet MS" w:eastAsia="Arial" w:hAnsi="Trebuchet MS"/>
          <w:sz w:val="22"/>
          <w:szCs w:val="22"/>
          <w:lang w:val="ro-RO"/>
        </w:rPr>
        <w:t xml:space="preserve"> de finanțare</w:t>
      </w:r>
      <w:r w:rsidR="00E060C8" w:rsidRPr="009D6072">
        <w:rPr>
          <w:rFonts w:ascii="Trebuchet MS" w:eastAsia="Arial" w:hAnsi="Trebuchet MS"/>
          <w:sz w:val="22"/>
          <w:szCs w:val="22"/>
          <w:lang w:val="ro-RO"/>
        </w:rPr>
        <w:t xml:space="preserve"> și ale </w:t>
      </w:r>
      <w:r w:rsidR="006315B6" w:rsidRPr="009D6072">
        <w:rPr>
          <w:rFonts w:ascii="Trebuchet MS" w:eastAsia="Arial" w:hAnsi="Trebuchet MS"/>
          <w:sz w:val="22"/>
          <w:szCs w:val="22"/>
          <w:lang w:val="ro-RO"/>
        </w:rPr>
        <w:t>legislației</w:t>
      </w:r>
      <w:r w:rsidR="00E060C8" w:rsidRPr="009D6072">
        <w:rPr>
          <w:rFonts w:ascii="Trebuchet MS" w:eastAsia="Arial" w:hAnsi="Trebuchet MS"/>
          <w:sz w:val="22"/>
          <w:szCs w:val="22"/>
          <w:lang w:val="ro-RO"/>
        </w:rPr>
        <w:t xml:space="preserve"> europene şi </w:t>
      </w:r>
      <w:r w:rsidR="006315B6" w:rsidRPr="009D6072">
        <w:rPr>
          <w:rFonts w:ascii="Trebuchet MS" w:eastAsia="Arial" w:hAnsi="Trebuchet MS"/>
          <w:sz w:val="22"/>
          <w:szCs w:val="22"/>
          <w:lang w:val="ro-RO"/>
        </w:rPr>
        <w:t>naționale</w:t>
      </w:r>
      <w:r w:rsidR="00E060C8" w:rsidRPr="009D6072">
        <w:rPr>
          <w:rFonts w:ascii="Trebuchet MS" w:eastAsia="Arial" w:hAnsi="Trebuchet MS"/>
          <w:sz w:val="22"/>
          <w:szCs w:val="22"/>
          <w:lang w:val="ro-RO"/>
        </w:rPr>
        <w:t xml:space="preserve"> aplicabile.</w:t>
      </w:r>
    </w:p>
    <w:p w14:paraId="57A3FE00" w14:textId="483CF909" w:rsidR="000D2ABC" w:rsidRPr="009D6072" w:rsidRDefault="00BF4880">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obligația de a începe executarea contractului </w:t>
      </w:r>
      <w:r w:rsidR="00BD7B80" w:rsidRPr="009D6072">
        <w:rPr>
          <w:rFonts w:ascii="Trebuchet MS" w:eastAsia="Arial" w:hAnsi="Trebuchet MS"/>
          <w:sz w:val="22"/>
          <w:szCs w:val="22"/>
          <w:lang w:val="ro-RO"/>
        </w:rPr>
        <w:t>de finanțare</w:t>
      </w:r>
      <w:r w:rsidR="00DA0CBF"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după semnarea acestuia</w:t>
      </w:r>
      <w:r w:rsidR="003677E8"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 xml:space="preserve">și </w:t>
      </w:r>
      <w:r w:rsidRPr="009D6072">
        <w:rPr>
          <w:rFonts w:ascii="Trebuchet MS" w:eastAsia="Arial" w:hAnsi="Trebuchet MS"/>
          <w:sz w:val="22"/>
          <w:szCs w:val="22"/>
          <w:lang w:val="ro-RO"/>
        </w:rPr>
        <w:t xml:space="preserve">de a realiza toate activitățile prevăzute în </w:t>
      </w:r>
      <w:r w:rsidR="00A767DA"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ererea de </w:t>
      </w:r>
      <w:r w:rsidR="00A767DA" w:rsidRPr="009D6072">
        <w:rPr>
          <w:rFonts w:ascii="Trebuchet MS" w:eastAsia="Arial" w:hAnsi="Trebuchet MS"/>
          <w:sz w:val="22"/>
          <w:szCs w:val="22"/>
          <w:lang w:val="ro-RO"/>
        </w:rPr>
        <w:t>f</w:t>
      </w:r>
      <w:r w:rsidRPr="009D6072">
        <w:rPr>
          <w:rFonts w:ascii="Trebuchet MS" w:eastAsia="Arial" w:hAnsi="Trebuchet MS"/>
          <w:sz w:val="22"/>
          <w:szCs w:val="22"/>
          <w:lang w:val="ro-RO"/>
        </w:rPr>
        <w:t>inanțare, fără a depăși perioada de implementare</w:t>
      </w:r>
      <w:r w:rsidR="00D7166F" w:rsidRPr="009D6072">
        <w:rPr>
          <w:rFonts w:ascii="Trebuchet MS" w:eastAsia="Arial" w:hAnsi="Trebuchet MS"/>
          <w:sz w:val="22"/>
          <w:szCs w:val="22"/>
          <w:lang w:val="ro-RO"/>
        </w:rPr>
        <w:t xml:space="preserve"> specificată la art. 2, alin (2) și (3)</w:t>
      </w:r>
      <w:r w:rsidRPr="009D6072">
        <w:rPr>
          <w:rFonts w:ascii="Trebuchet MS" w:eastAsia="Arial" w:hAnsi="Trebuchet MS"/>
          <w:sz w:val="22"/>
          <w:szCs w:val="22"/>
          <w:lang w:val="ro-RO"/>
        </w:rPr>
        <w:t>.</w:t>
      </w:r>
      <w:r w:rsidR="00D7166F" w:rsidRPr="009D6072">
        <w:rPr>
          <w:rFonts w:ascii="Trebuchet MS" w:eastAsia="Arial" w:hAnsi="Trebuchet MS"/>
          <w:sz w:val="22"/>
          <w:szCs w:val="22"/>
          <w:lang w:val="ro-RO"/>
        </w:rPr>
        <w:t xml:space="preserve"> În situația în care constată </w:t>
      </w:r>
      <w:r w:rsidR="000E6615" w:rsidRPr="009D6072">
        <w:rPr>
          <w:rFonts w:ascii="Trebuchet MS" w:eastAsia="Arial" w:hAnsi="Trebuchet MS"/>
          <w:sz w:val="22"/>
          <w:szCs w:val="22"/>
          <w:lang w:val="ro-RO"/>
        </w:rPr>
        <w:t xml:space="preserve">că implementarea </w:t>
      </w:r>
      <w:r w:rsidR="002D2B25" w:rsidRPr="009D6072">
        <w:rPr>
          <w:rFonts w:ascii="Trebuchet MS" w:eastAsia="Arial" w:hAnsi="Trebuchet MS"/>
          <w:sz w:val="22"/>
          <w:szCs w:val="22"/>
          <w:lang w:val="ro-RO"/>
        </w:rPr>
        <w:t xml:space="preserve">activităților </w:t>
      </w:r>
      <w:r w:rsidR="000E6615" w:rsidRPr="009D6072">
        <w:rPr>
          <w:rFonts w:ascii="Trebuchet MS" w:eastAsia="Arial" w:hAnsi="Trebuchet MS"/>
          <w:sz w:val="22"/>
          <w:szCs w:val="22"/>
          <w:lang w:val="ro-RO"/>
        </w:rPr>
        <w:t>proiectului</w:t>
      </w:r>
      <w:r w:rsidR="002D2B25" w:rsidRPr="009D6072">
        <w:rPr>
          <w:rFonts w:ascii="Trebuchet MS" w:eastAsia="Arial" w:hAnsi="Trebuchet MS"/>
          <w:sz w:val="22"/>
          <w:szCs w:val="22"/>
          <w:lang w:val="ro-RO"/>
        </w:rPr>
        <w:t xml:space="preserve"> prevăzute a fi realizate după semnare</w:t>
      </w:r>
      <w:r w:rsidR="000E6615" w:rsidRPr="009D6072">
        <w:rPr>
          <w:rFonts w:ascii="Trebuchet MS" w:eastAsia="Arial" w:hAnsi="Trebuchet MS"/>
          <w:sz w:val="22"/>
          <w:szCs w:val="22"/>
          <w:lang w:val="ro-RO"/>
        </w:rPr>
        <w:t xml:space="preserve"> nu a început în te</w:t>
      </w:r>
      <w:r w:rsidR="005E63F4" w:rsidRPr="009D6072">
        <w:rPr>
          <w:rFonts w:ascii="Trebuchet MS" w:eastAsia="Arial" w:hAnsi="Trebuchet MS"/>
          <w:sz w:val="22"/>
          <w:szCs w:val="22"/>
          <w:lang w:val="ro-RO"/>
        </w:rPr>
        <w:t>r</w:t>
      </w:r>
      <w:r w:rsidR="000E6615" w:rsidRPr="009D6072">
        <w:rPr>
          <w:rFonts w:ascii="Trebuchet MS" w:eastAsia="Arial" w:hAnsi="Trebuchet MS"/>
          <w:sz w:val="22"/>
          <w:szCs w:val="22"/>
          <w:lang w:val="ro-RO"/>
        </w:rPr>
        <w:t xml:space="preserve">men de </w:t>
      </w:r>
      <w:r w:rsidR="000E6615" w:rsidRPr="009D6072">
        <w:rPr>
          <w:rFonts w:ascii="Trebuchet MS" w:eastAsia="Arial" w:hAnsi="Trebuchet MS"/>
          <w:sz w:val="22"/>
          <w:szCs w:val="22"/>
          <w:highlight w:val="lightGray"/>
          <w:lang w:val="ro-RO"/>
        </w:rPr>
        <w:t>__</w:t>
      </w:r>
      <w:r w:rsidR="00A630B5" w:rsidRPr="009D6072">
        <w:rPr>
          <w:rFonts w:ascii="Trebuchet MS" w:eastAsia="Arial" w:hAnsi="Trebuchet MS"/>
          <w:sz w:val="22"/>
          <w:szCs w:val="22"/>
          <w:highlight w:val="lightGray"/>
          <w:lang w:val="ro-RO"/>
        </w:rPr>
        <w:t>se specific</w:t>
      </w:r>
      <w:r w:rsidR="00237BF7" w:rsidRPr="009D6072">
        <w:rPr>
          <w:rFonts w:ascii="Trebuchet MS" w:eastAsia="Arial" w:hAnsi="Trebuchet MS"/>
          <w:sz w:val="22"/>
          <w:szCs w:val="22"/>
          <w:highlight w:val="lightGray"/>
          <w:lang w:val="ro-RO"/>
        </w:rPr>
        <w:t>ă</w:t>
      </w:r>
      <w:r w:rsidR="00A630B5" w:rsidRPr="009D6072">
        <w:rPr>
          <w:rFonts w:ascii="Trebuchet MS" w:eastAsia="Arial" w:hAnsi="Trebuchet MS"/>
          <w:sz w:val="22"/>
          <w:szCs w:val="22"/>
          <w:highlight w:val="lightGray"/>
          <w:lang w:val="ro-RO"/>
        </w:rPr>
        <w:t xml:space="preserve"> de fiecare AM/OI</w:t>
      </w:r>
      <w:r w:rsidR="000E6615" w:rsidRPr="009D6072">
        <w:rPr>
          <w:rFonts w:ascii="Trebuchet MS" w:eastAsia="Arial" w:hAnsi="Trebuchet MS"/>
          <w:sz w:val="22"/>
          <w:szCs w:val="22"/>
          <w:highlight w:val="lightGray"/>
          <w:lang w:val="ro-RO"/>
        </w:rPr>
        <w:t>______</w:t>
      </w:r>
      <w:r w:rsidR="000E6615" w:rsidRPr="009D6072">
        <w:rPr>
          <w:rFonts w:ascii="Trebuchet MS" w:eastAsia="Arial" w:hAnsi="Trebuchet MS"/>
          <w:sz w:val="22"/>
          <w:szCs w:val="22"/>
          <w:lang w:val="ro-RO"/>
        </w:rPr>
        <w:t xml:space="preserve"> </w:t>
      </w:r>
      <w:r w:rsidR="004828DF" w:rsidRPr="009D6072">
        <w:rPr>
          <w:rFonts w:ascii="Trebuchet MS" w:eastAsia="Arial" w:hAnsi="Trebuchet MS"/>
          <w:sz w:val="22"/>
          <w:szCs w:val="22"/>
          <w:lang w:val="ro-RO"/>
        </w:rPr>
        <w:t xml:space="preserve">de la data </w:t>
      </w:r>
      <w:r w:rsidR="002270A0" w:rsidRPr="009D6072">
        <w:rPr>
          <w:rFonts w:ascii="Trebuchet MS" w:eastAsia="Arial" w:hAnsi="Trebuchet MS"/>
          <w:sz w:val="22"/>
          <w:szCs w:val="22"/>
          <w:lang w:val="ro-RO"/>
        </w:rPr>
        <w:t>specificată la art. 2, alin (2)</w:t>
      </w:r>
      <w:r w:rsidR="005E63F4" w:rsidRPr="009D6072">
        <w:rPr>
          <w:rFonts w:ascii="Trebuchet MS" w:eastAsia="Arial" w:hAnsi="Trebuchet MS"/>
          <w:sz w:val="22"/>
          <w:szCs w:val="22"/>
          <w:lang w:val="ro-RO"/>
        </w:rPr>
        <w:t xml:space="preserve">, AM/OI poate dispune rezilierea </w:t>
      </w:r>
      <w:r w:rsidR="00A767DA" w:rsidRPr="009D6072">
        <w:rPr>
          <w:rFonts w:ascii="Trebuchet MS" w:eastAsia="Arial" w:hAnsi="Trebuchet MS"/>
          <w:sz w:val="22"/>
          <w:szCs w:val="22"/>
          <w:lang w:val="ro-RO"/>
        </w:rPr>
        <w:t>c</w:t>
      </w:r>
      <w:r w:rsidR="005E63F4" w:rsidRPr="009D6072">
        <w:rPr>
          <w:rFonts w:ascii="Trebuchet MS" w:eastAsia="Arial" w:hAnsi="Trebuchet MS"/>
          <w:sz w:val="22"/>
          <w:szCs w:val="22"/>
          <w:lang w:val="ro-RO"/>
        </w:rPr>
        <w:t xml:space="preserve">ontractului de </w:t>
      </w:r>
      <w:r w:rsidR="00A767DA" w:rsidRPr="009D6072">
        <w:rPr>
          <w:rFonts w:ascii="Trebuchet MS" w:eastAsia="Arial" w:hAnsi="Trebuchet MS"/>
          <w:sz w:val="22"/>
          <w:szCs w:val="22"/>
          <w:lang w:val="ro-RO"/>
        </w:rPr>
        <w:t>f</w:t>
      </w:r>
      <w:r w:rsidR="005E63F4" w:rsidRPr="009D6072">
        <w:rPr>
          <w:rFonts w:ascii="Trebuchet MS" w:eastAsia="Arial" w:hAnsi="Trebuchet MS"/>
          <w:sz w:val="22"/>
          <w:szCs w:val="22"/>
          <w:lang w:val="ro-RO"/>
        </w:rPr>
        <w:t>inanțare.</w:t>
      </w:r>
    </w:p>
    <w:p w14:paraId="5948A597" w14:textId="6EFA2430"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poate solicita în scris punctul de vedere al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cu privire la aspectele survenite de natură să afecteze buna implementare a proiectului</w:t>
      </w:r>
      <w:r w:rsidR="004D34F5" w:rsidRPr="009D6072">
        <w:rPr>
          <w:rFonts w:ascii="Trebuchet MS" w:eastAsia="Arial" w:hAnsi="Trebuchet MS"/>
          <w:sz w:val="22"/>
          <w:szCs w:val="22"/>
          <w:lang w:val="ro-RO"/>
        </w:rPr>
        <w:t xml:space="preserve">, urmând ca punctul de vedere al </w:t>
      </w:r>
      <w:r w:rsidR="004D34F5" w:rsidRPr="009D6072">
        <w:rPr>
          <w:rFonts w:ascii="Trebuchet MS" w:eastAsia="Arial" w:hAnsi="Trebuchet MS"/>
          <w:sz w:val="22"/>
          <w:szCs w:val="22"/>
          <w:highlight w:val="lightGray"/>
          <w:lang w:val="ro-RO"/>
        </w:rPr>
        <w:t>AM/OI</w:t>
      </w:r>
      <w:r w:rsidR="004D34F5" w:rsidRPr="009D6072">
        <w:rPr>
          <w:rFonts w:ascii="Trebuchet MS" w:eastAsia="Arial" w:hAnsi="Trebuchet MS"/>
          <w:sz w:val="22"/>
          <w:szCs w:val="22"/>
          <w:lang w:val="ro-RO"/>
        </w:rPr>
        <w:t xml:space="preserve"> să fie furnizat în baza </w:t>
      </w:r>
      <w:r w:rsidR="00FF66F3" w:rsidRPr="009D6072">
        <w:rPr>
          <w:rFonts w:ascii="Trebuchet MS" w:eastAsia="Arial" w:hAnsi="Trebuchet MS"/>
          <w:sz w:val="22"/>
          <w:szCs w:val="22"/>
          <w:lang w:val="ro-RO"/>
        </w:rPr>
        <w:t>și</w:t>
      </w:r>
      <w:r w:rsidR="004D34F5" w:rsidRPr="009D6072">
        <w:rPr>
          <w:rFonts w:ascii="Trebuchet MS" w:eastAsia="Arial" w:hAnsi="Trebuchet MS"/>
          <w:sz w:val="22"/>
          <w:szCs w:val="22"/>
          <w:lang w:val="ro-RO"/>
        </w:rPr>
        <w:t xml:space="preserve"> </w:t>
      </w:r>
      <w:r w:rsidR="00FF66F3" w:rsidRPr="009D6072">
        <w:rPr>
          <w:rFonts w:ascii="Trebuchet MS" w:eastAsia="Arial" w:hAnsi="Trebuchet MS"/>
          <w:sz w:val="22"/>
          <w:szCs w:val="22"/>
          <w:lang w:val="ro-RO"/>
        </w:rPr>
        <w:t>în</w:t>
      </w:r>
      <w:r w:rsidR="004D34F5" w:rsidRPr="009D6072">
        <w:rPr>
          <w:rFonts w:ascii="Trebuchet MS" w:eastAsia="Arial" w:hAnsi="Trebuchet MS"/>
          <w:sz w:val="22"/>
          <w:szCs w:val="22"/>
          <w:lang w:val="ro-RO"/>
        </w:rPr>
        <w:t xml:space="preserve"> vederea execut</w:t>
      </w:r>
      <w:r w:rsidR="00FF66F3" w:rsidRPr="009D6072">
        <w:rPr>
          <w:rFonts w:ascii="Trebuchet MS" w:eastAsia="Arial" w:hAnsi="Trebuchet MS"/>
          <w:sz w:val="22"/>
          <w:szCs w:val="22"/>
          <w:lang w:val="ro-RO"/>
        </w:rPr>
        <w:t>ă</w:t>
      </w:r>
      <w:r w:rsidR="004D34F5" w:rsidRPr="009D6072">
        <w:rPr>
          <w:rFonts w:ascii="Trebuchet MS" w:eastAsia="Arial" w:hAnsi="Trebuchet MS"/>
          <w:sz w:val="22"/>
          <w:szCs w:val="22"/>
          <w:lang w:val="ro-RO"/>
        </w:rPr>
        <w:t xml:space="preserve">rii clauzelor prezentului </w:t>
      </w:r>
      <w:r w:rsidR="00A630B5" w:rsidRPr="009D6072">
        <w:rPr>
          <w:rFonts w:ascii="Trebuchet MS" w:eastAsia="Arial" w:hAnsi="Trebuchet MS"/>
          <w:sz w:val="22"/>
          <w:szCs w:val="22"/>
          <w:lang w:val="ro-RO"/>
        </w:rPr>
        <w:t>c</w:t>
      </w:r>
      <w:r w:rsidR="004D34F5" w:rsidRPr="009D6072">
        <w:rPr>
          <w:rFonts w:ascii="Trebuchet MS" w:eastAsia="Arial" w:hAnsi="Trebuchet MS"/>
          <w:sz w:val="22"/>
          <w:szCs w:val="22"/>
          <w:lang w:val="ro-RO"/>
        </w:rPr>
        <w:t xml:space="preserve">ontract de </w:t>
      </w:r>
      <w:r w:rsidR="006315B6" w:rsidRPr="009D6072">
        <w:rPr>
          <w:rFonts w:ascii="Trebuchet MS" w:eastAsia="Arial" w:hAnsi="Trebuchet MS"/>
          <w:sz w:val="22"/>
          <w:szCs w:val="22"/>
          <w:lang w:val="ro-RO"/>
        </w:rPr>
        <w:t>finanțare</w:t>
      </w:r>
      <w:r w:rsidR="00BE56FA" w:rsidRPr="009D6072">
        <w:rPr>
          <w:rFonts w:ascii="Trebuchet MS" w:eastAsia="Arial" w:hAnsi="Trebuchet MS"/>
          <w:sz w:val="22"/>
          <w:szCs w:val="22"/>
          <w:lang w:val="ro-RO"/>
        </w:rPr>
        <w:t xml:space="preserve"> și </w:t>
      </w:r>
      <w:r w:rsidR="004D34F5" w:rsidRPr="009D6072">
        <w:rPr>
          <w:rFonts w:ascii="Trebuchet MS" w:eastAsia="Arial" w:hAnsi="Trebuchet MS"/>
          <w:sz w:val="22"/>
          <w:szCs w:val="22"/>
          <w:lang w:val="ro-RO"/>
        </w:rPr>
        <w:t xml:space="preserve">a </w:t>
      </w:r>
      <w:r w:rsidR="006315B6" w:rsidRPr="009D6072">
        <w:rPr>
          <w:rFonts w:ascii="Trebuchet MS" w:eastAsia="Arial" w:hAnsi="Trebuchet MS"/>
          <w:sz w:val="22"/>
          <w:szCs w:val="22"/>
          <w:lang w:val="ro-RO"/>
        </w:rPr>
        <w:t>legislației</w:t>
      </w:r>
      <w:r w:rsidR="004D34F5" w:rsidRPr="009D6072">
        <w:rPr>
          <w:rFonts w:ascii="Trebuchet MS" w:eastAsia="Arial" w:hAnsi="Trebuchet MS"/>
          <w:sz w:val="22"/>
          <w:szCs w:val="22"/>
          <w:lang w:val="ro-RO"/>
        </w:rPr>
        <w:t xml:space="preserve"> </w:t>
      </w:r>
      <w:r w:rsidR="00A630B5" w:rsidRPr="009D6072">
        <w:rPr>
          <w:rFonts w:ascii="Trebuchet MS" w:eastAsia="Arial" w:hAnsi="Trebuchet MS"/>
          <w:sz w:val="22"/>
          <w:szCs w:val="22"/>
          <w:lang w:val="ro-RO"/>
        </w:rPr>
        <w:t>aplicabile</w:t>
      </w:r>
      <w:r w:rsidR="004D34F5" w:rsidRPr="009D6072">
        <w:rPr>
          <w:rFonts w:ascii="Trebuchet MS" w:eastAsia="Arial" w:hAnsi="Trebuchet MS"/>
          <w:sz w:val="22"/>
          <w:szCs w:val="22"/>
          <w:lang w:val="ro-RO"/>
        </w:rPr>
        <w:t>.</w:t>
      </w:r>
    </w:p>
    <w:p w14:paraId="5305750F" w14:textId="4CE1DACF"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Liderul de parteneriat și p</w:t>
      </w:r>
      <w:r w:rsidRPr="009D6072">
        <w:rPr>
          <w:rFonts w:ascii="Trebuchet MS" w:eastAsia="Arial" w:hAnsi="Trebuchet MS"/>
          <w:sz w:val="22"/>
          <w:szCs w:val="22"/>
          <w:lang w:val="ro-RO"/>
        </w:rPr>
        <w:t xml:space="preserve">artenerii vor deschide contul/conturile de proiect în sistemul Trezoreriei Statului, în cazul în care fac parte din categoria </w:t>
      </w:r>
      <w:r w:rsidR="006315B6" w:rsidRPr="009D6072">
        <w:rPr>
          <w:rFonts w:ascii="Trebuchet MS" w:eastAsia="Arial" w:hAnsi="Trebuchet MS"/>
          <w:sz w:val="22"/>
          <w:szCs w:val="22"/>
          <w:lang w:val="ro-RO"/>
        </w:rPr>
        <w:t>instituțiilor</w:t>
      </w:r>
      <w:r w:rsidRPr="009D6072">
        <w:rPr>
          <w:rFonts w:ascii="Trebuchet MS" w:eastAsia="Arial" w:hAnsi="Trebuchet MS"/>
          <w:sz w:val="22"/>
          <w:szCs w:val="22"/>
          <w:lang w:val="ro-RO"/>
        </w:rPr>
        <w:t xml:space="preserve"> publice, indiferent de sistemul de </w:t>
      </w:r>
      <w:r w:rsidR="006315B6" w:rsidRPr="009D6072">
        <w:rPr>
          <w:rFonts w:ascii="Trebuchet MS" w:eastAsia="Arial" w:hAnsi="Trebuchet MS"/>
          <w:sz w:val="22"/>
          <w:szCs w:val="22"/>
          <w:lang w:val="ro-RO"/>
        </w:rPr>
        <w:t>finanțare</w:t>
      </w:r>
      <w:r w:rsidRPr="009D6072">
        <w:rPr>
          <w:rFonts w:ascii="Trebuchet MS" w:eastAsia="Arial" w:hAnsi="Trebuchet MS"/>
          <w:sz w:val="22"/>
          <w:szCs w:val="22"/>
          <w:lang w:val="ro-RO"/>
        </w:rPr>
        <w:t xml:space="preserve"> şi de subordonare. </w:t>
      </w:r>
      <w:r w:rsidR="00F82E04" w:rsidRPr="009D6072">
        <w:rPr>
          <w:rFonts w:ascii="Trebuchet MS" w:eastAsia="Arial" w:hAnsi="Trebuchet MS"/>
          <w:sz w:val="22"/>
          <w:szCs w:val="22"/>
          <w:lang w:val="ro-RO"/>
        </w:rPr>
        <w:t>Ceilalți</w:t>
      </w:r>
      <w:r w:rsidRPr="009D6072">
        <w:rPr>
          <w:rFonts w:ascii="Trebuchet MS" w:eastAsia="Arial" w:hAnsi="Trebuchet MS"/>
          <w:sz w:val="22"/>
          <w:szCs w:val="22"/>
          <w:lang w:val="ro-RO"/>
        </w:rPr>
        <w:t xml:space="preserve"> Beneficiari/Parteneri pot opta pentru deschiderea contului/conturilor speciale de proiect în sistemul Trezoreriei Statului sau la </w:t>
      </w:r>
      <w:r w:rsidR="0009107F" w:rsidRPr="009D6072">
        <w:rPr>
          <w:rFonts w:ascii="Trebuchet MS" w:eastAsia="Arial" w:hAnsi="Trebuchet MS"/>
          <w:sz w:val="22"/>
          <w:szCs w:val="22"/>
          <w:lang w:val="ro-RO"/>
        </w:rPr>
        <w:t xml:space="preserve">instituții de credit </w:t>
      </w:r>
      <w:r w:rsidRPr="009D6072">
        <w:rPr>
          <w:rFonts w:ascii="Trebuchet MS" w:eastAsia="Arial" w:hAnsi="Trebuchet MS"/>
          <w:sz w:val="22"/>
          <w:szCs w:val="22"/>
          <w:lang w:val="ro-RO"/>
        </w:rPr>
        <w:t xml:space="preserve">în conformitate cu </w:t>
      </w:r>
      <w:r w:rsidR="00C91B05" w:rsidRPr="009D6072">
        <w:rPr>
          <w:rFonts w:ascii="Trebuchet MS" w:eastAsia="Arial" w:hAnsi="Trebuchet MS"/>
          <w:sz w:val="22"/>
          <w:szCs w:val="22"/>
          <w:lang w:val="ro-RO"/>
        </w:rPr>
        <w:t xml:space="preserve">prevederile art. 50 alin. (3) din </w:t>
      </w:r>
      <w:r w:rsidR="0028779F" w:rsidRPr="009D6072">
        <w:rPr>
          <w:rFonts w:ascii="Trebuchet MS" w:eastAsia="Arial" w:hAnsi="Trebuchet MS"/>
          <w:sz w:val="22"/>
          <w:szCs w:val="22"/>
          <w:lang w:val="ro-RO"/>
        </w:rPr>
        <w:t xml:space="preserve">Hotărârea </w:t>
      </w:r>
      <w:r w:rsidR="00C91B05" w:rsidRPr="009D6072">
        <w:rPr>
          <w:rFonts w:ascii="Trebuchet MS" w:eastAsia="Arial" w:hAnsi="Trebuchet MS"/>
          <w:sz w:val="22"/>
          <w:szCs w:val="22"/>
          <w:lang w:val="ro-RO"/>
        </w:rPr>
        <w:t xml:space="preserve">Guvernului nr. </w:t>
      </w:r>
      <w:r w:rsidR="0028779F" w:rsidRPr="009D6072">
        <w:rPr>
          <w:rFonts w:ascii="Trebuchet MS" w:eastAsia="Arial" w:hAnsi="Trebuchet MS"/>
          <w:sz w:val="22"/>
          <w:szCs w:val="22"/>
          <w:lang w:val="ro-RO"/>
        </w:rPr>
        <w:t>829</w:t>
      </w:r>
      <w:r w:rsidR="00C91B05" w:rsidRPr="009D6072">
        <w:rPr>
          <w:rFonts w:ascii="Trebuchet MS" w:eastAsia="Arial" w:hAnsi="Trebuchet MS"/>
          <w:sz w:val="22"/>
          <w:szCs w:val="22"/>
          <w:lang w:val="ro-RO"/>
        </w:rPr>
        <w:t>/202</w:t>
      </w:r>
      <w:r w:rsidR="0028779F" w:rsidRPr="009D6072">
        <w:rPr>
          <w:rFonts w:ascii="Trebuchet MS" w:eastAsia="Arial" w:hAnsi="Trebuchet MS"/>
          <w:sz w:val="22"/>
          <w:szCs w:val="22"/>
          <w:lang w:val="ro-RO"/>
        </w:rPr>
        <w:t>2</w:t>
      </w:r>
      <w:r w:rsidRPr="009D6072">
        <w:rPr>
          <w:rFonts w:ascii="Trebuchet MS" w:eastAsia="Arial" w:hAnsi="Trebuchet MS"/>
          <w:sz w:val="22"/>
          <w:szCs w:val="22"/>
          <w:lang w:val="ro-RO"/>
        </w:rPr>
        <w:t>.</w:t>
      </w:r>
    </w:p>
    <w:p w14:paraId="31C839F7" w14:textId="3E7E1CE2"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/Liderul de parteneriat și p</w:t>
      </w:r>
      <w:r w:rsidRPr="009D6072">
        <w:rPr>
          <w:rFonts w:ascii="Trebuchet MS" w:eastAsia="Arial" w:hAnsi="Trebuchet MS"/>
          <w:sz w:val="22"/>
          <w:szCs w:val="22"/>
          <w:lang w:val="ro-RO"/>
        </w:rPr>
        <w:t xml:space="preserve">artenerii au obligația de a pune la dispoziția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sau oricărui alt</w:t>
      </w:r>
      <w:r w:rsidR="000D2ABC"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organism abilitat de lege</w:t>
      </w:r>
      <w:r w:rsidR="007E294A" w:rsidRPr="009D6072">
        <w:rPr>
          <w:rFonts w:ascii="Trebuchet MS" w:eastAsia="Arial" w:hAnsi="Trebuchet MS"/>
          <w:sz w:val="22"/>
          <w:szCs w:val="22"/>
          <w:lang w:val="ro-RO"/>
        </w:rPr>
        <w:t xml:space="preserve">, conform prevederilor art. 31 alin (2) din </w:t>
      </w:r>
      <w:r w:rsidR="00044C4B" w:rsidRPr="009D6072">
        <w:rPr>
          <w:rFonts w:ascii="Trebuchet MS" w:eastAsia="Arial" w:hAnsi="Trebuchet MS"/>
          <w:sz w:val="22"/>
          <w:szCs w:val="22"/>
          <w:lang w:val="ro-RO"/>
        </w:rPr>
        <w:t xml:space="preserve">Ordonanța de urgență a Guvernului nr. </w:t>
      </w:r>
      <w:r w:rsidR="007E294A" w:rsidRPr="009D6072">
        <w:rPr>
          <w:rFonts w:ascii="Trebuchet MS" w:eastAsia="Arial" w:hAnsi="Trebuchet MS"/>
          <w:sz w:val="22"/>
          <w:szCs w:val="22"/>
          <w:lang w:val="ro-RO"/>
        </w:rPr>
        <w:t xml:space="preserve">133/2021, </w:t>
      </w:r>
      <w:r w:rsidRPr="009D6072">
        <w:rPr>
          <w:rFonts w:ascii="Trebuchet MS" w:eastAsia="Arial" w:hAnsi="Trebuchet MS"/>
          <w:sz w:val="22"/>
          <w:szCs w:val="22"/>
          <w:lang w:val="ro-RO"/>
        </w:rPr>
        <w:t>documentele și/sau informațiile necesare pentru verificarea modului de utilizare a finanțării nerambursabile, la cerere și în termen</w:t>
      </w:r>
      <w:r w:rsidR="00C61F67" w:rsidRPr="009D6072">
        <w:rPr>
          <w:rFonts w:ascii="Trebuchet MS" w:eastAsia="Arial" w:hAnsi="Trebuchet MS"/>
          <w:sz w:val="22"/>
          <w:szCs w:val="22"/>
          <w:lang w:val="ro-RO"/>
        </w:rPr>
        <w:t xml:space="preserve">ul solicitat de </w:t>
      </w:r>
      <w:r w:rsidR="00C61F67"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w:t>
      </w:r>
      <w:r w:rsidR="004776BA" w:rsidRPr="009D6072">
        <w:rPr>
          <w:rFonts w:ascii="Trebuchet MS" w:eastAsia="Arial" w:hAnsi="Trebuchet MS"/>
          <w:sz w:val="22"/>
          <w:szCs w:val="22"/>
          <w:lang w:val="ro-RO"/>
        </w:rPr>
        <w:t xml:space="preserve">precum </w:t>
      </w:r>
      <w:r w:rsidRPr="009D6072">
        <w:rPr>
          <w:rFonts w:ascii="Trebuchet MS" w:eastAsia="Arial" w:hAnsi="Trebuchet MS"/>
          <w:sz w:val="22"/>
          <w:szCs w:val="22"/>
          <w:lang w:val="ro-RO"/>
        </w:rPr>
        <w:t>și să asigure condițiile pentru efectuarea verificărilor la fața locului.</w:t>
      </w:r>
      <w:r w:rsidR="00A66DAA" w:rsidRPr="009D6072">
        <w:rPr>
          <w:rFonts w:ascii="Trebuchet MS" w:eastAsia="Arial" w:hAnsi="Trebuchet MS"/>
          <w:sz w:val="22"/>
          <w:szCs w:val="22"/>
          <w:lang w:val="ro-RO"/>
        </w:rPr>
        <w:t xml:space="preserve"> </w:t>
      </w:r>
    </w:p>
    <w:p w14:paraId="51DF0224" w14:textId="0726DC87"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În vederea efectuării verificărilor prevăzute la alin. (5), Beneficiarul</w:t>
      </w:r>
      <w:r w:rsidR="00044C4B" w:rsidRPr="009D6072">
        <w:rPr>
          <w:rFonts w:ascii="Trebuchet MS" w:eastAsia="Arial" w:hAnsi="Trebuchet MS"/>
          <w:sz w:val="22"/>
          <w:szCs w:val="22"/>
          <w:lang w:val="ro-RO"/>
        </w:rPr>
        <w:t>/Liderul de parteneriat</w:t>
      </w:r>
      <w:r w:rsidRPr="009D6072">
        <w:rPr>
          <w:rFonts w:ascii="Trebuchet MS" w:eastAsia="Arial" w:hAnsi="Trebuchet MS"/>
          <w:sz w:val="22"/>
          <w:szCs w:val="22"/>
          <w:lang w:val="ro-RO"/>
        </w:rPr>
        <w:t xml:space="preserve"> și </w:t>
      </w:r>
      <w:r w:rsidR="00DD59A6" w:rsidRPr="009D6072">
        <w:rPr>
          <w:rFonts w:ascii="Trebuchet MS" w:eastAsia="Arial" w:hAnsi="Trebuchet MS"/>
          <w:sz w:val="22"/>
          <w:szCs w:val="22"/>
          <w:lang w:val="ro-RO"/>
        </w:rPr>
        <w:t>p</w:t>
      </w:r>
      <w:r w:rsidR="007056DA" w:rsidRPr="009D6072">
        <w:rPr>
          <w:rFonts w:ascii="Trebuchet MS" w:eastAsia="Arial" w:hAnsi="Trebuchet MS"/>
          <w:sz w:val="22"/>
          <w:szCs w:val="22"/>
          <w:lang w:val="ro-RO"/>
        </w:rPr>
        <w:t>artenerii</w:t>
      </w:r>
      <w:r w:rsidRPr="009D6072">
        <w:rPr>
          <w:rFonts w:ascii="Trebuchet MS" w:eastAsia="Arial" w:hAnsi="Trebuchet MS"/>
          <w:sz w:val="22"/>
          <w:szCs w:val="22"/>
          <w:lang w:val="ro-RO"/>
        </w:rPr>
        <w:t xml:space="preserve"> se angajează să acorde dreptul de acces la locurile și spațiile unde se implementează </w:t>
      </w:r>
      <w:r w:rsidR="00044C4B" w:rsidRPr="009D6072">
        <w:rPr>
          <w:rFonts w:ascii="Trebuchet MS" w:eastAsia="Arial" w:hAnsi="Trebuchet MS"/>
          <w:sz w:val="22"/>
          <w:szCs w:val="22"/>
          <w:lang w:val="ro-RO"/>
        </w:rPr>
        <w:t>proiectul</w:t>
      </w:r>
      <w:r w:rsidRPr="009D6072">
        <w:rPr>
          <w:rFonts w:ascii="Trebuchet MS" w:eastAsia="Arial" w:hAnsi="Trebuchet MS"/>
          <w:sz w:val="22"/>
          <w:szCs w:val="22"/>
          <w:lang w:val="ro-RO"/>
        </w:rPr>
        <w:t xml:space="preserve">, inclusiv acces la sistemele informatice care au legătură directă cu proiectul, și să pună la dispoziție documentele solicitate privind gestiunea tehnică și financiară a </w:t>
      </w:r>
      <w:r w:rsidR="008F5D10" w:rsidRPr="009D6072">
        <w:rPr>
          <w:rFonts w:ascii="Trebuchet MS" w:eastAsia="Arial" w:hAnsi="Trebuchet MS"/>
          <w:sz w:val="22"/>
          <w:szCs w:val="22"/>
          <w:lang w:val="ro-RO"/>
        </w:rPr>
        <w:t>p</w:t>
      </w:r>
      <w:r w:rsidRPr="009D6072">
        <w:rPr>
          <w:rFonts w:ascii="Trebuchet MS" w:eastAsia="Arial" w:hAnsi="Trebuchet MS"/>
          <w:sz w:val="22"/>
          <w:szCs w:val="22"/>
          <w:lang w:val="ro-RO"/>
        </w:rPr>
        <w:t>roiectului, pe suport hârtie</w:t>
      </w:r>
      <w:r w:rsidR="00B951C9" w:rsidRPr="009D6072">
        <w:rPr>
          <w:rFonts w:ascii="Trebuchet MS" w:eastAsia="Arial" w:hAnsi="Trebuchet MS"/>
          <w:sz w:val="22"/>
          <w:szCs w:val="22"/>
          <w:lang w:val="ro-RO"/>
        </w:rPr>
        <w:t xml:space="preserve"> </w:t>
      </w:r>
      <w:r w:rsidR="00A96798" w:rsidRPr="009D6072">
        <w:rPr>
          <w:rFonts w:ascii="Trebuchet MS" w:eastAsia="Arial" w:hAnsi="Trebuchet MS"/>
          <w:sz w:val="22"/>
          <w:szCs w:val="22"/>
          <w:lang w:val="ro-RO"/>
        </w:rPr>
        <w:t>sau</w:t>
      </w:r>
      <w:r w:rsidRPr="009D6072">
        <w:rPr>
          <w:rFonts w:ascii="Trebuchet MS" w:eastAsia="Arial" w:hAnsi="Trebuchet MS"/>
          <w:sz w:val="22"/>
          <w:szCs w:val="22"/>
          <w:lang w:val="ro-RO"/>
        </w:rPr>
        <w:t xml:space="preserve"> în format electronic</w:t>
      </w:r>
      <w:r w:rsidR="00062A5A" w:rsidRPr="009D6072">
        <w:rPr>
          <w:rFonts w:ascii="Trebuchet MS" w:eastAsia="Arial" w:hAnsi="Trebuchet MS"/>
          <w:sz w:val="22"/>
          <w:szCs w:val="22"/>
          <w:lang w:val="ro-RO"/>
        </w:rPr>
        <w:t>, în original</w:t>
      </w:r>
      <w:r w:rsidRPr="009D6072">
        <w:rPr>
          <w:rFonts w:ascii="Trebuchet MS" w:eastAsia="Arial" w:hAnsi="Trebuchet MS"/>
          <w:sz w:val="22"/>
          <w:szCs w:val="22"/>
          <w:lang w:val="ro-RO"/>
        </w:rPr>
        <w:t>.</w:t>
      </w:r>
      <w:r w:rsidR="00CD6B2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Documentele trebuie sa fie ușor accesibile și arhivate astfel încât să permită verificarea lor. Beneficiarul este obligat să informeze organismele și autoritățile menționate la alin.(5) cu privire la locul arhivării documentelor, în termen de 3 zile </w:t>
      </w:r>
      <w:r w:rsidR="00BB1915" w:rsidRPr="009D6072">
        <w:rPr>
          <w:rFonts w:ascii="Trebuchet MS" w:eastAsia="Arial" w:hAnsi="Trebuchet MS"/>
          <w:sz w:val="22"/>
          <w:szCs w:val="22"/>
          <w:lang w:val="ro-RO"/>
        </w:rPr>
        <w:t xml:space="preserve">lucrătoare </w:t>
      </w:r>
      <w:r w:rsidRPr="009D6072">
        <w:rPr>
          <w:rFonts w:ascii="Trebuchet MS" w:eastAsia="Arial" w:hAnsi="Trebuchet MS"/>
          <w:sz w:val="22"/>
          <w:szCs w:val="22"/>
          <w:lang w:val="ro-RO"/>
        </w:rPr>
        <w:t xml:space="preserve">de la transmiterea solicitării de către </w:t>
      </w:r>
      <w:r w:rsidRPr="009D6072">
        <w:rPr>
          <w:rFonts w:ascii="Trebuchet MS" w:eastAsia="Arial" w:hAnsi="Trebuchet MS"/>
          <w:sz w:val="22"/>
          <w:szCs w:val="22"/>
          <w:highlight w:val="lightGray"/>
          <w:lang w:val="ro-RO"/>
        </w:rPr>
        <w:t>AM/OI/organismul abilitat</w:t>
      </w:r>
      <w:r w:rsidRPr="009D6072">
        <w:rPr>
          <w:rFonts w:ascii="Trebuchet MS" w:eastAsia="Arial" w:hAnsi="Trebuchet MS"/>
          <w:sz w:val="22"/>
          <w:szCs w:val="22"/>
          <w:lang w:val="ro-RO"/>
        </w:rPr>
        <w:t xml:space="preserve"> și de a asigura accesul neîngrădit al acestora la document</w:t>
      </w:r>
      <w:r w:rsidR="008F5D10" w:rsidRPr="009D6072">
        <w:rPr>
          <w:rFonts w:ascii="Trebuchet MS" w:eastAsia="Arial" w:hAnsi="Trebuchet MS"/>
          <w:sz w:val="22"/>
          <w:szCs w:val="22"/>
          <w:lang w:val="ro-RO"/>
        </w:rPr>
        <w:t>e</w:t>
      </w:r>
      <w:r w:rsidRPr="009D6072">
        <w:rPr>
          <w:rFonts w:ascii="Trebuchet MS" w:eastAsia="Arial" w:hAnsi="Trebuchet MS"/>
          <w:sz w:val="22"/>
          <w:szCs w:val="22"/>
          <w:lang w:val="ro-RO"/>
        </w:rPr>
        <w:t xml:space="preserve"> în locul respectiv.</w:t>
      </w:r>
    </w:p>
    <w:p w14:paraId="27364EB7" w14:textId="03819E35" w:rsidR="008D301D"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C61F67" w:rsidRPr="009D6072">
        <w:rPr>
          <w:rFonts w:ascii="Trebuchet MS" w:eastAsia="Arial" w:hAnsi="Trebuchet MS"/>
          <w:sz w:val="22"/>
          <w:szCs w:val="22"/>
          <w:lang w:val="ro-RO"/>
        </w:rPr>
        <w:t>/Liderul de parteneriat și partenerii</w:t>
      </w:r>
      <w:r w:rsidRPr="009D6072">
        <w:rPr>
          <w:rFonts w:ascii="Trebuchet MS" w:eastAsia="Arial" w:hAnsi="Trebuchet MS"/>
          <w:sz w:val="22"/>
          <w:szCs w:val="22"/>
          <w:lang w:val="ro-RO"/>
        </w:rPr>
        <w:t xml:space="preserve"> se va</w:t>
      </w:r>
      <w:r w:rsidR="00C61F67" w:rsidRPr="009D6072">
        <w:rPr>
          <w:rFonts w:ascii="Trebuchet MS" w:eastAsia="Arial" w:hAnsi="Trebuchet MS"/>
          <w:sz w:val="22"/>
          <w:szCs w:val="22"/>
          <w:lang w:val="ro-RO"/>
        </w:rPr>
        <w:t>/vor</w:t>
      </w:r>
      <w:r w:rsidRPr="009D6072">
        <w:rPr>
          <w:rFonts w:ascii="Trebuchet MS" w:eastAsia="Arial" w:hAnsi="Trebuchet MS"/>
          <w:sz w:val="22"/>
          <w:szCs w:val="22"/>
          <w:lang w:val="ro-RO"/>
        </w:rPr>
        <w:t xml:space="preserve"> asigura că în contractele/acordurile încheiate cu terțe părți se prevede obligația acestora de a asigura disponibilitatea informațiilor și documentelor referitoare la </w:t>
      </w:r>
      <w:r w:rsidR="00F035D7" w:rsidRPr="009D6072">
        <w:rPr>
          <w:rFonts w:ascii="Trebuchet MS" w:eastAsia="Arial" w:hAnsi="Trebuchet MS"/>
          <w:sz w:val="22"/>
          <w:szCs w:val="22"/>
          <w:lang w:val="ro-RO"/>
        </w:rPr>
        <w:t>p</w:t>
      </w:r>
      <w:r w:rsidR="00205879" w:rsidRPr="009D6072">
        <w:rPr>
          <w:rFonts w:ascii="Trebuchet MS" w:eastAsia="Arial" w:hAnsi="Trebuchet MS"/>
          <w:sz w:val="22"/>
          <w:szCs w:val="22"/>
          <w:lang w:val="ro-RO"/>
        </w:rPr>
        <w:t xml:space="preserve">roiect </w:t>
      </w:r>
      <w:r w:rsidRPr="009D6072">
        <w:rPr>
          <w:rFonts w:ascii="Trebuchet MS" w:eastAsia="Arial" w:hAnsi="Trebuchet MS"/>
          <w:sz w:val="22"/>
          <w:szCs w:val="22"/>
          <w:lang w:val="ro-RO"/>
        </w:rPr>
        <w:t xml:space="preserve">cu ocazia misiunilor de control desfășurate de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sau de alte structuri cu competențe în controlul și recuperarea debitelor aferente fondurilor europene și/sau fondurilor publice naționale aferente acestora, după caz.</w:t>
      </w:r>
    </w:p>
    <w:p w14:paraId="40FDD0AC" w14:textId="78E6D306" w:rsidR="00871E1B" w:rsidRPr="009D6072" w:rsidRDefault="00357CF2" w:rsidP="00B6450E">
      <w:pPr>
        <w:pStyle w:val="ListParagraph"/>
        <w:numPr>
          <w:ilvl w:val="0"/>
          <w:numId w:val="16"/>
        </w:numPr>
        <w:tabs>
          <w:tab w:val="left" w:pos="180"/>
        </w:tabs>
        <w:ind w:right="76"/>
        <w:jc w:val="both"/>
        <w:rPr>
          <w:rFonts w:ascii="Trebuchet MS"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w:t>
      </w:r>
      <w:r w:rsidR="00C61F67" w:rsidRPr="009D6072">
        <w:rPr>
          <w:rFonts w:ascii="Trebuchet MS" w:eastAsia="Arial" w:hAnsi="Trebuchet MS"/>
          <w:sz w:val="22"/>
          <w:szCs w:val="22"/>
          <w:lang w:val="ro-RO"/>
        </w:rPr>
        <w:t>Liderul de parteneriat și partenerii</w:t>
      </w:r>
      <w:r w:rsidRPr="009D6072">
        <w:rPr>
          <w:rFonts w:ascii="Trebuchet MS" w:eastAsia="Arial" w:hAnsi="Trebuchet MS"/>
          <w:sz w:val="22"/>
          <w:szCs w:val="22"/>
          <w:lang w:val="ro-RO"/>
        </w:rPr>
        <w:t xml:space="preserve"> are</w:t>
      </w:r>
      <w:r w:rsidR="00C61F67" w:rsidRPr="009D6072">
        <w:rPr>
          <w:rFonts w:ascii="Trebuchet MS" w:eastAsia="Arial" w:hAnsi="Trebuchet MS"/>
          <w:sz w:val="22"/>
          <w:szCs w:val="22"/>
          <w:lang w:val="ro-RO"/>
        </w:rPr>
        <w:t>/au</w:t>
      </w:r>
      <w:r w:rsidRPr="009D6072">
        <w:rPr>
          <w:rFonts w:ascii="Trebuchet MS" w:eastAsia="Arial" w:hAnsi="Trebuchet MS"/>
          <w:sz w:val="22"/>
          <w:szCs w:val="22"/>
          <w:lang w:val="ro-RO"/>
        </w:rPr>
        <w:t xml:space="preserve"> obligația îndosarierii și păstrării în bune condiții a tuturor documentelor aferente </w:t>
      </w:r>
      <w:r w:rsidR="0024539C" w:rsidRPr="009D6072">
        <w:rPr>
          <w:rFonts w:ascii="Trebuchet MS" w:eastAsia="Arial" w:hAnsi="Trebuchet MS"/>
          <w:sz w:val="22"/>
          <w:szCs w:val="22"/>
          <w:lang w:val="ro-RO"/>
        </w:rPr>
        <w:t>p</w:t>
      </w:r>
      <w:r w:rsidR="00205879" w:rsidRPr="009D6072">
        <w:rPr>
          <w:rFonts w:ascii="Trebuchet MS" w:eastAsia="Arial" w:hAnsi="Trebuchet MS"/>
          <w:sz w:val="22"/>
          <w:szCs w:val="22"/>
          <w:lang w:val="ro-RO"/>
        </w:rPr>
        <w:t>roiectului</w:t>
      </w:r>
      <w:r w:rsidR="00871E1B" w:rsidRPr="009D6072">
        <w:rPr>
          <w:rFonts w:ascii="Trebuchet MS" w:eastAsia="Arial" w:hAnsi="Trebuchet MS"/>
          <w:sz w:val="22"/>
          <w:szCs w:val="22"/>
          <w:lang w:val="ro-RO"/>
        </w:rPr>
        <w:t xml:space="preserve"> în original</w:t>
      </w:r>
      <w:r w:rsidR="00CD6B28" w:rsidRPr="009D6072">
        <w:rPr>
          <w:rFonts w:ascii="Trebuchet MS" w:eastAsia="Arial" w:hAnsi="Trebuchet MS"/>
          <w:sz w:val="22"/>
          <w:szCs w:val="22"/>
          <w:lang w:val="ro-RO"/>
        </w:rPr>
        <w:t>,</w:t>
      </w:r>
      <w:r w:rsidR="00871E1B" w:rsidRPr="009D6072">
        <w:rPr>
          <w:rFonts w:ascii="Trebuchet MS" w:eastAsia="Arial" w:hAnsi="Trebuchet MS"/>
          <w:sz w:val="22"/>
          <w:szCs w:val="22"/>
          <w:lang w:val="ro-RO"/>
        </w:rPr>
        <w:t xml:space="preserve"> inclusiv copii ale documentelor partenerilor, dacă este cazul, privind </w:t>
      </w:r>
      <w:r w:rsidR="006315B6" w:rsidRPr="009D6072">
        <w:rPr>
          <w:rFonts w:ascii="Trebuchet MS" w:eastAsia="Arial" w:hAnsi="Trebuchet MS"/>
          <w:sz w:val="22"/>
          <w:szCs w:val="22"/>
          <w:lang w:val="ro-RO"/>
        </w:rPr>
        <w:t>activitățile</w:t>
      </w:r>
      <w:r w:rsidR="00871E1B" w:rsidRPr="009D6072">
        <w:rPr>
          <w:rFonts w:ascii="Trebuchet MS" w:eastAsia="Arial" w:hAnsi="Trebuchet MS"/>
          <w:sz w:val="22"/>
          <w:szCs w:val="22"/>
          <w:lang w:val="ro-RO"/>
        </w:rPr>
        <w:t xml:space="preserve"> şi cheltuielile eligibile în vederea asigurării unei piste de audit adecvate, </w:t>
      </w:r>
      <w:r w:rsidR="00CD6B28" w:rsidRPr="009D6072">
        <w:rPr>
          <w:rFonts w:ascii="Trebuchet MS" w:eastAsia="Arial" w:hAnsi="Trebuchet MS"/>
          <w:sz w:val="22"/>
          <w:szCs w:val="22"/>
          <w:lang w:val="ro-RO"/>
        </w:rPr>
        <w:t xml:space="preserve">în condițiile prevăzute la art. 31 alin (1) din </w:t>
      </w:r>
      <w:r w:rsidR="0024539C" w:rsidRPr="009D6072">
        <w:rPr>
          <w:rFonts w:ascii="Trebuchet MS" w:eastAsia="Arial" w:hAnsi="Trebuchet MS"/>
          <w:sz w:val="22"/>
          <w:szCs w:val="22"/>
          <w:lang w:val="ro-RO"/>
        </w:rPr>
        <w:t xml:space="preserve">Ordonanța de urgență a Guvernului nr. </w:t>
      </w:r>
      <w:r w:rsidR="00CD6B28" w:rsidRPr="009D6072">
        <w:rPr>
          <w:rFonts w:ascii="Trebuchet MS" w:eastAsia="Arial" w:hAnsi="Trebuchet MS"/>
          <w:sz w:val="22"/>
          <w:szCs w:val="22"/>
          <w:lang w:val="ro-RO"/>
        </w:rPr>
        <w:t>133/2021. În situația arhivării electronice potrivit prevederilor </w:t>
      </w:r>
      <w:r>
        <w:fldChar w:fldCharType="begin"/>
      </w:r>
      <w:r w:rsidRPr="00BC4CBF">
        <w:rPr>
          <w:lang w:val="it-IT"/>
          <w:rPrChange w:id="6" w:author="Author">
            <w:rPr/>
          </w:rPrChange>
        </w:rPr>
        <w:instrText>HYPERLINK "https://legislatie.just.ro/Public/DetaliiDocumentAfis/155770"</w:instrText>
      </w:r>
      <w:r>
        <w:fldChar w:fldCharType="separate"/>
      </w:r>
      <w:r w:rsidR="00CD6B28" w:rsidRPr="009D6072">
        <w:rPr>
          <w:rFonts w:ascii="Trebuchet MS" w:eastAsia="Arial" w:hAnsi="Trebuchet MS"/>
          <w:sz w:val="22"/>
          <w:szCs w:val="22"/>
          <w:lang w:val="ro-RO"/>
        </w:rPr>
        <w:t>Legii nr. 135/2007</w:t>
      </w:r>
      <w:r>
        <w:rPr>
          <w:rFonts w:ascii="Trebuchet MS" w:eastAsia="Arial" w:hAnsi="Trebuchet MS"/>
          <w:sz w:val="22"/>
          <w:szCs w:val="22"/>
          <w:lang w:val="ro-RO"/>
        </w:rPr>
        <w:fldChar w:fldCharType="end"/>
      </w:r>
      <w:r w:rsidR="00CD6B28" w:rsidRPr="009D6072">
        <w:rPr>
          <w:rFonts w:ascii="Trebuchet MS" w:eastAsia="Arial" w:hAnsi="Trebuchet MS"/>
          <w:sz w:val="22"/>
          <w:szCs w:val="22"/>
          <w:lang w:val="ro-RO"/>
        </w:rPr>
        <w:t> privind arhivarea documentelor în formă electronică, republicată, o</w:t>
      </w:r>
      <w:r w:rsidRPr="009D6072">
        <w:rPr>
          <w:rFonts w:ascii="Trebuchet MS" w:eastAsia="Arial" w:hAnsi="Trebuchet MS"/>
          <w:sz w:val="22"/>
          <w:szCs w:val="22"/>
          <w:lang w:val="ro-RO"/>
        </w:rPr>
        <w:t>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9D6072">
        <w:rPr>
          <w:rFonts w:ascii="Trebuchet MS" w:eastAsia="Arial" w:hAnsi="Trebuchet MS"/>
          <w:sz w:val="22"/>
          <w:szCs w:val="22"/>
          <w:lang w:val="ro-RO"/>
        </w:rPr>
        <w:t xml:space="preserve"> </w:t>
      </w:r>
    </w:p>
    <w:p w14:paraId="24AC0599" w14:textId="4A3A7EEC" w:rsidR="005E6238" w:rsidRPr="009D6072" w:rsidRDefault="00BF4880" w:rsidP="005E6238">
      <w:pPr>
        <w:pStyle w:val="ListParagraph"/>
        <w:numPr>
          <w:ilvl w:val="0"/>
          <w:numId w:val="16"/>
        </w:numPr>
        <w:tabs>
          <w:tab w:val="left" w:pos="180"/>
        </w:tabs>
        <w:ind w:right="76"/>
        <w:jc w:val="both"/>
        <w:rPr>
          <w:rFonts w:ascii="Trebuchet MS" w:hAnsi="Trebuchet MS"/>
          <w:sz w:val="22"/>
          <w:szCs w:val="22"/>
          <w:lang w:val="ro-RO"/>
        </w:rPr>
      </w:pPr>
      <w:r w:rsidRPr="009D6072">
        <w:rPr>
          <w:rFonts w:ascii="Trebuchet MS" w:eastAsia="Arial" w:hAnsi="Trebuchet MS"/>
          <w:sz w:val="22"/>
          <w:szCs w:val="22"/>
          <w:lang w:val="ro-RO"/>
        </w:rPr>
        <w:t xml:space="preserve">Toate documentele vor fi păstrate până la închiderea oficială a </w:t>
      </w:r>
      <w:r w:rsidR="0024539C"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rogramului sau până la expirarea perioadei </w:t>
      </w:r>
      <w:r w:rsidR="0024539C" w:rsidRPr="009D6072">
        <w:rPr>
          <w:rFonts w:ascii="Trebuchet MS" w:eastAsia="Arial" w:hAnsi="Trebuchet MS"/>
          <w:sz w:val="22"/>
          <w:szCs w:val="22"/>
          <w:lang w:val="ro-RO"/>
        </w:rPr>
        <w:t xml:space="preserve">pentru care trebuie asigurat caracterul durabil, respectiv a perioadei de sustenabilitate/durabilitate a </w:t>
      </w:r>
      <w:r w:rsidR="006315B6" w:rsidRPr="009D6072">
        <w:rPr>
          <w:rFonts w:ascii="Trebuchet MS" w:eastAsia="Arial" w:hAnsi="Trebuchet MS"/>
          <w:sz w:val="22"/>
          <w:szCs w:val="22"/>
          <w:lang w:val="ro-RO"/>
        </w:rPr>
        <w:t>proiectului</w:t>
      </w:r>
      <w:r w:rsidR="0024539C" w:rsidRPr="009D6072">
        <w:rPr>
          <w:rFonts w:ascii="Trebuchet MS" w:eastAsia="Arial" w:hAnsi="Trebuchet MS"/>
          <w:sz w:val="22"/>
          <w:szCs w:val="22"/>
          <w:lang w:val="ro-RO"/>
        </w:rPr>
        <w:t>, după caz</w:t>
      </w:r>
      <w:r w:rsidRPr="009D6072">
        <w:rPr>
          <w:rFonts w:ascii="Trebuchet MS" w:eastAsia="Arial" w:hAnsi="Trebuchet MS"/>
          <w:sz w:val="22"/>
          <w:szCs w:val="22"/>
          <w:lang w:val="ro-RO"/>
        </w:rPr>
        <w:t>, oricare intervine ultima.</w:t>
      </w:r>
      <w:r w:rsidR="008A7BC0" w:rsidRPr="009D6072">
        <w:rPr>
          <w:rFonts w:ascii="Trebuchet MS" w:eastAsia="Arial" w:hAnsi="Trebuchet MS"/>
          <w:sz w:val="22"/>
          <w:szCs w:val="22"/>
          <w:lang w:val="ro-RO"/>
        </w:rPr>
        <w:t xml:space="preserve"> Termenul minim de asigurare a disponibilității documentelor nu poate fi mai mic de 5 ani începând cu data de 31 decembrie a anului în care a fost efectuată ultima plată de către </w:t>
      </w:r>
      <w:r w:rsidR="002A114D" w:rsidRPr="009D6072">
        <w:rPr>
          <w:rFonts w:ascii="Trebuchet MS" w:eastAsia="Arial" w:hAnsi="Trebuchet MS"/>
          <w:sz w:val="22"/>
          <w:szCs w:val="22"/>
          <w:highlight w:val="lightGray"/>
          <w:lang w:val="ro-RO"/>
        </w:rPr>
        <w:t>AM</w:t>
      </w:r>
      <w:r w:rsidR="008A7BC0" w:rsidRPr="009D6072">
        <w:rPr>
          <w:rFonts w:ascii="Trebuchet MS" w:eastAsia="Arial" w:hAnsi="Trebuchet MS"/>
          <w:sz w:val="22"/>
          <w:szCs w:val="22"/>
          <w:lang w:val="ro-RO"/>
        </w:rPr>
        <w:t xml:space="preserve"> către </w:t>
      </w:r>
      <w:r w:rsidR="00B55C33" w:rsidRPr="009D6072">
        <w:rPr>
          <w:rFonts w:ascii="Trebuchet MS" w:eastAsia="Arial" w:hAnsi="Trebuchet MS"/>
          <w:sz w:val="22"/>
          <w:szCs w:val="22"/>
          <w:lang w:val="ro-RO"/>
        </w:rPr>
        <w:t>Beneficiar</w:t>
      </w:r>
      <w:r w:rsidR="00E060C8" w:rsidRPr="009D6072">
        <w:rPr>
          <w:rFonts w:ascii="Trebuchet MS" w:eastAsia="Arial" w:hAnsi="Trebuchet MS"/>
          <w:sz w:val="22"/>
          <w:szCs w:val="22"/>
          <w:lang w:val="ro-RO"/>
        </w:rPr>
        <w:t>, iar acest termen</w:t>
      </w:r>
      <w:r w:rsidR="00420A2A" w:rsidRPr="009D6072">
        <w:rPr>
          <w:rFonts w:ascii="Trebuchet MS" w:eastAsia="Arial" w:hAnsi="Trebuchet MS"/>
          <w:sz w:val="22"/>
          <w:szCs w:val="22"/>
          <w:lang w:val="ro-RO"/>
        </w:rPr>
        <w:t xml:space="preserve">  se întrerupe fie în cazul unor proceduri judiciare, fie la </w:t>
      </w:r>
      <w:r w:rsidR="00420A2A" w:rsidRPr="009D6072">
        <w:rPr>
          <w:rFonts w:ascii="Trebuchet MS" w:eastAsia="Arial" w:hAnsi="Trebuchet MS"/>
          <w:sz w:val="22"/>
          <w:szCs w:val="22"/>
          <w:lang w:val="ro-RO"/>
        </w:rPr>
        <w:lastRenderedPageBreak/>
        <w:t>cererea Comisiei Europene</w:t>
      </w:r>
      <w:r w:rsidR="0024539C" w:rsidRPr="009D6072">
        <w:rPr>
          <w:rFonts w:ascii="Trebuchet MS" w:eastAsia="Arial" w:hAnsi="Trebuchet MS"/>
          <w:sz w:val="22"/>
          <w:szCs w:val="22"/>
          <w:lang w:val="ro-RO"/>
        </w:rPr>
        <w:t xml:space="preserve">, în condițiile </w:t>
      </w:r>
      <w:r w:rsidR="00C61F67" w:rsidRPr="009D6072">
        <w:rPr>
          <w:rFonts w:ascii="Trebuchet MS" w:eastAsia="Arial" w:hAnsi="Trebuchet MS"/>
          <w:sz w:val="22"/>
          <w:szCs w:val="22"/>
          <w:lang w:val="ro-RO"/>
        </w:rPr>
        <w:t xml:space="preserve">prrevăzute </w:t>
      </w:r>
      <w:r w:rsidR="0024539C" w:rsidRPr="009D6072">
        <w:rPr>
          <w:rFonts w:ascii="Trebuchet MS" w:eastAsia="Arial" w:hAnsi="Trebuchet MS"/>
          <w:sz w:val="22"/>
          <w:szCs w:val="22"/>
          <w:lang w:val="ro-RO"/>
        </w:rPr>
        <w:t xml:space="preserve">la art. </w:t>
      </w:r>
      <w:r w:rsidR="00327838" w:rsidRPr="009D6072">
        <w:rPr>
          <w:rFonts w:ascii="Trebuchet MS" w:eastAsia="Arial" w:hAnsi="Trebuchet MS"/>
          <w:sz w:val="22"/>
          <w:szCs w:val="22"/>
          <w:lang w:val="ro-RO"/>
        </w:rPr>
        <w:t xml:space="preserve">82 din </w:t>
      </w:r>
      <w:r w:rsidR="006315B6" w:rsidRPr="009D6072">
        <w:rPr>
          <w:rFonts w:ascii="Trebuchet MS" w:eastAsia="Arial" w:hAnsi="Trebuchet MS"/>
          <w:sz w:val="22"/>
          <w:szCs w:val="22"/>
          <w:lang w:val="ro-RO"/>
        </w:rPr>
        <w:t>Regulamentul</w:t>
      </w:r>
      <w:r w:rsidR="00327838" w:rsidRPr="009D6072">
        <w:rPr>
          <w:rFonts w:ascii="Trebuchet MS" w:eastAsia="Arial" w:hAnsi="Trebuchet MS"/>
          <w:sz w:val="22"/>
          <w:szCs w:val="22"/>
          <w:lang w:val="ro-RO"/>
        </w:rPr>
        <w:t xml:space="preserve"> (UE) 2021/1060</w:t>
      </w:r>
      <w:r w:rsidR="00420A2A" w:rsidRPr="009D6072">
        <w:rPr>
          <w:rFonts w:ascii="Trebuchet MS" w:eastAsia="Arial" w:hAnsi="Trebuchet MS"/>
          <w:sz w:val="22"/>
          <w:szCs w:val="22"/>
          <w:lang w:val="ro-RO"/>
        </w:rPr>
        <w:t>.</w:t>
      </w:r>
      <w:r w:rsidR="00E060C8" w:rsidRPr="009D6072">
        <w:rPr>
          <w:rFonts w:ascii="Trebuchet MS" w:hAnsi="Trebuchet MS"/>
          <w:sz w:val="22"/>
          <w:szCs w:val="22"/>
          <w:lang w:val="ro-RO"/>
        </w:rPr>
        <w:t xml:space="preserve"> </w:t>
      </w:r>
    </w:p>
    <w:p w14:paraId="23643226" w14:textId="29D1A131" w:rsidR="00420A2A" w:rsidRPr="009D6072" w:rsidRDefault="00E060C8" w:rsidP="00DC0C4E">
      <w:pPr>
        <w:pStyle w:val="ListParagraph"/>
        <w:numPr>
          <w:ilvl w:val="0"/>
          <w:numId w:val="16"/>
        </w:numPr>
        <w:tabs>
          <w:tab w:val="left" w:pos="180"/>
          <w:tab w:val="left" w:pos="567"/>
        </w:tabs>
        <w:ind w:right="76"/>
        <w:jc w:val="both"/>
        <w:rPr>
          <w:rFonts w:ascii="Trebuchet MS" w:hAnsi="Trebuchet MS"/>
          <w:sz w:val="22"/>
          <w:szCs w:val="22"/>
          <w:lang w:val="ro-RO"/>
        </w:rPr>
      </w:pPr>
      <w:r w:rsidRPr="009D6072">
        <w:rPr>
          <w:rFonts w:ascii="Trebuchet MS" w:eastAsia="Arial" w:hAnsi="Trebuchet MS"/>
          <w:sz w:val="22"/>
          <w:szCs w:val="22"/>
          <w:lang w:val="ro-RO"/>
        </w:rPr>
        <w:t>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w:t>
      </w:r>
      <w:r w:rsidR="005E623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 nr. 77/2014</w:t>
      </w:r>
      <w:r w:rsidR="00473DCF" w:rsidRPr="009D6072">
        <w:rPr>
          <w:rFonts w:ascii="Trebuchet MS" w:eastAsia="Arial" w:hAnsi="Trebuchet MS"/>
          <w:sz w:val="22"/>
          <w:szCs w:val="22"/>
          <w:lang w:val="ro-RO"/>
        </w:rPr>
        <w:t>.</w:t>
      </w:r>
    </w:p>
    <w:p w14:paraId="01A55846" w14:textId="1B3CD3AA" w:rsidR="00CD43FD" w:rsidRPr="009D6072" w:rsidRDefault="00BF4880" w:rsidP="00DC0C4E">
      <w:pPr>
        <w:pStyle w:val="ListParagraph"/>
        <w:numPr>
          <w:ilvl w:val="0"/>
          <w:numId w:val="16"/>
        </w:numPr>
        <w:tabs>
          <w:tab w:val="left" w:pos="567"/>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În cazul nerespectării prevederilor alin. (5) și (8)</w:t>
      </w:r>
      <w:r w:rsidR="00BC359D" w:rsidRPr="009D6072">
        <w:rPr>
          <w:rFonts w:ascii="Trebuchet MS" w:eastAsia="Arial" w:hAnsi="Trebuchet MS"/>
          <w:sz w:val="22"/>
          <w:szCs w:val="22"/>
          <w:lang w:val="ro-RO"/>
        </w:rPr>
        <w:t xml:space="preserve"> – (</w:t>
      </w:r>
      <w:r w:rsidR="00371133" w:rsidRPr="009D6072">
        <w:rPr>
          <w:rFonts w:ascii="Trebuchet MS" w:eastAsia="Arial" w:hAnsi="Trebuchet MS"/>
          <w:sz w:val="22"/>
          <w:szCs w:val="22"/>
          <w:lang w:val="ro-RO"/>
        </w:rPr>
        <w:t>10</w:t>
      </w:r>
      <w:r w:rsidR="00BC359D" w:rsidRPr="009D6072">
        <w:rPr>
          <w:rFonts w:ascii="Trebuchet MS" w:eastAsia="Arial" w:hAnsi="Trebuchet MS"/>
          <w:sz w:val="22"/>
          <w:szCs w:val="22"/>
          <w:lang w:val="ro-RO"/>
        </w:rPr>
        <w:t>)</w:t>
      </w:r>
      <w:r w:rsidRPr="009D6072">
        <w:rPr>
          <w:rFonts w:ascii="Trebuchet MS" w:eastAsia="Arial" w:hAnsi="Trebuchet MS"/>
          <w:sz w:val="22"/>
          <w:szCs w:val="22"/>
          <w:lang w:val="ro-RO"/>
        </w:rPr>
        <w:t>, Beneficiarul este obligat să restituie suma aferentă documentelor lipsă, rambursată</w:t>
      </w:r>
      <w:r w:rsidR="00E060C8" w:rsidRPr="009D6072">
        <w:rPr>
          <w:rFonts w:ascii="Trebuchet MS" w:eastAsia="Arial" w:hAnsi="Trebuchet MS"/>
          <w:sz w:val="22"/>
          <w:szCs w:val="22"/>
          <w:lang w:val="ro-RO"/>
        </w:rPr>
        <w:t>/plătită</w:t>
      </w:r>
      <w:r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de AM</w:t>
      </w:r>
      <w:r w:rsidRPr="009D6072">
        <w:rPr>
          <w:rFonts w:ascii="Trebuchet MS" w:eastAsia="Arial" w:hAnsi="Trebuchet MS"/>
          <w:sz w:val="22"/>
          <w:szCs w:val="22"/>
          <w:lang w:val="ro-RO"/>
        </w:rPr>
        <w:t xml:space="preserve"> în cadrul </w:t>
      </w:r>
      <w:r w:rsidR="00BC359D" w:rsidRPr="009D6072">
        <w:rPr>
          <w:rFonts w:ascii="Trebuchet MS" w:eastAsia="Arial" w:hAnsi="Trebuchet MS"/>
          <w:sz w:val="22"/>
          <w:szCs w:val="22"/>
          <w:lang w:val="ro-RO"/>
        </w:rPr>
        <w:t>proiectului</w:t>
      </w:r>
      <w:r w:rsidRPr="009D6072">
        <w:rPr>
          <w:rFonts w:ascii="Trebuchet MS" w:eastAsia="Arial" w:hAnsi="Trebuchet MS"/>
          <w:sz w:val="22"/>
          <w:szCs w:val="22"/>
          <w:lang w:val="ro-RO"/>
        </w:rPr>
        <w:t>, reprezentând</w:t>
      </w:r>
      <w:r w:rsidR="00EC50F1" w:rsidRPr="009D6072">
        <w:rPr>
          <w:rFonts w:ascii="Trebuchet MS" w:eastAsia="Arial" w:hAnsi="Trebuchet MS"/>
          <w:sz w:val="22"/>
          <w:szCs w:val="22"/>
          <w:lang w:val="ro-RO"/>
        </w:rPr>
        <w:t xml:space="preserve"> </w:t>
      </w:r>
      <w:r w:rsidR="00BC359D" w:rsidRPr="009D6072">
        <w:rPr>
          <w:rFonts w:ascii="Trebuchet MS" w:eastAsia="Arial" w:hAnsi="Trebuchet MS" w:cs="Arial"/>
          <w:spacing w:val="-1"/>
          <w:sz w:val="22"/>
          <w:szCs w:val="22"/>
          <w:lang w:val="ro-RO"/>
        </w:rPr>
        <w:t>valoarea nerambursabilă eligibilă</w:t>
      </w:r>
      <w:r w:rsidR="00F82E04" w:rsidRPr="009D6072">
        <w:rPr>
          <w:rFonts w:ascii="Trebuchet MS" w:eastAsia="Arial" w:hAnsi="Trebuchet MS" w:cs="Arial"/>
          <w:spacing w:val="-1"/>
          <w:sz w:val="22"/>
          <w:szCs w:val="22"/>
          <w:lang w:val="ro-RO"/>
        </w:rPr>
        <w:t xml:space="preserve"> din fonduri europene și </w:t>
      </w:r>
      <w:r w:rsidR="00BC359D" w:rsidRPr="009D6072">
        <w:rPr>
          <w:rFonts w:ascii="Trebuchet MS" w:eastAsia="Arial" w:hAnsi="Trebuchet MS" w:cs="Arial"/>
          <w:spacing w:val="-1"/>
          <w:sz w:val="22"/>
          <w:szCs w:val="22"/>
          <w:lang w:val="ro-RO"/>
        </w:rPr>
        <w:t>v</w:t>
      </w:r>
      <w:r w:rsidR="007B1C55" w:rsidRPr="009D6072">
        <w:rPr>
          <w:rFonts w:ascii="Trebuchet MS" w:eastAsia="Arial" w:hAnsi="Trebuchet MS" w:cs="Arial"/>
          <w:spacing w:val="-1"/>
          <w:sz w:val="22"/>
          <w:szCs w:val="22"/>
          <w:lang w:val="ro-RO"/>
        </w:rPr>
        <w:t xml:space="preserve">aloarea nerambursabilă eligibilă din bugetul </w:t>
      </w:r>
      <w:r w:rsidR="00463DEF" w:rsidRPr="009D6072">
        <w:rPr>
          <w:rFonts w:ascii="Trebuchet MS" w:eastAsia="Arial" w:hAnsi="Trebuchet MS" w:cs="Arial"/>
          <w:spacing w:val="-1"/>
          <w:sz w:val="22"/>
          <w:szCs w:val="22"/>
          <w:lang w:val="ro-RO"/>
        </w:rPr>
        <w:t>național</w:t>
      </w:r>
      <w:r w:rsidRPr="009D6072">
        <w:rPr>
          <w:rFonts w:ascii="Trebuchet MS" w:eastAsia="Arial" w:hAnsi="Trebuchet MS"/>
          <w:sz w:val="22"/>
          <w:szCs w:val="22"/>
          <w:lang w:val="ro-RO"/>
        </w:rPr>
        <w:t>, iar în cazul nerespectării prevederilor alin. (6)</w:t>
      </w:r>
      <w:r w:rsidR="008F5D10"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Beneficiarul este obligat să restituie întreaga sumă rambursată</w:t>
      </w:r>
      <w:r w:rsidR="00E060C8" w:rsidRPr="009D6072">
        <w:rPr>
          <w:rFonts w:ascii="Trebuchet MS" w:eastAsia="Arial" w:hAnsi="Trebuchet MS"/>
          <w:sz w:val="22"/>
          <w:szCs w:val="22"/>
          <w:lang w:val="ro-RO"/>
        </w:rPr>
        <w:t>/plătită</w:t>
      </w:r>
      <w:r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 xml:space="preserve">de </w:t>
      </w:r>
      <w:r w:rsidR="008D00F2" w:rsidRPr="009D6072">
        <w:rPr>
          <w:rFonts w:ascii="Trebuchet MS" w:eastAsia="Arial" w:hAnsi="Trebuchet MS"/>
          <w:sz w:val="22"/>
          <w:szCs w:val="22"/>
          <w:lang w:val="ro-RO"/>
        </w:rPr>
        <w:t xml:space="preserve">către </w:t>
      </w:r>
      <w:r w:rsidR="004622C8" w:rsidRPr="009D6072">
        <w:rPr>
          <w:rFonts w:ascii="Trebuchet MS" w:eastAsia="Arial" w:hAnsi="Trebuchet MS"/>
          <w:sz w:val="22"/>
          <w:szCs w:val="22"/>
          <w:lang w:val="ro-RO"/>
        </w:rPr>
        <w:t xml:space="preserve">AM </w:t>
      </w:r>
      <w:r w:rsidRPr="009D6072">
        <w:rPr>
          <w:rFonts w:ascii="Trebuchet MS" w:eastAsia="Arial" w:hAnsi="Trebuchet MS"/>
          <w:sz w:val="22"/>
          <w:szCs w:val="22"/>
          <w:lang w:val="ro-RO"/>
        </w:rPr>
        <w:t>aferentă  proiectului, inclusiv dobânzile/penalizările aferente</w:t>
      </w:r>
      <w:r w:rsidR="001A31F3" w:rsidRPr="009D6072">
        <w:rPr>
          <w:rFonts w:ascii="Trebuchet MS" w:eastAsia="Arial" w:hAnsi="Trebuchet MS"/>
          <w:sz w:val="22"/>
          <w:szCs w:val="22"/>
          <w:lang w:val="ro-RO"/>
        </w:rPr>
        <w:t xml:space="preserve">, în acord cu prevederile art. 31 alin (3) și (4) din </w:t>
      </w:r>
      <w:r w:rsidR="007B1C55" w:rsidRPr="009D6072">
        <w:rPr>
          <w:rFonts w:ascii="Trebuchet MS" w:eastAsia="Arial" w:hAnsi="Trebuchet MS"/>
          <w:sz w:val="22"/>
          <w:szCs w:val="22"/>
          <w:lang w:val="ro-RO"/>
        </w:rPr>
        <w:t xml:space="preserve">Ordonanța de urgență a Guvernului nr. </w:t>
      </w:r>
      <w:r w:rsidR="001A31F3" w:rsidRPr="009D6072">
        <w:rPr>
          <w:rFonts w:ascii="Trebuchet MS" w:eastAsia="Arial" w:hAnsi="Trebuchet MS"/>
          <w:sz w:val="22"/>
          <w:szCs w:val="22"/>
          <w:lang w:val="ro-RO"/>
        </w:rPr>
        <w:t xml:space="preserve">133/2021. </w:t>
      </w:r>
    </w:p>
    <w:p w14:paraId="60F03A2A" w14:textId="294411A1" w:rsidR="00AD0D48" w:rsidRPr="009D6072" w:rsidRDefault="00AD0D48" w:rsidP="005E6238">
      <w:pPr>
        <w:pStyle w:val="ListParagraph"/>
        <w:numPr>
          <w:ilvl w:val="0"/>
          <w:numId w:val="16"/>
        </w:numPr>
        <w:tabs>
          <w:tab w:val="left" w:pos="851"/>
          <w:tab w:val="left" w:pos="1418"/>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BE442D" w:rsidRPr="009D6072">
        <w:rPr>
          <w:rFonts w:ascii="Trebuchet MS" w:eastAsia="Arial" w:hAnsi="Trebuchet MS"/>
          <w:sz w:val="22"/>
          <w:szCs w:val="22"/>
          <w:lang w:val="ro-RO"/>
        </w:rPr>
        <w:t xml:space="preserve"> este </w:t>
      </w:r>
      <w:r w:rsidRPr="009D6072">
        <w:rPr>
          <w:rFonts w:ascii="Trebuchet MS" w:eastAsia="Arial" w:hAnsi="Trebuchet MS"/>
          <w:sz w:val="22"/>
          <w:szCs w:val="22"/>
          <w:lang w:val="ro-RO"/>
        </w:rPr>
        <w:t>obliga</w:t>
      </w:r>
      <w:r w:rsidR="00BE442D" w:rsidRPr="009D6072">
        <w:rPr>
          <w:rFonts w:ascii="Trebuchet MS" w:eastAsia="Arial" w:hAnsi="Trebuchet MS"/>
          <w:sz w:val="22"/>
          <w:szCs w:val="22"/>
          <w:lang w:val="ro-RO"/>
        </w:rPr>
        <w:t>t</w:t>
      </w:r>
      <w:r w:rsidRPr="009D6072">
        <w:rPr>
          <w:rFonts w:ascii="Trebuchet MS" w:eastAsia="Arial" w:hAnsi="Trebuchet MS"/>
          <w:sz w:val="22"/>
          <w:szCs w:val="22"/>
          <w:lang w:val="ro-RO"/>
        </w:rPr>
        <w:t xml:space="preserve"> să încarce </w:t>
      </w:r>
      <w:r w:rsidR="00482AD1" w:rsidRPr="009D6072">
        <w:rPr>
          <w:rFonts w:ascii="Trebuchet MS" w:eastAsia="Arial" w:hAnsi="Trebuchet MS"/>
          <w:sz w:val="22"/>
          <w:szCs w:val="22"/>
          <w:lang w:val="ro-RO"/>
        </w:rPr>
        <w:t xml:space="preserve">în MySMIS2021 </w:t>
      </w:r>
      <w:r w:rsidRPr="009D6072">
        <w:rPr>
          <w:rFonts w:ascii="Trebuchet MS" w:eastAsia="Arial" w:hAnsi="Trebuchet MS"/>
          <w:sz w:val="22"/>
          <w:szCs w:val="22"/>
          <w:lang w:val="ro-RO"/>
        </w:rPr>
        <w:t xml:space="preserve">toate documentele aferente implementării </w:t>
      </w:r>
      <w:r w:rsidR="002918E5" w:rsidRPr="009D6072">
        <w:rPr>
          <w:rFonts w:ascii="Trebuchet MS" w:eastAsia="Arial" w:hAnsi="Trebuchet MS"/>
          <w:sz w:val="22"/>
          <w:szCs w:val="22"/>
          <w:lang w:val="ro-RO"/>
        </w:rPr>
        <w:t xml:space="preserve">proiectului </w:t>
      </w:r>
      <w:r w:rsidRPr="009D6072">
        <w:rPr>
          <w:rFonts w:ascii="Trebuchet MS" w:eastAsia="Arial" w:hAnsi="Trebuchet MS"/>
          <w:sz w:val="22"/>
          <w:szCs w:val="22"/>
          <w:lang w:val="ro-RO"/>
        </w:rPr>
        <w:t>semnate electronic</w:t>
      </w:r>
      <w:r w:rsidR="00AB448D" w:rsidRPr="009D6072">
        <w:rPr>
          <w:rFonts w:ascii="Trebuchet MS" w:eastAsia="Arial" w:hAnsi="Trebuchet MS"/>
          <w:sz w:val="22"/>
          <w:szCs w:val="22"/>
          <w:lang w:val="ro-RO"/>
        </w:rPr>
        <w:t xml:space="preserve"> cu</w:t>
      </w:r>
      <w:r w:rsidR="00871513" w:rsidRPr="009D6072">
        <w:rPr>
          <w:rFonts w:ascii="Trebuchet MS" w:eastAsia="Arial" w:hAnsi="Trebuchet MS"/>
          <w:sz w:val="22"/>
          <w:szCs w:val="22"/>
          <w:lang w:val="ro-RO"/>
        </w:rPr>
        <w:t xml:space="preserve"> </w:t>
      </w:r>
      <w:r w:rsidR="003F0245" w:rsidRPr="009D6072">
        <w:rPr>
          <w:rFonts w:ascii="Trebuchet MS" w:eastAsia="Arial" w:hAnsi="Trebuchet MS"/>
          <w:sz w:val="22"/>
          <w:szCs w:val="22"/>
          <w:lang w:val="ro-RO"/>
        </w:rPr>
        <w:t xml:space="preserve">semnătură electronică extinsă, bazată pe un certificat calificat </w:t>
      </w:r>
      <w:r w:rsidR="00E33A06" w:rsidRPr="009D6072">
        <w:rPr>
          <w:rFonts w:ascii="Trebuchet MS" w:eastAsia="Arial" w:hAnsi="Trebuchet MS"/>
          <w:sz w:val="22"/>
          <w:szCs w:val="22"/>
          <w:lang w:val="ro-RO"/>
        </w:rPr>
        <w:t xml:space="preserve">valabil, </w:t>
      </w:r>
      <w:r w:rsidR="003F0245" w:rsidRPr="009D6072">
        <w:rPr>
          <w:rFonts w:ascii="Trebuchet MS" w:eastAsia="Arial" w:hAnsi="Trebuchet MS"/>
          <w:sz w:val="22"/>
          <w:szCs w:val="22"/>
          <w:lang w:val="ro-RO"/>
        </w:rPr>
        <w:t>nesuspendat sau nerevocat</w:t>
      </w:r>
      <w:r w:rsidRPr="009D6072">
        <w:rPr>
          <w:rFonts w:ascii="Trebuchet MS" w:eastAsia="Arial" w:hAnsi="Trebuchet MS"/>
          <w:sz w:val="22"/>
          <w:szCs w:val="22"/>
          <w:lang w:val="ro-RO"/>
        </w:rPr>
        <w:t>, conform legislației în vigoare</w:t>
      </w:r>
      <w:r w:rsidR="00133C49" w:rsidRPr="009D6072">
        <w:rPr>
          <w:rFonts w:ascii="Trebuchet MS" w:hAnsi="Trebuchet MS"/>
          <w:i/>
          <w:sz w:val="22"/>
          <w:szCs w:val="22"/>
          <w:lang w:val="ro-RO"/>
        </w:rPr>
        <w:t>.</w:t>
      </w:r>
    </w:p>
    <w:p w14:paraId="0425DA7B" w14:textId="38FFB629" w:rsidR="008F731C" w:rsidRPr="009D6072" w:rsidRDefault="00BF4880" w:rsidP="00DC0C4E">
      <w:pPr>
        <w:pStyle w:val="ListParagraph"/>
        <w:numPr>
          <w:ilvl w:val="0"/>
          <w:numId w:val="16"/>
        </w:numPr>
        <w:tabs>
          <w:tab w:val="left" w:pos="993"/>
        </w:tabs>
        <w:ind w:left="567" w:right="76" w:hanging="20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este obligat </w:t>
      </w:r>
      <w:r w:rsidR="008E3B12" w:rsidRPr="009D6072">
        <w:rPr>
          <w:rFonts w:ascii="Trebuchet MS" w:eastAsia="Arial" w:hAnsi="Trebuchet MS"/>
          <w:sz w:val="22"/>
          <w:szCs w:val="22"/>
          <w:lang w:val="ro-RO"/>
        </w:rPr>
        <w:t xml:space="preserve">să prevadă/includă în bugetul propriu sumele necesare </w:t>
      </w:r>
      <w:r w:rsidR="006315B6" w:rsidRPr="009D6072">
        <w:rPr>
          <w:rFonts w:ascii="Trebuchet MS" w:eastAsia="Arial" w:hAnsi="Trebuchet MS"/>
          <w:sz w:val="22"/>
          <w:szCs w:val="22"/>
          <w:lang w:val="ro-RO"/>
        </w:rPr>
        <w:t>finanțării</w:t>
      </w:r>
      <w:r w:rsidR="008E3B12" w:rsidRPr="009D6072">
        <w:rPr>
          <w:rFonts w:ascii="Trebuchet MS" w:eastAsia="Arial" w:hAnsi="Trebuchet MS"/>
          <w:sz w:val="22"/>
          <w:szCs w:val="22"/>
          <w:lang w:val="ro-RO"/>
        </w:rPr>
        <w:t xml:space="preserve"> </w:t>
      </w:r>
      <w:r w:rsidR="008F5D10" w:rsidRPr="009D6072">
        <w:rPr>
          <w:rFonts w:ascii="Trebuchet MS" w:eastAsia="Arial" w:hAnsi="Trebuchet MS"/>
          <w:sz w:val="22"/>
          <w:szCs w:val="22"/>
          <w:lang w:val="ro-RO"/>
        </w:rPr>
        <w:t>p</w:t>
      </w:r>
      <w:r w:rsidR="008E3B12" w:rsidRPr="009D6072">
        <w:rPr>
          <w:rFonts w:ascii="Trebuchet MS" w:eastAsia="Arial" w:hAnsi="Trebuchet MS"/>
          <w:sz w:val="22"/>
          <w:szCs w:val="22"/>
          <w:lang w:val="ro-RO"/>
        </w:rPr>
        <w:t xml:space="preserve">roiectului, inclusiv asigurarea </w:t>
      </w:r>
      <w:r w:rsidR="006315B6" w:rsidRPr="009D6072">
        <w:rPr>
          <w:rFonts w:ascii="Trebuchet MS" w:eastAsia="Arial" w:hAnsi="Trebuchet MS"/>
          <w:sz w:val="22"/>
          <w:szCs w:val="22"/>
          <w:lang w:val="ro-RO"/>
        </w:rPr>
        <w:t>cofinanțării</w:t>
      </w:r>
      <w:r w:rsidR="008E3B12" w:rsidRPr="009D6072">
        <w:rPr>
          <w:rFonts w:ascii="Trebuchet MS" w:eastAsia="Arial" w:hAnsi="Trebuchet MS"/>
          <w:sz w:val="22"/>
          <w:szCs w:val="22"/>
          <w:lang w:val="ro-RO"/>
        </w:rPr>
        <w:t xml:space="preserve"> şi a </w:t>
      </w:r>
      <w:r w:rsidR="006315B6" w:rsidRPr="009D6072">
        <w:rPr>
          <w:rFonts w:ascii="Trebuchet MS" w:eastAsia="Arial" w:hAnsi="Trebuchet MS"/>
          <w:sz w:val="22"/>
          <w:szCs w:val="22"/>
          <w:lang w:val="ro-RO"/>
        </w:rPr>
        <w:t>finanțării</w:t>
      </w:r>
      <w:r w:rsidR="008E3B12" w:rsidRPr="009D6072">
        <w:rPr>
          <w:rFonts w:ascii="Trebuchet MS" w:eastAsia="Arial" w:hAnsi="Trebuchet MS"/>
          <w:sz w:val="22"/>
          <w:szCs w:val="22"/>
          <w:lang w:val="ro-RO"/>
        </w:rPr>
        <w:t xml:space="preserve"> cheltuielilor neeligibile ce îi revin conform </w:t>
      </w:r>
      <w:r w:rsidR="000E15A8" w:rsidRPr="009D6072">
        <w:rPr>
          <w:rFonts w:ascii="Trebuchet MS" w:eastAsia="Arial" w:hAnsi="Trebuchet MS"/>
          <w:sz w:val="22"/>
          <w:szCs w:val="22"/>
          <w:lang w:val="ro-RO"/>
        </w:rPr>
        <w:t xml:space="preserve">prevederilor </w:t>
      </w:r>
      <w:r w:rsidR="008E3B12" w:rsidRPr="009D6072">
        <w:rPr>
          <w:rFonts w:ascii="Trebuchet MS" w:eastAsia="Arial" w:hAnsi="Trebuchet MS"/>
          <w:sz w:val="22"/>
          <w:szCs w:val="22"/>
          <w:lang w:val="ro-RO"/>
        </w:rPr>
        <w:t xml:space="preserve">art. 3 al prezentului </w:t>
      </w:r>
      <w:r w:rsidR="008F5D10" w:rsidRPr="009D6072">
        <w:rPr>
          <w:rFonts w:ascii="Trebuchet MS" w:eastAsia="Arial" w:hAnsi="Trebuchet MS"/>
          <w:sz w:val="22"/>
          <w:szCs w:val="22"/>
          <w:lang w:val="ro-RO"/>
        </w:rPr>
        <w:t>c</w:t>
      </w:r>
      <w:r w:rsidR="008E3B12" w:rsidRPr="009D6072">
        <w:rPr>
          <w:rFonts w:ascii="Trebuchet MS" w:eastAsia="Arial" w:hAnsi="Trebuchet MS"/>
          <w:sz w:val="22"/>
          <w:szCs w:val="22"/>
          <w:lang w:val="ro-RO"/>
        </w:rPr>
        <w:t xml:space="preserve">ontract de </w:t>
      </w:r>
      <w:r w:rsidR="008F5D10" w:rsidRPr="009D6072">
        <w:rPr>
          <w:rFonts w:ascii="Trebuchet MS" w:eastAsia="Arial" w:hAnsi="Trebuchet MS"/>
          <w:sz w:val="22"/>
          <w:szCs w:val="22"/>
          <w:lang w:val="ro-RO"/>
        </w:rPr>
        <w:t>f</w:t>
      </w:r>
      <w:r w:rsidR="008E3B12" w:rsidRPr="009D6072">
        <w:rPr>
          <w:rFonts w:ascii="Trebuchet MS" w:eastAsia="Arial" w:hAnsi="Trebuchet MS"/>
          <w:sz w:val="22"/>
          <w:szCs w:val="22"/>
          <w:lang w:val="ro-RO"/>
        </w:rPr>
        <w:t>inanțare</w:t>
      </w:r>
      <w:r w:rsidR="008D00F2" w:rsidRPr="009D6072">
        <w:rPr>
          <w:rFonts w:ascii="Trebuchet MS" w:eastAsia="Arial" w:hAnsi="Trebuchet MS"/>
          <w:sz w:val="22"/>
          <w:szCs w:val="22"/>
          <w:lang w:val="ro-RO"/>
        </w:rPr>
        <w:t xml:space="preserve"> și </w:t>
      </w:r>
      <w:r w:rsidR="008E3B12" w:rsidRPr="009D6072">
        <w:rPr>
          <w:rFonts w:ascii="Trebuchet MS" w:eastAsia="Arial" w:hAnsi="Trebuchet MS"/>
          <w:sz w:val="22"/>
          <w:szCs w:val="22"/>
          <w:lang w:val="ro-RO"/>
        </w:rPr>
        <w:t xml:space="preserve">în vederea </w:t>
      </w:r>
      <w:r w:rsidR="004C3D1E" w:rsidRPr="009D6072">
        <w:rPr>
          <w:rFonts w:ascii="Trebuchet MS" w:eastAsia="Arial" w:hAnsi="Trebuchet MS"/>
          <w:sz w:val="22"/>
          <w:szCs w:val="22"/>
          <w:lang w:val="ro-RO"/>
        </w:rPr>
        <w:t xml:space="preserve">efectuării plăților în legătură cu implementarea </w:t>
      </w:r>
      <w:r w:rsidR="008F5D10" w:rsidRPr="009D6072">
        <w:rPr>
          <w:rFonts w:ascii="Trebuchet MS" w:eastAsia="Arial" w:hAnsi="Trebuchet MS"/>
          <w:sz w:val="22"/>
          <w:szCs w:val="22"/>
          <w:lang w:val="ro-RO"/>
        </w:rPr>
        <w:t>p</w:t>
      </w:r>
      <w:r w:rsidR="004C3D1E" w:rsidRPr="009D6072">
        <w:rPr>
          <w:rFonts w:ascii="Trebuchet MS" w:eastAsia="Arial" w:hAnsi="Trebuchet MS"/>
          <w:sz w:val="22"/>
          <w:szCs w:val="22"/>
          <w:lang w:val="ro-RO"/>
        </w:rPr>
        <w:t>roiectului, cu respectarea prevederilor leg</w:t>
      </w:r>
      <w:r w:rsidR="0046605F" w:rsidRPr="009D6072">
        <w:rPr>
          <w:rFonts w:ascii="Trebuchet MS" w:eastAsia="Arial" w:hAnsi="Trebuchet MS"/>
          <w:sz w:val="22"/>
          <w:szCs w:val="22"/>
          <w:lang w:val="ro-RO"/>
        </w:rPr>
        <w:t>i</w:t>
      </w:r>
      <w:r w:rsidR="00127144" w:rsidRPr="009D6072">
        <w:rPr>
          <w:rFonts w:ascii="Trebuchet MS" w:eastAsia="Arial" w:hAnsi="Trebuchet MS"/>
          <w:sz w:val="22"/>
          <w:szCs w:val="22"/>
          <w:lang w:val="ro-RO"/>
        </w:rPr>
        <w:t>s</w:t>
      </w:r>
      <w:r w:rsidR="004C3D1E" w:rsidRPr="009D6072">
        <w:rPr>
          <w:rFonts w:ascii="Trebuchet MS" w:eastAsia="Arial" w:hAnsi="Trebuchet MS"/>
          <w:sz w:val="22"/>
          <w:szCs w:val="22"/>
          <w:lang w:val="ro-RO"/>
        </w:rPr>
        <w:t xml:space="preserve">lației europene și naționale aplicabile și ale prezentului </w:t>
      </w:r>
      <w:r w:rsidR="008F5D10" w:rsidRPr="009D6072">
        <w:rPr>
          <w:rFonts w:ascii="Trebuchet MS" w:eastAsia="Arial" w:hAnsi="Trebuchet MS"/>
          <w:sz w:val="22"/>
          <w:szCs w:val="22"/>
          <w:lang w:val="ro-RO"/>
        </w:rPr>
        <w:t>c</w:t>
      </w:r>
      <w:r w:rsidR="004C3D1E" w:rsidRPr="009D6072">
        <w:rPr>
          <w:rFonts w:ascii="Trebuchet MS" w:eastAsia="Arial" w:hAnsi="Trebuchet MS"/>
          <w:sz w:val="22"/>
          <w:szCs w:val="22"/>
          <w:lang w:val="ro-RO"/>
        </w:rPr>
        <w:t xml:space="preserve">ontract de </w:t>
      </w:r>
      <w:r w:rsidR="008F5D10" w:rsidRPr="009D6072">
        <w:rPr>
          <w:rFonts w:ascii="Trebuchet MS" w:eastAsia="Arial" w:hAnsi="Trebuchet MS"/>
          <w:sz w:val="22"/>
          <w:szCs w:val="22"/>
          <w:lang w:val="ro-RO"/>
        </w:rPr>
        <w:t>f</w:t>
      </w:r>
      <w:r w:rsidR="004C3D1E" w:rsidRPr="009D6072">
        <w:rPr>
          <w:rFonts w:ascii="Trebuchet MS" w:eastAsia="Arial" w:hAnsi="Trebuchet MS"/>
          <w:sz w:val="22"/>
          <w:szCs w:val="22"/>
          <w:lang w:val="ro-RO"/>
        </w:rPr>
        <w:t xml:space="preserve">inanțare. </w:t>
      </w:r>
    </w:p>
    <w:p w14:paraId="6B348117" w14:textId="6A632096" w:rsidR="003E16CA" w:rsidRPr="009D6072" w:rsidRDefault="00BF4880">
      <w:pPr>
        <w:pStyle w:val="ListParagraph"/>
        <w:numPr>
          <w:ilvl w:val="0"/>
          <w:numId w:val="16"/>
        </w:numPr>
        <w:tabs>
          <w:tab w:val="left" w:pos="993"/>
        </w:tabs>
        <w:ind w:left="567" w:right="76" w:hanging="20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trebuie să </w:t>
      </w:r>
      <w:r w:rsidR="006315B6" w:rsidRPr="009D6072">
        <w:rPr>
          <w:rFonts w:ascii="Trebuchet MS" w:eastAsia="Arial" w:hAnsi="Trebuchet MS"/>
          <w:sz w:val="22"/>
          <w:szCs w:val="22"/>
          <w:lang w:val="ro-RO"/>
        </w:rPr>
        <w:t>țină</w:t>
      </w:r>
      <w:r w:rsidRPr="009D6072">
        <w:rPr>
          <w:rFonts w:ascii="Trebuchet MS" w:eastAsia="Arial" w:hAnsi="Trebuchet MS"/>
          <w:sz w:val="22"/>
          <w:szCs w:val="22"/>
          <w:lang w:val="ro-RO"/>
        </w:rPr>
        <w:t xml:space="preserve"> o </w:t>
      </w:r>
      <w:r w:rsidR="006315B6" w:rsidRPr="009D6072">
        <w:rPr>
          <w:rFonts w:ascii="Trebuchet MS" w:eastAsia="Arial" w:hAnsi="Trebuchet MS"/>
          <w:sz w:val="22"/>
          <w:szCs w:val="22"/>
          <w:lang w:val="ro-RO"/>
        </w:rPr>
        <w:t>evidență</w:t>
      </w:r>
      <w:r w:rsidRPr="009D6072">
        <w:rPr>
          <w:rFonts w:ascii="Trebuchet MS" w:eastAsia="Arial" w:hAnsi="Trebuchet MS"/>
          <w:sz w:val="22"/>
          <w:szCs w:val="22"/>
          <w:lang w:val="ro-RO"/>
        </w:rPr>
        <w:t xml:space="preserve"> contabilă analitică a proiectului, utilizând conturi analitice distincte pentru reflectarea tuturor </w:t>
      </w:r>
      <w:r w:rsidR="006315B6" w:rsidRPr="009D6072">
        <w:rPr>
          <w:rFonts w:ascii="Trebuchet MS" w:eastAsia="Arial" w:hAnsi="Trebuchet MS"/>
          <w:sz w:val="22"/>
          <w:szCs w:val="22"/>
          <w:lang w:val="ro-RO"/>
        </w:rPr>
        <w:t>operațiunilor</w:t>
      </w:r>
      <w:r w:rsidRPr="009D6072">
        <w:rPr>
          <w:rFonts w:ascii="Trebuchet MS" w:eastAsia="Arial" w:hAnsi="Trebuchet MS"/>
          <w:sz w:val="22"/>
          <w:szCs w:val="22"/>
          <w:lang w:val="ro-RO"/>
        </w:rPr>
        <w:t xml:space="preserve"> referitoare la implementarea </w:t>
      </w:r>
      <w:r w:rsidR="008F5D10"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roiectului, în conformitate cu </w:t>
      </w:r>
      <w:r w:rsidR="006315B6" w:rsidRPr="009D6072">
        <w:rPr>
          <w:rFonts w:ascii="Trebuchet MS" w:eastAsia="Arial" w:hAnsi="Trebuchet MS"/>
          <w:sz w:val="22"/>
          <w:szCs w:val="22"/>
          <w:lang w:val="ro-RO"/>
        </w:rPr>
        <w:t>dispozițiile</w:t>
      </w:r>
      <w:r w:rsidRPr="009D6072">
        <w:rPr>
          <w:rFonts w:ascii="Trebuchet MS" w:eastAsia="Arial" w:hAnsi="Trebuchet MS"/>
          <w:sz w:val="22"/>
          <w:szCs w:val="22"/>
          <w:lang w:val="ro-RO"/>
        </w:rPr>
        <w:t xml:space="preserve"> legale</w:t>
      </w:r>
      <w:r w:rsidR="00371133" w:rsidRPr="009D6072">
        <w:rPr>
          <w:rFonts w:ascii="Trebuchet MS" w:eastAsia="Arial" w:hAnsi="Trebuchet MS"/>
          <w:sz w:val="22"/>
          <w:szCs w:val="22"/>
          <w:lang w:val="ro-RO"/>
        </w:rPr>
        <w:t xml:space="preserve"> aplicabile</w:t>
      </w:r>
      <w:r w:rsidRPr="009D6072">
        <w:rPr>
          <w:rFonts w:ascii="Trebuchet MS" w:eastAsia="Arial" w:hAnsi="Trebuchet MS"/>
          <w:sz w:val="22"/>
          <w:szCs w:val="22"/>
          <w:lang w:val="ro-RO"/>
        </w:rPr>
        <w:t>.</w:t>
      </w:r>
      <w:r w:rsidR="00D44F66" w:rsidRPr="009D6072">
        <w:rPr>
          <w:rFonts w:ascii="Trebuchet MS" w:eastAsia="Arial" w:hAnsi="Trebuchet MS"/>
          <w:sz w:val="22"/>
          <w:szCs w:val="22"/>
          <w:lang w:val="ro-RO"/>
        </w:rPr>
        <w:t xml:space="preserve"> </w:t>
      </w:r>
    </w:p>
    <w:p w14:paraId="2D12890C" w14:textId="706ABE08" w:rsidR="000D2ABC" w:rsidRPr="009D6072" w:rsidRDefault="00BF4880" w:rsidP="00544A1C">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În </w:t>
      </w:r>
      <w:r w:rsidR="006315B6" w:rsidRPr="009D6072">
        <w:rPr>
          <w:rFonts w:ascii="Trebuchet MS" w:eastAsia="Arial" w:hAnsi="Trebuchet MS"/>
          <w:sz w:val="22"/>
          <w:szCs w:val="22"/>
          <w:lang w:val="ro-RO"/>
        </w:rPr>
        <w:t>situația</w:t>
      </w:r>
      <w:r w:rsidRPr="009D6072">
        <w:rPr>
          <w:rFonts w:ascii="Trebuchet MS" w:eastAsia="Arial" w:hAnsi="Trebuchet MS"/>
          <w:sz w:val="22"/>
          <w:szCs w:val="22"/>
          <w:lang w:val="ro-RO"/>
        </w:rPr>
        <w:t xml:space="preserve"> în care implementarea </w:t>
      </w:r>
      <w:r w:rsidR="00984F17"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roiectului presupune  </w:t>
      </w:r>
      <w:r w:rsidR="006315B6" w:rsidRPr="009D6072">
        <w:rPr>
          <w:rFonts w:ascii="Trebuchet MS" w:eastAsia="Arial" w:hAnsi="Trebuchet MS"/>
          <w:sz w:val="22"/>
          <w:szCs w:val="22"/>
          <w:lang w:val="ro-RO"/>
        </w:rPr>
        <w:t>achiziționarea</w:t>
      </w:r>
      <w:r w:rsidRPr="009D6072">
        <w:rPr>
          <w:rFonts w:ascii="Trebuchet MS" w:eastAsia="Arial" w:hAnsi="Trebuchet MS"/>
          <w:sz w:val="22"/>
          <w:szCs w:val="22"/>
          <w:lang w:val="ro-RO"/>
        </w:rPr>
        <w:t xml:space="preserve"> de produse, servicii ori lucrări, 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de a respecta prevederile </w:t>
      </w:r>
      <w:r w:rsidR="006315B6" w:rsidRPr="009D6072">
        <w:rPr>
          <w:rFonts w:ascii="Trebuchet MS" w:eastAsia="Arial" w:hAnsi="Trebuchet MS"/>
          <w:sz w:val="22"/>
          <w:szCs w:val="22"/>
          <w:lang w:val="ro-RO"/>
        </w:rPr>
        <w:t>legislației</w:t>
      </w:r>
      <w:r w:rsidRPr="009D6072">
        <w:rPr>
          <w:rFonts w:ascii="Trebuchet MS" w:eastAsia="Arial" w:hAnsi="Trebuchet MS"/>
          <w:sz w:val="22"/>
          <w:szCs w:val="22"/>
          <w:lang w:val="ro-RO"/>
        </w:rPr>
        <w:t xml:space="preserve"> </w:t>
      </w:r>
      <w:r w:rsidR="00DA6C6E" w:rsidRPr="009D6072">
        <w:rPr>
          <w:rFonts w:ascii="Trebuchet MS" w:eastAsia="Arial" w:hAnsi="Trebuchet MS"/>
          <w:sz w:val="22"/>
          <w:szCs w:val="22"/>
          <w:lang w:val="ro-RO"/>
        </w:rPr>
        <w:t xml:space="preserve">europene și </w:t>
      </w:r>
      <w:r w:rsidR="006315B6" w:rsidRPr="009D6072">
        <w:rPr>
          <w:rFonts w:ascii="Trebuchet MS" w:eastAsia="Arial" w:hAnsi="Trebuchet MS"/>
          <w:sz w:val="22"/>
          <w:szCs w:val="22"/>
          <w:lang w:val="ro-RO"/>
        </w:rPr>
        <w:t>naționale</w:t>
      </w:r>
      <w:r w:rsidR="00604556"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în vigoare în domeniul </w:t>
      </w:r>
      <w:r w:rsidR="006315B6" w:rsidRPr="009D6072">
        <w:rPr>
          <w:rFonts w:ascii="Trebuchet MS" w:eastAsia="Arial" w:hAnsi="Trebuchet MS"/>
          <w:sz w:val="22"/>
          <w:szCs w:val="22"/>
          <w:lang w:val="ro-RO"/>
        </w:rPr>
        <w:t>achizițiilor</w:t>
      </w:r>
      <w:r w:rsidRPr="009D6072">
        <w:rPr>
          <w:rFonts w:ascii="Trebuchet MS" w:eastAsia="Arial" w:hAnsi="Trebuchet MS"/>
          <w:sz w:val="22"/>
          <w:szCs w:val="22"/>
          <w:lang w:val="ro-RO"/>
        </w:rPr>
        <w:t xml:space="preserve"> publice</w:t>
      </w:r>
      <w:r w:rsidR="002E07C9" w:rsidRPr="009D6072">
        <w:rPr>
          <w:rFonts w:ascii="Trebuchet MS" w:eastAsia="Arial" w:hAnsi="Trebuchet MS"/>
          <w:sz w:val="22"/>
          <w:szCs w:val="22"/>
          <w:lang w:val="ro-RO"/>
        </w:rPr>
        <w:t>/achizițiilor sectoriale</w:t>
      </w:r>
      <w:r w:rsidR="00544A1C" w:rsidRPr="009D6072">
        <w:rPr>
          <w:rFonts w:ascii="Trebuchet MS" w:eastAsia="Arial" w:hAnsi="Trebuchet MS"/>
          <w:sz w:val="22"/>
          <w:szCs w:val="22"/>
          <w:lang w:val="ro-RO"/>
        </w:rPr>
        <w:t>/</w:t>
      </w:r>
      <w:r w:rsidR="00544A1C" w:rsidRPr="00BC4CBF">
        <w:rPr>
          <w:sz w:val="18"/>
          <w:lang w:val="ro-RO"/>
          <w:rPrChange w:id="7" w:author="Author">
            <w:rPr>
              <w:sz w:val="18"/>
            </w:rPr>
          </w:rPrChange>
        </w:rPr>
        <w:t xml:space="preserve"> </w:t>
      </w:r>
      <w:r w:rsidR="00544A1C" w:rsidRPr="009D6072">
        <w:rPr>
          <w:rFonts w:ascii="Trebuchet MS" w:eastAsia="Arial" w:hAnsi="Trebuchet MS"/>
          <w:sz w:val="22"/>
          <w:szCs w:val="22"/>
          <w:lang w:val="ro-RO"/>
        </w:rPr>
        <w:t>achizițiilor în domeniile apărării şi securităţii</w:t>
      </w:r>
      <w:r w:rsidR="00261CE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sau </w:t>
      </w:r>
      <w:r w:rsidR="001B7D26" w:rsidRPr="009D6072">
        <w:rPr>
          <w:rFonts w:ascii="Trebuchet MS" w:eastAsia="Arial" w:hAnsi="Trebuchet MS"/>
          <w:sz w:val="22"/>
          <w:szCs w:val="22"/>
          <w:lang w:val="ro-RO"/>
        </w:rPr>
        <w:t xml:space="preserve">dispozițiile </w:t>
      </w:r>
      <w:r w:rsidRPr="009D6072">
        <w:rPr>
          <w:rFonts w:ascii="Trebuchet MS" w:eastAsia="Arial" w:hAnsi="Trebuchet MS"/>
          <w:sz w:val="22"/>
          <w:szCs w:val="22"/>
          <w:lang w:val="ro-RO"/>
        </w:rPr>
        <w:t>legale privind achizițiile efectuate de beneficiarii privați</w:t>
      </w:r>
      <w:r w:rsidR="00261CE8" w:rsidRPr="009D6072">
        <w:rPr>
          <w:rFonts w:ascii="Trebuchet MS" w:eastAsia="Arial" w:hAnsi="Trebuchet MS"/>
          <w:sz w:val="22"/>
          <w:szCs w:val="22"/>
          <w:lang w:val="ro-RO"/>
        </w:rPr>
        <w:t>, după caz.</w:t>
      </w:r>
    </w:p>
    <w:p w14:paraId="2D3D787D" w14:textId="3DB5715E" w:rsidR="00E50D77" w:rsidRPr="009D6072" w:rsidRDefault="00BF4880" w:rsidP="00B6450E">
      <w:pPr>
        <w:pStyle w:val="ListParagraph"/>
        <w:numPr>
          <w:ilvl w:val="0"/>
          <w:numId w:val="16"/>
        </w:numPr>
        <w:tabs>
          <w:tab w:val="left" w:pos="993"/>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505550" w:rsidRPr="009D6072">
        <w:rPr>
          <w:rFonts w:ascii="Trebuchet MS" w:eastAsia="Arial" w:hAnsi="Trebuchet MS"/>
          <w:sz w:val="22"/>
          <w:szCs w:val="22"/>
          <w:lang w:val="ro-RO"/>
        </w:rPr>
        <w:t>/Liderul de parteneriat</w:t>
      </w:r>
      <w:r w:rsidRPr="009D6072">
        <w:rPr>
          <w:rFonts w:ascii="Trebuchet MS" w:eastAsia="Arial" w:hAnsi="Trebuchet MS"/>
          <w:sz w:val="22"/>
          <w:szCs w:val="22"/>
          <w:lang w:val="ro-RO"/>
        </w:rPr>
        <w:t xml:space="preserve">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întocmirii </w:t>
      </w:r>
      <w:r w:rsidR="0072104B" w:rsidRPr="009D6072">
        <w:rPr>
          <w:rFonts w:ascii="Trebuchet MS" w:eastAsia="Arial" w:hAnsi="Trebuchet MS"/>
          <w:sz w:val="22"/>
          <w:szCs w:val="22"/>
          <w:lang w:val="ro-RO"/>
        </w:rPr>
        <w:t xml:space="preserve">și transmiterii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B326F4" w:rsidRPr="009D6072">
        <w:rPr>
          <w:rFonts w:ascii="Trebuchet MS" w:eastAsia="Arial" w:hAnsi="Trebuchet MS"/>
          <w:sz w:val="22"/>
          <w:szCs w:val="22"/>
          <w:lang w:val="ro-RO"/>
        </w:rPr>
        <w:t>r</w:t>
      </w:r>
      <w:r w:rsidRPr="009D6072">
        <w:rPr>
          <w:rFonts w:ascii="Trebuchet MS" w:eastAsia="Arial" w:hAnsi="Trebuchet MS"/>
          <w:sz w:val="22"/>
          <w:szCs w:val="22"/>
          <w:lang w:val="ro-RO"/>
        </w:rPr>
        <w:t xml:space="preserve">ambursare și, după caz, a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B326F4"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lată </w:t>
      </w:r>
      <w:r w:rsidR="0066469C" w:rsidRPr="009D6072">
        <w:rPr>
          <w:rFonts w:ascii="Trebuchet MS" w:eastAsia="Arial" w:hAnsi="Trebuchet MS"/>
          <w:sz w:val="22"/>
          <w:szCs w:val="22"/>
          <w:lang w:val="ro-RO"/>
        </w:rPr>
        <w:t xml:space="preserve">și a cererilor de prefinanțare </w:t>
      </w:r>
      <w:r w:rsidRPr="009D6072">
        <w:rPr>
          <w:rFonts w:ascii="Trebuchet MS" w:eastAsia="Arial" w:hAnsi="Trebuchet MS"/>
          <w:sz w:val="22"/>
          <w:szCs w:val="22"/>
          <w:lang w:val="ro-RO"/>
        </w:rPr>
        <w:t xml:space="preserve">şi de a pune la </w:t>
      </w:r>
      <w:r w:rsidR="006315B6" w:rsidRPr="009D6072">
        <w:rPr>
          <w:rFonts w:ascii="Trebuchet MS" w:eastAsia="Arial" w:hAnsi="Trebuchet MS"/>
          <w:sz w:val="22"/>
          <w:szCs w:val="22"/>
          <w:lang w:val="ro-RO"/>
        </w:rPr>
        <w:t>dispoziția</w:t>
      </w:r>
      <w:r w:rsidRPr="009D6072">
        <w:rPr>
          <w:rFonts w:ascii="Trebuchet MS" w:eastAsia="Arial" w:hAnsi="Trebuchet MS"/>
          <w:sz w:val="22"/>
          <w:szCs w:val="22"/>
          <w:lang w:val="ro-RO"/>
        </w:rPr>
        <w:t xml:space="preserv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documentele justificative ce </w:t>
      </w:r>
      <w:r w:rsidR="006315B6" w:rsidRPr="009D6072">
        <w:rPr>
          <w:rFonts w:ascii="Trebuchet MS" w:eastAsia="Arial" w:hAnsi="Trebuchet MS"/>
          <w:sz w:val="22"/>
          <w:szCs w:val="22"/>
          <w:lang w:val="ro-RO"/>
        </w:rPr>
        <w:t>însoțesc</w:t>
      </w:r>
      <w:r w:rsidRPr="009D6072">
        <w:rPr>
          <w:rFonts w:ascii="Trebuchet MS" w:eastAsia="Arial" w:hAnsi="Trebuchet MS"/>
          <w:sz w:val="22"/>
          <w:szCs w:val="22"/>
          <w:lang w:val="ro-RO"/>
        </w:rPr>
        <w:t xml:space="preserve">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ererea de </w:t>
      </w:r>
      <w:r w:rsidR="00B326F4" w:rsidRPr="009D6072">
        <w:rPr>
          <w:rFonts w:ascii="Trebuchet MS" w:eastAsia="Arial" w:hAnsi="Trebuchet MS"/>
          <w:sz w:val="22"/>
          <w:szCs w:val="22"/>
          <w:lang w:val="ro-RO"/>
        </w:rPr>
        <w:t>r</w:t>
      </w:r>
      <w:r w:rsidRPr="009D6072">
        <w:rPr>
          <w:rFonts w:ascii="Trebuchet MS" w:eastAsia="Arial" w:hAnsi="Trebuchet MS"/>
          <w:sz w:val="22"/>
          <w:szCs w:val="22"/>
          <w:lang w:val="ro-RO"/>
        </w:rPr>
        <w:t>ambursare/</w:t>
      </w:r>
      <w:r w:rsidR="00B326F4" w:rsidRPr="009D6072">
        <w:rPr>
          <w:rFonts w:ascii="Trebuchet MS" w:eastAsia="Arial" w:hAnsi="Trebuchet MS"/>
          <w:sz w:val="22"/>
          <w:szCs w:val="22"/>
          <w:lang w:val="ro-RO"/>
        </w:rPr>
        <w:t>p</w:t>
      </w:r>
      <w:r w:rsidRPr="009D6072">
        <w:rPr>
          <w:rFonts w:ascii="Trebuchet MS" w:eastAsia="Arial" w:hAnsi="Trebuchet MS"/>
          <w:sz w:val="22"/>
          <w:szCs w:val="22"/>
          <w:lang w:val="ro-RO"/>
        </w:rPr>
        <w:t>lată</w:t>
      </w:r>
      <w:r w:rsidR="00262EB2" w:rsidRPr="009D6072">
        <w:rPr>
          <w:rFonts w:ascii="Trebuchet MS" w:eastAsia="Arial" w:hAnsi="Trebuchet MS"/>
          <w:sz w:val="22"/>
          <w:szCs w:val="22"/>
          <w:lang w:val="ro-RO"/>
        </w:rPr>
        <w:t>/prefinanțare</w:t>
      </w:r>
      <w:r w:rsidRPr="009D6072">
        <w:rPr>
          <w:rFonts w:ascii="Trebuchet MS" w:eastAsia="Arial" w:hAnsi="Trebuchet MS"/>
          <w:sz w:val="22"/>
          <w:szCs w:val="22"/>
          <w:lang w:val="ro-RO"/>
        </w:rPr>
        <w:t xml:space="preserve">, spre a fi verificate de către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în vederea efectuării rambursării/plății.</w:t>
      </w:r>
    </w:p>
    <w:p w14:paraId="2198CAF3" w14:textId="3F4BF7F6" w:rsidR="0072104B" w:rsidRPr="009D6072" w:rsidRDefault="0072104B" w:rsidP="00822FBA">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Beneficiarul/Liderul de parteneriat are obligația respectării termenelor de transmitere a </w:t>
      </w:r>
      <w:r w:rsidR="00482AD1"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482AD1" w:rsidRPr="009D6072">
        <w:rPr>
          <w:rFonts w:ascii="Trebuchet MS" w:eastAsia="Arial" w:hAnsi="Trebuchet MS"/>
          <w:sz w:val="22"/>
          <w:szCs w:val="22"/>
          <w:lang w:val="ro-RO"/>
        </w:rPr>
        <w:t>r</w:t>
      </w:r>
      <w:r w:rsidRPr="009D6072">
        <w:rPr>
          <w:rFonts w:ascii="Trebuchet MS" w:eastAsia="Arial" w:hAnsi="Trebuchet MS"/>
          <w:sz w:val="22"/>
          <w:szCs w:val="22"/>
          <w:lang w:val="ro-RO"/>
        </w:rPr>
        <w:t>ambursare</w:t>
      </w:r>
      <w:r w:rsidR="006B0E02" w:rsidRPr="009D6072">
        <w:rPr>
          <w:rFonts w:ascii="Trebuchet MS" w:eastAsia="Arial" w:hAnsi="Trebuchet MS"/>
          <w:sz w:val="22"/>
          <w:szCs w:val="22"/>
          <w:lang w:val="ro-RO"/>
        </w:rPr>
        <w:t xml:space="preserve">, și după caz, a </w:t>
      </w:r>
      <w:r w:rsidR="00482AD1" w:rsidRPr="009D6072">
        <w:rPr>
          <w:rFonts w:ascii="Trebuchet MS" w:eastAsia="Arial" w:hAnsi="Trebuchet MS"/>
          <w:sz w:val="22"/>
          <w:szCs w:val="22"/>
          <w:lang w:val="ro-RO"/>
        </w:rPr>
        <w:t>c</w:t>
      </w:r>
      <w:r w:rsidR="006B0E02" w:rsidRPr="009D6072">
        <w:rPr>
          <w:rFonts w:ascii="Trebuchet MS" w:eastAsia="Arial" w:hAnsi="Trebuchet MS"/>
          <w:sz w:val="22"/>
          <w:szCs w:val="22"/>
          <w:lang w:val="ro-RO"/>
        </w:rPr>
        <w:t xml:space="preserve">ererilor de plată și a </w:t>
      </w:r>
      <w:r w:rsidR="00482AD1" w:rsidRPr="009D6072">
        <w:rPr>
          <w:rFonts w:ascii="Trebuchet MS" w:eastAsia="Arial" w:hAnsi="Trebuchet MS"/>
          <w:sz w:val="22"/>
          <w:szCs w:val="22"/>
          <w:lang w:val="ro-RO"/>
        </w:rPr>
        <w:t>c</w:t>
      </w:r>
      <w:r w:rsidR="006B0E02" w:rsidRPr="009D6072">
        <w:rPr>
          <w:rFonts w:ascii="Trebuchet MS" w:eastAsia="Arial" w:hAnsi="Trebuchet MS"/>
          <w:sz w:val="22"/>
          <w:szCs w:val="22"/>
          <w:lang w:val="ro-RO"/>
        </w:rPr>
        <w:t xml:space="preserve">ererilor de </w:t>
      </w:r>
      <w:r w:rsidR="00482AD1" w:rsidRPr="009D6072">
        <w:rPr>
          <w:rFonts w:ascii="Trebuchet MS" w:eastAsia="Arial" w:hAnsi="Trebuchet MS"/>
          <w:sz w:val="22"/>
          <w:szCs w:val="22"/>
          <w:lang w:val="ro-RO"/>
        </w:rPr>
        <w:t>p</w:t>
      </w:r>
      <w:r w:rsidR="006B0E02" w:rsidRPr="009D6072">
        <w:rPr>
          <w:rFonts w:ascii="Trebuchet MS" w:eastAsia="Arial" w:hAnsi="Trebuchet MS"/>
          <w:sz w:val="22"/>
          <w:szCs w:val="22"/>
          <w:lang w:val="ro-RO"/>
        </w:rPr>
        <w:t>refinanțare</w:t>
      </w:r>
      <w:r w:rsidR="00097763" w:rsidRPr="009D6072">
        <w:rPr>
          <w:rFonts w:ascii="Trebuchet MS" w:eastAsia="Arial" w:hAnsi="Trebuchet MS"/>
          <w:sz w:val="22"/>
          <w:szCs w:val="22"/>
          <w:lang w:val="ro-RO"/>
        </w:rPr>
        <w:t xml:space="preserve">, </w:t>
      </w:r>
      <w:r w:rsidR="0002388E" w:rsidRPr="009D6072">
        <w:rPr>
          <w:rFonts w:ascii="Trebuchet MS" w:eastAsia="Arial" w:hAnsi="Trebuchet MS"/>
          <w:sz w:val="22"/>
          <w:szCs w:val="22"/>
          <w:lang w:val="ro-RO"/>
        </w:rPr>
        <w:t>în condițiile prezentului contract</w:t>
      </w:r>
      <w:r w:rsidR="00482AD1" w:rsidRPr="009D6072">
        <w:rPr>
          <w:rFonts w:ascii="Trebuchet MS" w:eastAsia="Arial" w:hAnsi="Trebuchet MS"/>
          <w:sz w:val="22"/>
          <w:szCs w:val="22"/>
          <w:lang w:val="ro-RO"/>
        </w:rPr>
        <w:t xml:space="preserve"> de finanțare</w:t>
      </w:r>
      <w:r w:rsidR="0002388E" w:rsidRPr="009D6072">
        <w:rPr>
          <w:rFonts w:ascii="Trebuchet MS" w:eastAsia="Arial" w:hAnsi="Trebuchet MS"/>
          <w:sz w:val="22"/>
          <w:szCs w:val="22"/>
          <w:lang w:val="ro-RO"/>
        </w:rPr>
        <w:t xml:space="preserve"> și ale legislației aplicabile</w:t>
      </w:r>
      <w:r w:rsidR="006A722C" w:rsidRPr="009D6072">
        <w:rPr>
          <w:rFonts w:ascii="Trebuchet MS" w:eastAsia="Arial" w:hAnsi="Trebuchet MS"/>
          <w:sz w:val="22"/>
          <w:szCs w:val="22"/>
          <w:lang w:val="ro-RO"/>
        </w:rPr>
        <w:t>.</w:t>
      </w:r>
    </w:p>
    <w:p w14:paraId="51F9EACD" w14:textId="25BC175B" w:rsidR="00A27DAF" w:rsidRPr="009D6072" w:rsidRDefault="006B0E02" w:rsidP="00822FBA">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r w:rsidR="006315B6" w:rsidRPr="009D6072">
        <w:rPr>
          <w:rFonts w:ascii="Trebuchet MS" w:eastAsia="Arial" w:hAnsi="Trebuchet MS"/>
          <w:sz w:val="22"/>
          <w:szCs w:val="22"/>
          <w:lang w:val="ro-RO"/>
        </w:rPr>
        <w:t>obligația</w:t>
      </w:r>
      <w:r w:rsidR="009B10CA" w:rsidRPr="009D6072">
        <w:rPr>
          <w:rFonts w:ascii="Trebuchet MS" w:eastAsia="Arial" w:hAnsi="Trebuchet MS"/>
          <w:sz w:val="22"/>
          <w:szCs w:val="22"/>
          <w:lang w:val="ro-RO"/>
        </w:rPr>
        <w:t xml:space="preserve"> și responsabilitatea</w:t>
      </w:r>
      <w:r w:rsidRPr="009D6072">
        <w:rPr>
          <w:rFonts w:ascii="Trebuchet MS" w:eastAsia="Arial" w:hAnsi="Trebuchet MS"/>
          <w:sz w:val="22"/>
          <w:szCs w:val="22"/>
          <w:lang w:val="ro-RO"/>
        </w:rPr>
        <w:t xml:space="preserve"> întocmirii și transmiterii Rapoartelor de progres </w:t>
      </w:r>
      <w:r w:rsidR="009B10CA" w:rsidRPr="009D6072">
        <w:rPr>
          <w:rFonts w:ascii="Trebuchet MS" w:eastAsia="Arial" w:hAnsi="Trebuchet MS"/>
          <w:sz w:val="22"/>
          <w:szCs w:val="22"/>
          <w:lang w:val="ro-RO"/>
        </w:rPr>
        <w:t xml:space="preserve">și a documentelor justificative care îl însoțesc, </w:t>
      </w:r>
      <w:r w:rsidRPr="009D6072">
        <w:rPr>
          <w:rFonts w:ascii="Trebuchet MS" w:eastAsia="Arial" w:hAnsi="Trebuchet MS"/>
          <w:sz w:val="22"/>
          <w:szCs w:val="22"/>
          <w:lang w:val="ro-RO"/>
        </w:rPr>
        <w:t>în termenul prevăzut la art</w:t>
      </w:r>
      <w:r w:rsidR="006315B6"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13 alin</w:t>
      </w:r>
      <w:r w:rsidR="00984F17"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w:t>
      </w:r>
      <w:r w:rsidR="00DF34BA" w:rsidRPr="009D6072">
        <w:rPr>
          <w:rFonts w:ascii="Trebuchet MS" w:eastAsia="Arial" w:hAnsi="Trebuchet MS"/>
          <w:sz w:val="22"/>
          <w:szCs w:val="22"/>
          <w:lang w:val="ro-RO"/>
        </w:rPr>
        <w:t>4</w:t>
      </w:r>
      <w:r w:rsidRPr="009D6072">
        <w:rPr>
          <w:rFonts w:ascii="Trebuchet MS" w:eastAsia="Arial" w:hAnsi="Trebuchet MS"/>
          <w:sz w:val="22"/>
          <w:szCs w:val="22"/>
          <w:lang w:val="ro-RO"/>
        </w:rPr>
        <w:t>)</w:t>
      </w:r>
      <w:r w:rsidR="00DF229B" w:rsidRPr="009D6072">
        <w:rPr>
          <w:rFonts w:ascii="Trebuchet MS" w:eastAsia="Arial" w:hAnsi="Trebuchet MS"/>
          <w:sz w:val="22"/>
          <w:szCs w:val="22"/>
          <w:lang w:val="ro-RO"/>
        </w:rPr>
        <w:t xml:space="preserve"> al</w:t>
      </w:r>
      <w:r w:rsidRPr="009D6072">
        <w:rPr>
          <w:rFonts w:ascii="Trebuchet MS" w:eastAsia="Arial" w:hAnsi="Trebuchet MS"/>
          <w:sz w:val="22"/>
          <w:szCs w:val="22"/>
          <w:lang w:val="ro-RO"/>
        </w:rPr>
        <w:t xml:space="preserve"> prezentul</w:t>
      </w:r>
      <w:r w:rsidR="00DF229B" w:rsidRPr="009D6072">
        <w:rPr>
          <w:rFonts w:ascii="Trebuchet MS" w:eastAsia="Arial" w:hAnsi="Trebuchet MS"/>
          <w:sz w:val="22"/>
          <w:szCs w:val="22"/>
          <w:lang w:val="ro-RO"/>
        </w:rPr>
        <w:t>ui</w:t>
      </w:r>
      <w:r w:rsidRPr="009D6072">
        <w:rPr>
          <w:rFonts w:ascii="Trebuchet MS" w:eastAsia="Arial" w:hAnsi="Trebuchet MS"/>
          <w:sz w:val="22"/>
          <w:szCs w:val="22"/>
          <w:lang w:val="ro-RO"/>
        </w:rPr>
        <w:t xml:space="preserve"> contract</w:t>
      </w:r>
      <w:r w:rsidR="00E53FF6" w:rsidRPr="009D6072">
        <w:rPr>
          <w:rFonts w:ascii="Trebuchet MS" w:eastAsia="Arial" w:hAnsi="Trebuchet MS"/>
          <w:sz w:val="22"/>
          <w:szCs w:val="22"/>
          <w:lang w:val="ro-RO"/>
        </w:rPr>
        <w:t xml:space="preserve"> de finanțare</w:t>
      </w:r>
      <w:r w:rsidRPr="009D6072">
        <w:rPr>
          <w:rFonts w:ascii="Trebuchet MS" w:eastAsia="Arial" w:hAnsi="Trebuchet MS"/>
          <w:sz w:val="22"/>
          <w:szCs w:val="22"/>
          <w:lang w:val="ro-RO"/>
        </w:rPr>
        <w:t>.</w:t>
      </w:r>
    </w:p>
    <w:p w14:paraId="036A6315" w14:textId="38ED450C" w:rsidR="0014686D" w:rsidRPr="009D6072" w:rsidRDefault="0014686D" w:rsidP="00211FE0">
      <w:pPr>
        <w:pStyle w:val="ListParagraph"/>
        <w:numPr>
          <w:ilvl w:val="0"/>
          <w:numId w:val="16"/>
        </w:numPr>
        <w:tabs>
          <w:tab w:val="left" w:pos="851"/>
        </w:tabs>
        <w:ind w:left="567" w:hanging="29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obligaţia de a </w:t>
      </w:r>
      <w:del w:id="8" w:author="Author">
        <w:r w:rsidRPr="009D6072" w:rsidDel="000F39E5">
          <w:rPr>
            <w:rFonts w:ascii="Trebuchet MS" w:eastAsia="Arial" w:hAnsi="Trebuchet MS"/>
            <w:sz w:val="22"/>
            <w:szCs w:val="22"/>
            <w:lang w:val="ro-RO"/>
          </w:rPr>
          <w:delText>încărca</w:delText>
        </w:r>
      </w:del>
      <w:ins w:id="9" w:author="Author">
        <w:r w:rsidR="000F39E5">
          <w:rPr>
            <w:rFonts w:ascii="Trebuchet MS" w:eastAsia="Arial" w:hAnsi="Trebuchet MS"/>
            <w:sz w:val="22"/>
            <w:szCs w:val="22"/>
            <w:lang w:val="ro-RO"/>
          </w:rPr>
          <w:t>transmite în format electronic</w:t>
        </w:r>
        <w:r w:rsidR="00BC4CBF">
          <w:rPr>
            <w:rFonts w:ascii="Trebuchet MS" w:eastAsia="Arial" w:hAnsi="Trebuchet MS"/>
            <w:sz w:val="22"/>
            <w:szCs w:val="22"/>
            <w:lang w:val="ro-RO"/>
          </w:rPr>
          <w:t>și</w:t>
        </w:r>
        <w:del w:id="10" w:author="Author">
          <w:r w:rsidR="000F39E5" w:rsidDel="00BC4CBF">
            <w:rPr>
              <w:rFonts w:ascii="Trebuchet MS" w:eastAsia="Arial" w:hAnsi="Trebuchet MS"/>
              <w:sz w:val="22"/>
              <w:szCs w:val="22"/>
              <w:lang w:val="ro-RO"/>
            </w:rPr>
            <w:delText>/</w:delText>
          </w:r>
        </w:del>
        <w:r w:rsidR="000F39E5">
          <w:rPr>
            <w:rFonts w:ascii="Trebuchet MS" w:eastAsia="Arial" w:hAnsi="Trebuchet MS"/>
            <w:sz w:val="22"/>
            <w:szCs w:val="22"/>
            <w:lang w:val="ro-RO"/>
          </w:rPr>
          <w:t>de a încărca</w:t>
        </w:r>
      </w:ins>
      <w:del w:id="11" w:author="Author">
        <w:r w:rsidRPr="009D6072" w:rsidDel="000F39E5">
          <w:rPr>
            <w:rFonts w:ascii="Trebuchet MS" w:eastAsia="Arial" w:hAnsi="Trebuchet MS"/>
            <w:sz w:val="22"/>
            <w:szCs w:val="22"/>
            <w:lang w:val="ro-RO"/>
          </w:rPr>
          <w:delText>,</w:delText>
        </w:r>
      </w:del>
      <w:r w:rsidRPr="009D6072">
        <w:rPr>
          <w:rFonts w:ascii="Trebuchet MS" w:eastAsia="Arial" w:hAnsi="Trebuchet MS"/>
          <w:sz w:val="22"/>
          <w:szCs w:val="22"/>
          <w:lang w:val="ro-RO"/>
        </w:rPr>
        <w:t xml:space="preserve"> în sistemul MySMIS2021, dosarul aferent achizițiilor realizate, </w:t>
      </w:r>
      <w:ins w:id="12" w:author="Author">
        <w:r w:rsidR="000F39E5">
          <w:rPr>
            <w:rFonts w:ascii="Trebuchet MS" w:eastAsia="Arial" w:hAnsi="Trebuchet MS"/>
            <w:sz w:val="22"/>
            <w:szCs w:val="22"/>
            <w:lang w:val="ro-RO"/>
          </w:rPr>
          <w:t xml:space="preserve">cu o notificare în acest sens, </w:t>
        </w:r>
      </w:ins>
      <w:del w:id="13" w:author="Author">
        <w:r w:rsidRPr="009D6072" w:rsidDel="000F39E5">
          <w:rPr>
            <w:rFonts w:ascii="Trebuchet MS" w:eastAsia="Arial" w:hAnsi="Trebuchet MS"/>
            <w:sz w:val="22"/>
            <w:szCs w:val="22"/>
            <w:lang w:val="ro-RO"/>
          </w:rPr>
          <w:delText xml:space="preserve">în format electronic, </w:delText>
        </w:r>
      </w:del>
      <w:r w:rsidRPr="009D6072">
        <w:rPr>
          <w:rFonts w:ascii="Trebuchet MS" w:eastAsia="Arial" w:hAnsi="Trebuchet MS"/>
          <w:sz w:val="22"/>
          <w:szCs w:val="22"/>
          <w:lang w:val="ro-RO"/>
        </w:rPr>
        <w:t xml:space="preserve">în termen de 10 zile lucrătoare de la data încheierii contractului de achiziţie, în vederea realizării de către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a verificării procedurii de achiziţie.</w:t>
      </w:r>
    </w:p>
    <w:p w14:paraId="407E8269" w14:textId="347C0233" w:rsidR="00E50D77" w:rsidRPr="009D6072" w:rsidRDefault="00BF4880">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să</w:t>
      </w:r>
      <w:r w:rsidR="0020329B"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asigure resursele necesare desfășurării activităților</w:t>
      </w:r>
      <w:r w:rsidR="00664DE1"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proiectului, conform </w:t>
      </w:r>
      <w:r w:rsidR="00984F17"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ererii de </w:t>
      </w:r>
      <w:r w:rsidR="00984F17" w:rsidRPr="009D6072">
        <w:rPr>
          <w:rFonts w:ascii="Trebuchet MS" w:eastAsia="Arial" w:hAnsi="Trebuchet MS"/>
          <w:sz w:val="22"/>
          <w:szCs w:val="22"/>
          <w:lang w:val="ro-RO"/>
        </w:rPr>
        <w:t>f</w:t>
      </w:r>
      <w:r w:rsidRPr="009D6072">
        <w:rPr>
          <w:rFonts w:ascii="Trebuchet MS" w:eastAsia="Arial" w:hAnsi="Trebuchet MS"/>
          <w:sz w:val="22"/>
          <w:szCs w:val="22"/>
          <w:lang w:val="ro-RO"/>
        </w:rPr>
        <w:t xml:space="preserve">inanțare, în termenele stabilite prin prezentul </w:t>
      </w:r>
      <w:r w:rsidR="00984F17"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ontract de </w:t>
      </w:r>
      <w:r w:rsidR="00984F17" w:rsidRPr="009D6072">
        <w:rPr>
          <w:rFonts w:ascii="Trebuchet MS" w:eastAsia="Arial" w:hAnsi="Trebuchet MS"/>
          <w:sz w:val="22"/>
          <w:szCs w:val="22"/>
          <w:lang w:val="ro-RO"/>
        </w:rPr>
        <w:t>f</w:t>
      </w:r>
      <w:r w:rsidRPr="009D6072">
        <w:rPr>
          <w:rFonts w:ascii="Trebuchet MS" w:eastAsia="Arial" w:hAnsi="Trebuchet MS"/>
          <w:sz w:val="22"/>
          <w:szCs w:val="22"/>
          <w:lang w:val="ro-RO"/>
        </w:rPr>
        <w:t>inanțare.</w:t>
      </w:r>
    </w:p>
    <w:p w14:paraId="505DDA79" w14:textId="5D9A6BE5" w:rsidR="00E50D77" w:rsidRPr="009D6072"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este obligat să realizeze măsurile </w:t>
      </w:r>
      <w:r w:rsidR="00262EB2" w:rsidRPr="009D6072">
        <w:rPr>
          <w:rFonts w:ascii="Trebuchet MS" w:eastAsia="Arial" w:hAnsi="Trebuchet MS"/>
          <w:sz w:val="22"/>
          <w:szCs w:val="22"/>
          <w:lang w:val="ro-RO"/>
        </w:rPr>
        <w:t xml:space="preserve">minime </w:t>
      </w:r>
      <w:r w:rsidRPr="009D6072">
        <w:rPr>
          <w:rFonts w:ascii="Trebuchet MS" w:eastAsia="Arial" w:hAnsi="Trebuchet MS"/>
          <w:sz w:val="22"/>
          <w:szCs w:val="22"/>
          <w:lang w:val="ro-RO"/>
        </w:rPr>
        <w:t xml:space="preserve">de informare şi publicitate </w:t>
      </w:r>
      <w:r w:rsidR="009B422D" w:rsidRPr="009D6072">
        <w:rPr>
          <w:rFonts w:ascii="Trebuchet MS" w:eastAsia="Arial" w:hAnsi="Trebuchet MS"/>
          <w:sz w:val="22"/>
          <w:szCs w:val="22"/>
          <w:lang w:val="ro-RO"/>
        </w:rPr>
        <w:t xml:space="preserve">prevăzute la art. 50 din Regulamentul (UE) 2021/1060 și </w:t>
      </w:r>
      <w:r w:rsidR="00262EB2" w:rsidRPr="009D6072">
        <w:rPr>
          <w:rFonts w:ascii="Trebuchet MS" w:eastAsia="Arial" w:hAnsi="Trebuchet MS"/>
          <w:sz w:val="22"/>
          <w:szCs w:val="22"/>
          <w:lang w:val="ro-RO"/>
        </w:rPr>
        <w:t xml:space="preserve"> în Ghidul Solicitantului</w:t>
      </w:r>
      <w:r w:rsidR="00EC7CD0" w:rsidRPr="009D6072">
        <w:rPr>
          <w:rFonts w:ascii="Trebuchet MS" w:eastAsia="Arial" w:hAnsi="Trebuchet MS"/>
          <w:sz w:val="22"/>
          <w:szCs w:val="22"/>
          <w:lang w:val="ro-RO"/>
        </w:rPr>
        <w:t>, detaliate în Condițiile Specifice, după caz</w:t>
      </w:r>
      <w:r w:rsidR="00262EB2" w:rsidRPr="009D6072">
        <w:rPr>
          <w:rFonts w:ascii="Trebuchet MS" w:eastAsia="Arial" w:hAnsi="Trebuchet MS"/>
          <w:sz w:val="22"/>
          <w:szCs w:val="22"/>
          <w:lang w:val="ro-RO"/>
        </w:rPr>
        <w:t xml:space="preserve">, </w:t>
      </w:r>
      <w:r w:rsidR="009B422D" w:rsidRPr="009D6072">
        <w:rPr>
          <w:rFonts w:ascii="Trebuchet MS" w:eastAsia="Arial" w:hAnsi="Trebuchet MS"/>
          <w:sz w:val="22"/>
          <w:szCs w:val="22"/>
          <w:lang w:val="ro-RO"/>
        </w:rPr>
        <w:t xml:space="preserve">precum și să asigure respectarea prevederilor </w:t>
      </w:r>
      <w:r w:rsidR="00157199" w:rsidRPr="009D6072">
        <w:rPr>
          <w:rFonts w:ascii="Trebuchet MS" w:eastAsia="Arial" w:hAnsi="Trebuchet MS"/>
          <w:sz w:val="22"/>
          <w:szCs w:val="22"/>
          <w:lang w:val="ro-RO"/>
        </w:rPr>
        <w:t>Ghidului de Identitate Vizuală 2021-2027 elaborat de Ministerul Investițiilor și Proiectelor Europene</w:t>
      </w:r>
      <w:r w:rsidR="00394434" w:rsidRPr="009D6072">
        <w:rPr>
          <w:rFonts w:ascii="Trebuchet MS" w:eastAsia="Arial" w:hAnsi="Trebuchet MS"/>
          <w:sz w:val="22"/>
          <w:szCs w:val="22"/>
          <w:lang w:val="ro-RO"/>
        </w:rPr>
        <w:t xml:space="preserve">, sub sancțiunea aplicării de către </w:t>
      </w:r>
      <w:r w:rsidR="00394434" w:rsidRPr="009D6072">
        <w:rPr>
          <w:rFonts w:ascii="Trebuchet MS" w:eastAsia="Arial" w:hAnsi="Trebuchet MS"/>
          <w:sz w:val="22"/>
          <w:szCs w:val="22"/>
          <w:highlight w:val="lightGray"/>
          <w:lang w:val="ro-RO"/>
        </w:rPr>
        <w:t>AM/OI</w:t>
      </w:r>
      <w:r w:rsidR="00394434" w:rsidRPr="009D6072">
        <w:rPr>
          <w:rFonts w:ascii="Trebuchet MS" w:eastAsia="Arial" w:hAnsi="Trebuchet MS"/>
          <w:sz w:val="22"/>
          <w:szCs w:val="22"/>
          <w:lang w:val="ro-RO"/>
        </w:rPr>
        <w:t xml:space="preserve"> a măsurilor prevăzute la art. 50 alin. (3) din Regulamentul (UE) 1060/2021</w:t>
      </w:r>
      <w:r w:rsidRPr="009D6072">
        <w:rPr>
          <w:rFonts w:ascii="Trebuchet MS" w:eastAsia="Arial" w:hAnsi="Trebuchet MS"/>
          <w:sz w:val="22"/>
          <w:szCs w:val="22"/>
          <w:lang w:val="ro-RO"/>
        </w:rPr>
        <w:t>.</w:t>
      </w:r>
    </w:p>
    <w:p w14:paraId="198FCE6E" w14:textId="415079EC" w:rsidR="00E50D77" w:rsidRPr="009D6072"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de a restitui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orice sumă ce constituie plată nedatorată/sume necuvenite plătite</w:t>
      </w:r>
      <w:r w:rsidR="004C3D1E" w:rsidRPr="009D6072">
        <w:rPr>
          <w:rFonts w:ascii="Trebuchet MS" w:eastAsia="Arial" w:hAnsi="Trebuchet MS"/>
          <w:sz w:val="22"/>
          <w:szCs w:val="22"/>
          <w:lang w:val="ro-RO"/>
        </w:rPr>
        <w:t xml:space="preserve"> eronat de către AM</w:t>
      </w:r>
      <w:r w:rsidRPr="009D6072">
        <w:rPr>
          <w:rFonts w:ascii="Trebuchet MS" w:eastAsia="Arial" w:hAnsi="Trebuchet MS"/>
          <w:sz w:val="22"/>
          <w:szCs w:val="22"/>
          <w:lang w:val="ro-RO"/>
        </w:rPr>
        <w:t xml:space="preserve"> în cadrul prezentului contract de </w:t>
      </w:r>
      <w:r w:rsidR="006315B6" w:rsidRPr="009D6072">
        <w:rPr>
          <w:rFonts w:ascii="Trebuchet MS" w:eastAsia="Arial" w:hAnsi="Trebuchet MS"/>
          <w:sz w:val="22"/>
          <w:szCs w:val="22"/>
          <w:lang w:val="ro-RO"/>
        </w:rPr>
        <w:t>finanțare</w:t>
      </w:r>
      <w:r w:rsidRPr="009D6072">
        <w:rPr>
          <w:rFonts w:ascii="Trebuchet MS" w:eastAsia="Arial" w:hAnsi="Trebuchet MS"/>
          <w:sz w:val="22"/>
          <w:szCs w:val="22"/>
          <w:lang w:val="ro-RO"/>
        </w:rPr>
        <w:t>, în</w:t>
      </w:r>
      <w:r w:rsidR="000D2ABC" w:rsidRPr="009D6072">
        <w:rPr>
          <w:rFonts w:ascii="Trebuchet MS" w:eastAsia="Arial" w:hAnsi="Trebuchet MS"/>
          <w:sz w:val="22"/>
          <w:szCs w:val="22"/>
          <w:lang w:val="ro-RO"/>
        </w:rPr>
        <w:t xml:space="preserve"> </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5</w:t>
      </w:r>
      <w:r w:rsidRPr="009D6072">
        <w:rPr>
          <w:rFonts w:ascii="Trebuchet MS" w:eastAsia="Arial" w:hAnsi="Trebuchet MS"/>
          <w:spacing w:val="1"/>
          <w:sz w:val="22"/>
          <w:szCs w:val="22"/>
          <w:lang w:val="ro-RO"/>
        </w:rPr>
        <w:t xml:space="preserve"> </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uc</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w:t>
      </w:r>
      <w:r w:rsidRPr="009D6072">
        <w:rPr>
          <w:rFonts w:ascii="Trebuchet MS" w:eastAsia="Arial" w:hAnsi="Trebuchet MS"/>
          <w:spacing w:val="-3"/>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i</w:t>
      </w:r>
      <w:r w:rsidRPr="009D6072">
        <w:rPr>
          <w:rFonts w:ascii="Trebuchet MS" w:eastAsia="Arial" w:hAnsi="Trebuchet MS"/>
          <w:spacing w:val="1"/>
          <w:sz w:val="22"/>
          <w:szCs w:val="22"/>
          <w:lang w:val="ro-RO"/>
        </w:rPr>
        <w:t>m</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i</w:t>
      </w:r>
      <w:r w:rsidRPr="009D6072">
        <w:rPr>
          <w:rFonts w:ascii="Trebuchet MS" w:eastAsia="Arial" w:hAnsi="Trebuchet MS"/>
          <w:spacing w:val="3"/>
          <w:sz w:val="22"/>
          <w:szCs w:val="22"/>
          <w:lang w:val="ro-RO"/>
        </w:rPr>
        <w:t xml:space="preserve"> </w:t>
      </w:r>
      <w:r w:rsidRPr="009D6072">
        <w:rPr>
          <w:rFonts w:ascii="Trebuchet MS" w:eastAsia="Arial" w:hAnsi="Trebuchet MS"/>
          <w:sz w:val="22"/>
          <w:szCs w:val="22"/>
          <w:lang w:val="ro-RO"/>
        </w:rPr>
        <w:t>n</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t</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3"/>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ii</w:t>
      </w:r>
      <w:r w:rsidRPr="009D6072">
        <w:rPr>
          <w:rFonts w:ascii="Trebuchet MS" w:eastAsia="Arial" w:hAnsi="Trebuchet MS"/>
          <w:sz w:val="22"/>
          <w:szCs w:val="22"/>
          <w:lang w:val="ro-RO"/>
        </w:rPr>
        <w:t>.</w:t>
      </w:r>
      <w:r w:rsidR="009B10CA" w:rsidRPr="009D6072">
        <w:rPr>
          <w:rFonts w:ascii="Trebuchet MS" w:hAnsi="Trebuchet MS"/>
          <w:sz w:val="22"/>
          <w:szCs w:val="22"/>
          <w:lang w:val="ro-RO"/>
        </w:rPr>
        <w:t xml:space="preserve"> </w:t>
      </w:r>
      <w:r w:rsidR="009B10CA" w:rsidRPr="009D6072">
        <w:rPr>
          <w:rFonts w:ascii="Trebuchet MS" w:eastAsia="Arial" w:hAnsi="Trebuchet MS"/>
          <w:sz w:val="22"/>
          <w:szCs w:val="22"/>
          <w:lang w:val="ro-RO"/>
        </w:rPr>
        <w:t xml:space="preserve">Nerespectarea </w:t>
      </w:r>
      <w:r w:rsidR="009B10CA" w:rsidRPr="009D6072">
        <w:rPr>
          <w:rFonts w:ascii="Trebuchet MS" w:eastAsia="Arial" w:hAnsi="Trebuchet MS"/>
          <w:sz w:val="22"/>
          <w:szCs w:val="22"/>
          <w:lang w:val="ro-RO"/>
        </w:rPr>
        <w:lastRenderedPageBreak/>
        <w:t xml:space="preserve">termenului menționat anterior </w:t>
      </w:r>
      <w:r w:rsidR="00D85812" w:rsidRPr="009D6072">
        <w:rPr>
          <w:rFonts w:ascii="Trebuchet MS" w:eastAsia="Arial" w:hAnsi="Trebuchet MS"/>
          <w:sz w:val="22"/>
          <w:szCs w:val="22"/>
          <w:lang w:val="ro-RO"/>
        </w:rPr>
        <w:t>dă  dreptul</w:t>
      </w:r>
      <w:r w:rsidR="009B10CA" w:rsidRPr="009D6072">
        <w:rPr>
          <w:rFonts w:ascii="Trebuchet MS" w:eastAsia="Arial" w:hAnsi="Trebuchet MS"/>
          <w:sz w:val="22"/>
          <w:szCs w:val="22"/>
          <w:lang w:val="ro-RO"/>
        </w:rPr>
        <w:t xml:space="preserve"> </w:t>
      </w:r>
      <w:r w:rsidR="009B10CA" w:rsidRPr="009D6072">
        <w:rPr>
          <w:rFonts w:ascii="Trebuchet MS" w:eastAsia="Arial" w:hAnsi="Trebuchet MS"/>
          <w:sz w:val="22"/>
          <w:szCs w:val="22"/>
          <w:highlight w:val="lightGray"/>
          <w:lang w:val="ro-RO"/>
        </w:rPr>
        <w:t>AM/OI</w:t>
      </w:r>
      <w:r w:rsidR="009B10CA" w:rsidRPr="009D6072">
        <w:rPr>
          <w:rFonts w:ascii="Trebuchet MS" w:eastAsia="Arial" w:hAnsi="Trebuchet MS"/>
          <w:sz w:val="22"/>
          <w:szCs w:val="22"/>
          <w:lang w:val="ro-RO"/>
        </w:rPr>
        <w:t xml:space="preserve"> de a solicita beneficiarului dobânda legală datorată, stabilită conform legislației în vigoare</w:t>
      </w:r>
      <w:r w:rsidR="00B80E2E" w:rsidRPr="009D6072">
        <w:rPr>
          <w:rFonts w:ascii="Trebuchet MS" w:eastAsia="Arial" w:hAnsi="Trebuchet MS"/>
          <w:sz w:val="22"/>
          <w:szCs w:val="22"/>
          <w:lang w:val="ro-RO"/>
        </w:rPr>
        <w:t>.</w:t>
      </w:r>
    </w:p>
    <w:p w14:paraId="3CEF07E9" w14:textId="503D5C1B" w:rsidR="00E50D77" w:rsidRPr="009D6072"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pacing w:val="-1"/>
          <w:sz w:val="22"/>
          <w:szCs w:val="22"/>
          <w:lang w:val="ro-RO"/>
        </w:rPr>
        <w:t>B</w:t>
      </w:r>
      <w:r w:rsidRPr="009D6072">
        <w:rPr>
          <w:rFonts w:ascii="Trebuchet MS" w:eastAsia="Arial" w:hAnsi="Trebuchet MS"/>
          <w:sz w:val="22"/>
          <w:szCs w:val="22"/>
          <w:lang w:val="ro-RO"/>
        </w:rPr>
        <w:t>ene</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ul</w:t>
      </w:r>
      <w:r w:rsidRPr="009D6072">
        <w:rPr>
          <w:rFonts w:ascii="Trebuchet MS" w:eastAsia="Arial" w:hAnsi="Trebuchet MS"/>
          <w:spacing w:val="5"/>
          <w:sz w:val="22"/>
          <w:szCs w:val="22"/>
          <w:lang w:val="ro-RO"/>
        </w:rPr>
        <w:t xml:space="preserve"> </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s</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ob</w:t>
      </w:r>
      <w:r w:rsidRPr="009D6072">
        <w:rPr>
          <w:rFonts w:ascii="Trebuchet MS" w:eastAsia="Arial" w:hAnsi="Trebuchet MS"/>
          <w:spacing w:val="-1"/>
          <w:sz w:val="22"/>
          <w:szCs w:val="22"/>
          <w:lang w:val="ro-RO"/>
        </w:rPr>
        <w:t>li</w:t>
      </w:r>
      <w:r w:rsidRPr="009D6072">
        <w:rPr>
          <w:rFonts w:ascii="Trebuchet MS" w:eastAsia="Arial" w:hAnsi="Trebuchet MS"/>
          <w:spacing w:val="2"/>
          <w:sz w:val="22"/>
          <w:szCs w:val="22"/>
          <w:lang w:val="ro-RO"/>
        </w:rPr>
        <w:t>g</w:t>
      </w:r>
      <w:r w:rsidRPr="009D6072">
        <w:rPr>
          <w:rFonts w:ascii="Trebuchet MS" w:eastAsia="Arial" w:hAnsi="Trebuchet MS"/>
          <w:spacing w:val="-3"/>
          <w:sz w:val="22"/>
          <w:szCs w:val="22"/>
          <w:lang w:val="ro-RO"/>
        </w:rPr>
        <w:t>a</w:t>
      </w:r>
      <w:r w:rsidRPr="009D6072">
        <w:rPr>
          <w:rFonts w:ascii="Trebuchet MS" w:eastAsia="Arial" w:hAnsi="Trebuchet MS"/>
          <w:sz w:val="22"/>
          <w:szCs w:val="22"/>
          <w:lang w:val="ro-RO"/>
        </w:rPr>
        <w:t>t</w:t>
      </w:r>
      <w:r w:rsidRPr="009D6072">
        <w:rPr>
          <w:rFonts w:ascii="Trebuchet MS" w:eastAsia="Arial" w:hAnsi="Trebuchet MS"/>
          <w:spacing w:val="4"/>
          <w:sz w:val="22"/>
          <w:szCs w:val="22"/>
          <w:lang w:val="ro-RO"/>
        </w:rPr>
        <w:t xml:space="preserve"> </w:t>
      </w:r>
      <w:r w:rsidRPr="009D6072">
        <w:rPr>
          <w:rFonts w:ascii="Trebuchet MS" w:eastAsia="Arial" w:hAnsi="Trebuchet MS"/>
          <w:sz w:val="22"/>
          <w:szCs w:val="22"/>
          <w:lang w:val="ro-RO"/>
        </w:rPr>
        <w:t>să</w:t>
      </w:r>
      <w:r w:rsidRPr="009D6072">
        <w:rPr>
          <w:rFonts w:ascii="Trebuchet MS" w:eastAsia="Arial" w:hAnsi="Trebuchet MS"/>
          <w:spacing w:val="6"/>
          <w:sz w:val="22"/>
          <w:szCs w:val="22"/>
          <w:lang w:val="ro-RO"/>
        </w:rPr>
        <w:t xml:space="preserve"> </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rm</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pacing w:val="-4"/>
          <w:sz w:val="22"/>
          <w:szCs w:val="22"/>
          <w:highlight w:val="lightGray"/>
          <w:lang w:val="ro-RO"/>
        </w:rPr>
        <w:t>M</w:t>
      </w:r>
      <w:r w:rsidRPr="009D6072">
        <w:rPr>
          <w:rFonts w:ascii="Trebuchet MS" w:eastAsia="Arial" w:hAnsi="Trebuchet MS"/>
          <w:spacing w:val="1"/>
          <w:sz w:val="22"/>
          <w:szCs w:val="22"/>
          <w:highlight w:val="lightGray"/>
          <w:lang w:val="ro-RO"/>
        </w:rPr>
        <w:t>/O</w:t>
      </w:r>
      <w:r w:rsidRPr="009D6072">
        <w:rPr>
          <w:rFonts w:ascii="Trebuchet MS" w:eastAsia="Arial" w:hAnsi="Trebuchet MS"/>
          <w:sz w:val="22"/>
          <w:szCs w:val="22"/>
          <w:highlight w:val="lightGray"/>
          <w:lang w:val="ro-RO"/>
        </w:rPr>
        <w:t>I</w:t>
      </w:r>
      <w:r w:rsidRPr="009D6072">
        <w:rPr>
          <w:rFonts w:ascii="Trebuchet MS" w:eastAsia="Arial" w:hAnsi="Trebuchet MS"/>
          <w:spacing w:val="13"/>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s</w:t>
      </w:r>
      <w:r w:rsidRPr="009D6072">
        <w:rPr>
          <w:rFonts w:ascii="Trebuchet MS" w:eastAsia="Arial" w:hAnsi="Trebuchet MS"/>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ce</w:t>
      </w:r>
      <w:r w:rsidRPr="009D6072">
        <w:rPr>
          <w:rFonts w:ascii="Trebuchet MS" w:eastAsia="Arial" w:hAnsi="Trebuchet MS"/>
          <w:spacing w:val="6"/>
          <w:sz w:val="22"/>
          <w:szCs w:val="22"/>
          <w:lang w:val="ro-RO"/>
        </w:rPr>
        <w:t xml:space="preserve"> </w:t>
      </w:r>
      <w:r w:rsidR="006315B6" w:rsidRPr="009D6072">
        <w:rPr>
          <w:rFonts w:ascii="Trebuchet MS" w:eastAsia="Arial" w:hAnsi="Trebuchet MS"/>
          <w:sz w:val="22"/>
          <w:szCs w:val="22"/>
          <w:lang w:val="ro-RO"/>
        </w:rPr>
        <w:t>s</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t</w:t>
      </w:r>
      <w:r w:rsidR="006315B6" w:rsidRPr="009D6072">
        <w:rPr>
          <w:rFonts w:ascii="Trebuchet MS" w:eastAsia="Arial" w:hAnsi="Trebuchet MS"/>
          <w:sz w:val="22"/>
          <w:szCs w:val="22"/>
          <w:lang w:val="ro-RO"/>
        </w:rPr>
        <w:t>u</w:t>
      </w:r>
      <w:r w:rsidR="006315B6" w:rsidRPr="009D6072">
        <w:rPr>
          <w:rFonts w:ascii="Trebuchet MS" w:eastAsia="Arial" w:hAnsi="Trebuchet MS"/>
          <w:spacing w:val="-3"/>
          <w:sz w:val="22"/>
          <w:szCs w:val="22"/>
          <w:lang w:val="ro-RO"/>
        </w:rPr>
        <w:t>a</w:t>
      </w:r>
      <w:r w:rsidR="006315B6" w:rsidRPr="009D6072">
        <w:rPr>
          <w:rFonts w:ascii="Trebuchet MS" w:eastAsia="Arial" w:hAnsi="Trebuchet MS"/>
          <w:spacing w:val="1"/>
          <w:sz w:val="22"/>
          <w:szCs w:val="22"/>
          <w:lang w:val="ro-RO"/>
        </w:rPr>
        <w:t>ț</w:t>
      </w:r>
      <w:r w:rsidR="006315B6" w:rsidRPr="009D6072">
        <w:rPr>
          <w:rFonts w:ascii="Trebuchet MS" w:eastAsia="Arial" w:hAnsi="Trebuchet MS"/>
          <w:spacing w:val="-1"/>
          <w:sz w:val="22"/>
          <w:szCs w:val="22"/>
          <w:lang w:val="ro-RO"/>
        </w:rPr>
        <w:t>i</w:t>
      </w:r>
      <w:r w:rsidR="006315B6"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p</w:t>
      </w:r>
      <w:r w:rsidRPr="009D6072">
        <w:rPr>
          <w:rFonts w:ascii="Trebuchet MS" w:eastAsia="Arial" w:hAnsi="Trebuchet MS"/>
          <w:spacing w:val="-3"/>
          <w:sz w:val="22"/>
          <w:szCs w:val="22"/>
          <w:lang w:val="ro-RO"/>
        </w:rPr>
        <w:t>o</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1"/>
          <w:sz w:val="22"/>
          <w:szCs w:val="22"/>
          <w:lang w:val="ro-RO"/>
        </w:rPr>
        <w:t>t</w:t>
      </w:r>
      <w:r w:rsidRPr="009D6072">
        <w:rPr>
          <w:rFonts w:ascii="Trebuchet MS" w:eastAsia="Arial" w:hAnsi="Trebuchet MS"/>
          <w:spacing w:val="-3"/>
          <w:sz w:val="22"/>
          <w:szCs w:val="22"/>
          <w:lang w:val="ro-RO"/>
        </w:rPr>
        <w:t>e</w:t>
      </w:r>
      <w:r w:rsidRPr="009D6072">
        <w:rPr>
          <w:rFonts w:ascii="Trebuchet MS" w:eastAsia="Arial" w:hAnsi="Trebuchet MS"/>
          <w:spacing w:val="1"/>
          <w:sz w:val="22"/>
          <w:szCs w:val="22"/>
          <w:lang w:val="ro-RO"/>
        </w:rPr>
        <w:t>rm</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na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nce</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sau</w:t>
      </w:r>
      <w:r w:rsidRPr="009D6072">
        <w:rPr>
          <w:rFonts w:ascii="Trebuchet MS" w:eastAsia="Arial" w:hAnsi="Trebuchet MS"/>
          <w:spacing w:val="3"/>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â</w:t>
      </w:r>
      <w:r w:rsidRPr="009D6072">
        <w:rPr>
          <w:rFonts w:ascii="Trebuchet MS" w:eastAsia="Arial" w:hAnsi="Trebuchet MS"/>
          <w:spacing w:val="1"/>
          <w:sz w:val="22"/>
          <w:szCs w:val="22"/>
          <w:lang w:val="ro-RO"/>
        </w:rPr>
        <w:t>r</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ie</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x</w:t>
      </w:r>
      <w:r w:rsidRPr="009D6072">
        <w:rPr>
          <w:rFonts w:ascii="Trebuchet MS" w:eastAsia="Arial" w:hAnsi="Trebuchet MS"/>
          <w:sz w:val="22"/>
          <w:szCs w:val="22"/>
          <w:lang w:val="ro-RO"/>
        </w:rPr>
        <w:t>ecu</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i </w:t>
      </w:r>
      <w:r w:rsidR="00984F17" w:rsidRPr="009D6072">
        <w:rPr>
          <w:rFonts w:ascii="Trebuchet MS" w:eastAsia="Arial" w:hAnsi="Trebuchet MS"/>
          <w:spacing w:val="-1"/>
          <w:sz w:val="22"/>
          <w:szCs w:val="22"/>
          <w:lang w:val="ro-RO"/>
        </w:rPr>
        <w:t>c</w:t>
      </w:r>
      <w:r w:rsidRPr="009D6072">
        <w:rPr>
          <w:rFonts w:ascii="Trebuchet MS" w:eastAsia="Arial" w:hAnsi="Trebuchet MS"/>
          <w:sz w:val="22"/>
          <w:szCs w:val="22"/>
          <w:lang w:val="ro-RO"/>
        </w:rPr>
        <w:t>on</w:t>
      </w:r>
      <w:r w:rsidRPr="009D6072">
        <w:rPr>
          <w:rFonts w:ascii="Trebuchet MS" w:eastAsia="Arial" w:hAnsi="Trebuchet MS"/>
          <w:spacing w:val="1"/>
          <w:sz w:val="22"/>
          <w:szCs w:val="22"/>
          <w:lang w:val="ro-RO"/>
        </w:rPr>
        <w:t>tr</w:t>
      </w:r>
      <w:r w:rsidRPr="009D6072">
        <w:rPr>
          <w:rFonts w:ascii="Trebuchet MS" w:eastAsia="Arial" w:hAnsi="Trebuchet MS"/>
          <w:sz w:val="22"/>
          <w:szCs w:val="22"/>
          <w:lang w:val="ro-RO"/>
        </w:rPr>
        <w:t>ac</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ui de</w:t>
      </w:r>
      <w:r w:rsidRPr="009D6072">
        <w:rPr>
          <w:rFonts w:ascii="Trebuchet MS" w:eastAsia="Arial" w:hAnsi="Trebuchet MS"/>
          <w:spacing w:val="1"/>
          <w:sz w:val="22"/>
          <w:szCs w:val="22"/>
          <w:lang w:val="ro-RO"/>
        </w:rPr>
        <w:t xml:space="preserve"> </w:t>
      </w:r>
      <w:r w:rsidR="00984F17" w:rsidRPr="009D6072">
        <w:rPr>
          <w:rFonts w:ascii="Trebuchet MS" w:eastAsia="Arial" w:hAnsi="Trebuchet MS"/>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na</w:t>
      </w:r>
      <w:r w:rsidRPr="009D6072">
        <w:rPr>
          <w:rFonts w:ascii="Trebuchet MS" w:eastAsia="Arial" w:hAnsi="Trebuchet MS"/>
          <w:spacing w:val="-1"/>
          <w:sz w:val="22"/>
          <w:szCs w:val="22"/>
          <w:lang w:val="ro-RO"/>
        </w:rPr>
        <w:t>n</w:t>
      </w:r>
      <w:r w:rsidRPr="009D6072">
        <w:rPr>
          <w:rFonts w:ascii="Trebuchet MS" w:eastAsia="Arial" w:hAnsi="Trebuchet MS"/>
          <w:spacing w:val="1"/>
          <w:sz w:val="22"/>
          <w:szCs w:val="22"/>
          <w:lang w:val="ro-RO"/>
        </w:rPr>
        <w:t>ț</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 xml:space="preserve"> 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 xml:space="preserve"> </w:t>
      </w:r>
      <w:r w:rsidRPr="009D6072">
        <w:rPr>
          <w:rFonts w:ascii="Trebuchet MS" w:eastAsia="Arial" w:hAnsi="Trebuchet MS"/>
          <w:spacing w:val="-3"/>
          <w:sz w:val="22"/>
          <w:szCs w:val="22"/>
          <w:lang w:val="ro-RO"/>
        </w:rPr>
        <w:t>d</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m</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x</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m</w:t>
      </w:r>
      <w:r w:rsidRPr="009D6072">
        <w:rPr>
          <w:rFonts w:ascii="Trebuchet MS" w:eastAsia="Arial" w:hAnsi="Trebuchet MS"/>
          <w:sz w:val="22"/>
          <w:szCs w:val="22"/>
          <w:lang w:val="ro-RO"/>
        </w:rPr>
        <w:t>um</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 xml:space="preserve">5 </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uc</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i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006315B6" w:rsidRPr="009D6072">
        <w:rPr>
          <w:rFonts w:ascii="Trebuchet MS" w:eastAsia="Arial" w:hAnsi="Trebuchet MS"/>
          <w:sz w:val="22"/>
          <w:szCs w:val="22"/>
          <w:lang w:val="ro-RO"/>
        </w:rPr>
        <w:t>cunoș</w:t>
      </w:r>
      <w:r w:rsidR="006315B6" w:rsidRPr="009D6072">
        <w:rPr>
          <w:rFonts w:ascii="Trebuchet MS" w:eastAsia="Arial" w:hAnsi="Trebuchet MS"/>
          <w:spacing w:val="1"/>
          <w:sz w:val="22"/>
          <w:szCs w:val="22"/>
          <w:lang w:val="ro-RO"/>
        </w:rPr>
        <w:t>t</w:t>
      </w:r>
      <w:r w:rsidR="006315B6" w:rsidRPr="009D6072">
        <w:rPr>
          <w:rFonts w:ascii="Trebuchet MS" w:eastAsia="Arial" w:hAnsi="Trebuchet MS"/>
          <w:spacing w:val="-1"/>
          <w:sz w:val="22"/>
          <w:szCs w:val="22"/>
          <w:lang w:val="ro-RO"/>
        </w:rPr>
        <w:t>i</w:t>
      </w:r>
      <w:r w:rsidR="006315B6" w:rsidRPr="009D6072">
        <w:rPr>
          <w:rFonts w:ascii="Trebuchet MS" w:eastAsia="Arial" w:hAnsi="Trebuchet MS"/>
          <w:sz w:val="22"/>
          <w:szCs w:val="22"/>
          <w:lang w:val="ro-RO"/>
        </w:rPr>
        <w:t>n</w:t>
      </w:r>
      <w:r w:rsidR="006315B6" w:rsidRPr="009D6072">
        <w:rPr>
          <w:rFonts w:ascii="Trebuchet MS" w:eastAsia="Arial" w:hAnsi="Trebuchet MS"/>
          <w:spacing w:val="1"/>
          <w:sz w:val="22"/>
          <w:szCs w:val="22"/>
          <w:lang w:val="ro-RO"/>
        </w:rPr>
        <w:t>ț</w:t>
      </w:r>
      <w:r w:rsidR="006315B6"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des</w:t>
      </w:r>
      <w:r w:rsidRPr="009D6072">
        <w:rPr>
          <w:rFonts w:ascii="Trebuchet MS" w:eastAsia="Arial" w:hAnsi="Trebuchet MS"/>
          <w:spacing w:val="-3"/>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as</w:t>
      </w:r>
      <w:r w:rsidRPr="009D6072">
        <w:rPr>
          <w:rFonts w:ascii="Trebuchet MS" w:eastAsia="Arial" w:hAnsi="Trebuchet MS"/>
          <w:spacing w:val="-1"/>
          <w:sz w:val="22"/>
          <w:szCs w:val="22"/>
          <w:lang w:val="ro-RO"/>
        </w:rPr>
        <w:t>t</w:t>
      </w:r>
      <w:r w:rsidRPr="009D6072">
        <w:rPr>
          <w:rFonts w:ascii="Trebuchet MS" w:eastAsia="Arial" w:hAnsi="Trebuchet MS"/>
          <w:spacing w:val="1"/>
          <w:sz w:val="22"/>
          <w:szCs w:val="22"/>
          <w:lang w:val="ro-RO"/>
        </w:rPr>
        <w:t>f</w:t>
      </w:r>
      <w:r w:rsidRPr="009D6072">
        <w:rPr>
          <w:rFonts w:ascii="Trebuchet MS" w:eastAsia="Arial" w:hAnsi="Trebuchet MS"/>
          <w:sz w:val="22"/>
          <w:szCs w:val="22"/>
          <w:lang w:val="ro-RO"/>
        </w:rPr>
        <w:t>el de</w:t>
      </w:r>
      <w:r w:rsidRPr="009D6072">
        <w:rPr>
          <w:rFonts w:ascii="Trebuchet MS" w:eastAsia="Arial" w:hAnsi="Trebuchet MS"/>
          <w:spacing w:val="1"/>
          <w:sz w:val="22"/>
          <w:szCs w:val="22"/>
          <w:lang w:val="ro-RO"/>
        </w:rPr>
        <w:t xml:space="preserve"> </w:t>
      </w:r>
      <w:r w:rsidR="006315B6" w:rsidRPr="009D6072">
        <w:rPr>
          <w:rFonts w:ascii="Trebuchet MS" w:eastAsia="Arial" w:hAnsi="Trebuchet MS"/>
          <w:sz w:val="22"/>
          <w:szCs w:val="22"/>
          <w:lang w:val="ro-RO"/>
        </w:rPr>
        <w:t>s</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t</w:t>
      </w:r>
      <w:r w:rsidR="006315B6" w:rsidRPr="009D6072">
        <w:rPr>
          <w:rFonts w:ascii="Trebuchet MS" w:eastAsia="Arial" w:hAnsi="Trebuchet MS"/>
          <w:sz w:val="22"/>
          <w:szCs w:val="22"/>
          <w:lang w:val="ro-RO"/>
        </w:rPr>
        <w:t>u</w:t>
      </w:r>
      <w:r w:rsidR="006315B6" w:rsidRPr="009D6072">
        <w:rPr>
          <w:rFonts w:ascii="Trebuchet MS" w:eastAsia="Arial" w:hAnsi="Trebuchet MS"/>
          <w:spacing w:val="-3"/>
          <w:sz w:val="22"/>
          <w:szCs w:val="22"/>
          <w:lang w:val="ro-RO"/>
        </w:rPr>
        <w:t>a</w:t>
      </w:r>
      <w:r w:rsidR="006315B6" w:rsidRPr="009D6072">
        <w:rPr>
          <w:rFonts w:ascii="Trebuchet MS" w:eastAsia="Arial" w:hAnsi="Trebuchet MS"/>
          <w:spacing w:val="1"/>
          <w:sz w:val="22"/>
          <w:szCs w:val="22"/>
          <w:lang w:val="ro-RO"/>
        </w:rPr>
        <w:t>ț</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e</w:t>
      </w:r>
      <w:r w:rsidRPr="009D6072">
        <w:rPr>
          <w:rFonts w:ascii="Trebuchet MS" w:eastAsia="Arial" w:hAnsi="Trebuchet MS"/>
          <w:sz w:val="22"/>
          <w:szCs w:val="22"/>
          <w:lang w:val="ro-RO"/>
        </w:rPr>
        <w:t>,</w:t>
      </w:r>
      <w:r w:rsidRPr="009D6072">
        <w:rPr>
          <w:rFonts w:ascii="Trebuchet MS" w:eastAsia="Arial" w:hAnsi="Trebuchet MS"/>
          <w:spacing w:val="3"/>
          <w:sz w:val="22"/>
          <w:szCs w:val="22"/>
          <w:lang w:val="ro-RO"/>
        </w:rPr>
        <w:t xml:space="preserve"> </w:t>
      </w:r>
      <w:r w:rsidRPr="009D6072">
        <w:rPr>
          <w:rFonts w:ascii="Trebuchet MS" w:eastAsia="Arial" w:hAnsi="Trebuchet MS"/>
          <w:spacing w:val="-3"/>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ând</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z w:val="22"/>
          <w:szCs w:val="22"/>
          <w:highlight w:val="lightGray"/>
          <w:lang w:val="ro-RO"/>
        </w:rPr>
        <w:t>M</w:t>
      </w:r>
      <w:r w:rsidR="0063321B" w:rsidRPr="009D6072">
        <w:rPr>
          <w:rFonts w:ascii="Trebuchet MS" w:eastAsia="Arial" w:hAnsi="Trebuchet MS"/>
          <w:sz w:val="22"/>
          <w:szCs w:val="22"/>
          <w:highlight w:val="lightGray"/>
          <w:lang w:val="ro-RO"/>
        </w:rPr>
        <w:t>/OI</w:t>
      </w:r>
      <w:r w:rsidRPr="009D6072">
        <w:rPr>
          <w:rFonts w:ascii="Trebuchet MS" w:eastAsia="Arial" w:hAnsi="Trebuchet MS"/>
          <w:spacing w:val="-3"/>
          <w:sz w:val="22"/>
          <w:szCs w:val="22"/>
          <w:lang w:val="ro-RO"/>
        </w:rPr>
        <w:t xml:space="preserve"> </w:t>
      </w:r>
      <w:r w:rsidRPr="009D6072">
        <w:rPr>
          <w:rFonts w:ascii="Trebuchet MS" w:eastAsia="Arial" w:hAnsi="Trebuchet MS"/>
          <w:sz w:val="22"/>
          <w:szCs w:val="22"/>
          <w:lang w:val="ro-RO"/>
        </w:rPr>
        <w:t>să d</w:t>
      </w:r>
      <w:r w:rsidRPr="009D6072">
        <w:rPr>
          <w:rFonts w:ascii="Trebuchet MS" w:eastAsia="Arial" w:hAnsi="Trebuchet MS"/>
          <w:spacing w:val="-1"/>
          <w:sz w:val="22"/>
          <w:szCs w:val="22"/>
          <w:lang w:val="ro-RO"/>
        </w:rPr>
        <w:t>e</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dă</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cu</w:t>
      </w:r>
      <w:r w:rsidRPr="009D6072">
        <w:rPr>
          <w:rFonts w:ascii="Trebuchet MS" w:eastAsia="Arial" w:hAnsi="Trebuchet MS"/>
          <w:spacing w:val="1"/>
          <w:sz w:val="22"/>
          <w:szCs w:val="22"/>
          <w:lang w:val="ro-RO"/>
        </w:rPr>
        <w:t xml:space="preserve"> </w:t>
      </w:r>
      <w:r w:rsidRPr="009D6072">
        <w:rPr>
          <w:rFonts w:ascii="Trebuchet MS" w:eastAsia="Arial" w:hAnsi="Trebuchet MS"/>
          <w:spacing w:val="-3"/>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v</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m</w:t>
      </w:r>
      <w:r w:rsidRPr="009D6072">
        <w:rPr>
          <w:rFonts w:ascii="Trebuchet MS" w:eastAsia="Arial" w:hAnsi="Trebuchet MS"/>
          <w:sz w:val="22"/>
          <w:szCs w:val="22"/>
          <w:lang w:val="ro-RO"/>
        </w:rPr>
        <w:t>ăs</w:t>
      </w:r>
      <w:r w:rsidRPr="009D6072">
        <w:rPr>
          <w:rFonts w:ascii="Trebuchet MS" w:eastAsia="Arial" w:hAnsi="Trebuchet MS"/>
          <w:spacing w:val="-3"/>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espun</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oa</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w:t>
      </w:r>
    </w:p>
    <w:p w14:paraId="0E7F28FE" w14:textId="085CB2A4" w:rsidR="00EB7940" w:rsidRPr="009D6072" w:rsidRDefault="00EB7940" w:rsidP="00DC0C4E">
      <w:pPr>
        <w:pStyle w:val="ListParagraph"/>
        <w:numPr>
          <w:ilvl w:val="0"/>
          <w:numId w:val="16"/>
        </w:numPr>
        <w:tabs>
          <w:tab w:val="left" w:pos="851"/>
        </w:tabs>
        <w:ind w:left="567" w:right="76" w:hanging="29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își asumă integral răspunderea pentru prejudiciile cauzate terților din culpa sa, pe durata contractului. </w:t>
      </w:r>
      <w:r w:rsidRPr="009D6072">
        <w:rPr>
          <w:rFonts w:ascii="Trebuchet MS" w:eastAsia="Arial" w:hAnsi="Trebuchet MS"/>
          <w:sz w:val="22"/>
          <w:szCs w:val="22"/>
          <w:highlight w:val="lightGray"/>
          <w:lang w:val="ro-RO"/>
        </w:rPr>
        <w:t>AM și OI</w:t>
      </w:r>
      <w:r w:rsidRPr="009D6072">
        <w:rPr>
          <w:rFonts w:ascii="Trebuchet MS" w:eastAsia="Arial" w:hAnsi="Trebuchet MS"/>
          <w:sz w:val="22"/>
          <w:szCs w:val="22"/>
          <w:lang w:val="ro-RO"/>
        </w:rPr>
        <w:t xml:space="preserve"> vor fi degrevate de orice responsabilitate pentru prejudiciile cauzate terților de către Beneficiar, ca urmare a executării prezentului </w:t>
      </w:r>
      <w:r w:rsidR="00B402D9"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ontract de </w:t>
      </w:r>
      <w:r w:rsidR="00B402D9" w:rsidRPr="009D6072">
        <w:rPr>
          <w:rFonts w:ascii="Trebuchet MS" w:eastAsia="Arial" w:hAnsi="Trebuchet MS"/>
          <w:sz w:val="22"/>
          <w:szCs w:val="22"/>
          <w:lang w:val="ro-RO"/>
        </w:rPr>
        <w:t>f</w:t>
      </w:r>
      <w:r w:rsidRPr="009D6072">
        <w:rPr>
          <w:rFonts w:ascii="Trebuchet MS" w:eastAsia="Arial" w:hAnsi="Trebuchet MS"/>
          <w:sz w:val="22"/>
          <w:szCs w:val="22"/>
          <w:lang w:val="ro-RO"/>
        </w:rPr>
        <w:t>inanțare, cu excepția celor care pot fi direct imputabile acestora.</w:t>
      </w:r>
    </w:p>
    <w:p w14:paraId="45F0DD9B" w14:textId="718BB6EA" w:rsidR="00E50D77" w:rsidRPr="009D6072" w:rsidRDefault="00BF4880" w:rsidP="00B6450E">
      <w:pPr>
        <w:pStyle w:val="ListParagraph"/>
        <w:numPr>
          <w:ilvl w:val="0"/>
          <w:numId w:val="16"/>
        </w:numPr>
        <w:tabs>
          <w:tab w:val="left" w:pos="180"/>
          <w:tab w:val="left" w:pos="851"/>
        </w:tabs>
        <w:ind w:right="72"/>
        <w:jc w:val="both"/>
        <w:rPr>
          <w:rFonts w:ascii="Trebuchet MS" w:eastAsia="Arial" w:hAnsi="Trebuchet MS"/>
          <w:sz w:val="22"/>
          <w:szCs w:val="22"/>
          <w:lang w:val="ro-RO"/>
        </w:rPr>
      </w:pPr>
      <w:r w:rsidRPr="009D6072">
        <w:rPr>
          <w:rFonts w:ascii="Trebuchet MS" w:eastAsia="Arial" w:hAnsi="Trebuchet MS"/>
          <w:spacing w:val="1"/>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ul</w:t>
      </w:r>
      <w:r w:rsidRPr="009D6072">
        <w:rPr>
          <w:rFonts w:ascii="Trebuchet MS" w:eastAsia="Arial" w:hAnsi="Trebuchet MS"/>
          <w:spacing w:val="2"/>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 ca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 xml:space="preserve">se </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l</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ea</w:t>
      </w:r>
      <w:r w:rsidRPr="009D6072">
        <w:rPr>
          <w:rFonts w:ascii="Trebuchet MS" w:eastAsia="Arial" w:hAnsi="Trebuchet MS"/>
          <w:spacing w:val="-3"/>
          <w:sz w:val="22"/>
          <w:szCs w:val="22"/>
          <w:lang w:val="ro-RO"/>
        </w:rPr>
        <w:t>z</w:t>
      </w:r>
      <w:r w:rsidRPr="009D6072">
        <w:rPr>
          <w:rFonts w:ascii="Trebuchet MS" w:eastAsia="Arial" w:hAnsi="Trebuchet MS"/>
          <w:sz w:val="22"/>
          <w:szCs w:val="22"/>
          <w:lang w:val="ro-RO"/>
        </w:rPr>
        <w:t>ă</w:t>
      </w:r>
      <w:r w:rsidRPr="009D6072">
        <w:rPr>
          <w:rFonts w:ascii="Trebuchet MS" w:eastAsia="Arial" w:hAnsi="Trebuchet MS"/>
          <w:spacing w:val="5"/>
          <w:sz w:val="22"/>
          <w:szCs w:val="22"/>
          <w:lang w:val="ro-RO"/>
        </w:rPr>
        <w:t xml:space="preserve"> </w:t>
      </w:r>
      <w:r w:rsidRPr="009D6072">
        <w:rPr>
          <w:rFonts w:ascii="Trebuchet MS" w:eastAsia="Arial" w:hAnsi="Trebuchet MS"/>
          <w:spacing w:val="-2"/>
          <w:sz w:val="22"/>
          <w:szCs w:val="22"/>
          <w:lang w:val="ro-RO"/>
        </w:rPr>
        <w:t>v</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că</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xml:space="preserve">i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61"/>
          <w:sz w:val="22"/>
          <w:szCs w:val="22"/>
          <w:lang w:val="ro-RO"/>
        </w:rPr>
        <w:t xml:space="preserve"> </w:t>
      </w:r>
      <w:r w:rsidRPr="009D6072">
        <w:rPr>
          <w:rFonts w:ascii="Trebuchet MS" w:eastAsia="Arial" w:hAnsi="Trebuchet MS"/>
          <w:spacing w:val="3"/>
          <w:sz w:val="22"/>
          <w:szCs w:val="22"/>
          <w:lang w:val="ro-RO"/>
        </w:rPr>
        <w:t>f</w:t>
      </w:r>
      <w:r w:rsidRPr="009D6072">
        <w:rPr>
          <w:rFonts w:ascii="Trebuchet MS" w:eastAsia="Arial" w:hAnsi="Trebuchet MS"/>
          <w:spacing w:val="-2"/>
          <w:sz w:val="22"/>
          <w:szCs w:val="22"/>
          <w:lang w:val="ro-RO"/>
        </w:rPr>
        <w:t>a</w:t>
      </w:r>
      <w:r w:rsidRPr="009D6072">
        <w:rPr>
          <w:rFonts w:ascii="Trebuchet MS" w:eastAsia="Arial" w:hAnsi="Trebuchet MS"/>
          <w:spacing w:val="-1"/>
          <w:sz w:val="22"/>
          <w:szCs w:val="22"/>
          <w:lang w:val="ro-RO"/>
        </w:rPr>
        <w:t>ț</w:t>
      </w:r>
      <w:r w:rsidRPr="009D6072">
        <w:rPr>
          <w:rFonts w:ascii="Trebuchet MS" w:eastAsia="Arial" w:hAnsi="Trebuchet MS"/>
          <w:sz w:val="22"/>
          <w:szCs w:val="22"/>
          <w:lang w:val="ro-RO"/>
        </w:rPr>
        <w:t xml:space="preserve">a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ocu</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w:t>
      </w:r>
      <w:r w:rsidRPr="009D6072">
        <w:rPr>
          <w:rFonts w:ascii="Trebuchet MS" w:eastAsia="Arial" w:hAnsi="Trebuchet MS"/>
          <w:spacing w:val="4"/>
          <w:sz w:val="22"/>
          <w:szCs w:val="22"/>
          <w:lang w:val="ro-RO"/>
        </w:rPr>
        <w:t xml:space="preserve"> </w:t>
      </w:r>
      <w:r w:rsidRPr="009D6072">
        <w:rPr>
          <w:rFonts w:ascii="Trebuchet MS" w:eastAsia="Arial" w:hAnsi="Trebuchet MS"/>
          <w:spacing w:val="-1"/>
          <w:sz w:val="22"/>
          <w:szCs w:val="22"/>
          <w:lang w:val="ro-RO"/>
        </w:rPr>
        <w:t>B</w:t>
      </w:r>
      <w:r w:rsidRPr="009D6072">
        <w:rPr>
          <w:rFonts w:ascii="Trebuchet MS" w:eastAsia="Arial" w:hAnsi="Trebuchet MS"/>
          <w:sz w:val="22"/>
          <w:szCs w:val="22"/>
          <w:lang w:val="ro-RO"/>
        </w:rPr>
        <w:t>en</w:t>
      </w:r>
      <w:r w:rsidRPr="009D6072">
        <w:rPr>
          <w:rFonts w:ascii="Trebuchet MS" w:eastAsia="Arial" w:hAnsi="Trebuchet MS"/>
          <w:spacing w:val="-3"/>
          <w:sz w:val="22"/>
          <w:szCs w:val="22"/>
          <w:lang w:val="ro-RO"/>
        </w:rPr>
        <w:t>e</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xml:space="preserve">ul </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s</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 ob</w:t>
      </w:r>
      <w:r w:rsidRPr="009D6072">
        <w:rPr>
          <w:rFonts w:ascii="Trebuchet MS" w:eastAsia="Arial" w:hAnsi="Trebuchet MS"/>
          <w:spacing w:val="-1"/>
          <w:sz w:val="22"/>
          <w:szCs w:val="22"/>
          <w:lang w:val="ro-RO"/>
        </w:rPr>
        <w:t>li</w:t>
      </w:r>
      <w:r w:rsidRPr="009D6072">
        <w:rPr>
          <w:rFonts w:ascii="Trebuchet MS" w:eastAsia="Arial" w:hAnsi="Trebuchet MS"/>
          <w:spacing w:val="2"/>
          <w:sz w:val="22"/>
          <w:szCs w:val="22"/>
          <w:lang w:val="ro-RO"/>
        </w:rPr>
        <w:t>g</w:t>
      </w:r>
      <w:r w:rsidRPr="009D6072">
        <w:rPr>
          <w:rFonts w:ascii="Trebuchet MS" w:eastAsia="Arial" w:hAnsi="Trebuchet MS"/>
          <w:spacing w:val="-3"/>
          <w:sz w:val="22"/>
          <w:szCs w:val="22"/>
          <w:lang w:val="ro-RO"/>
        </w:rPr>
        <w:t>a</w:t>
      </w:r>
      <w:r w:rsidRPr="009D6072">
        <w:rPr>
          <w:rFonts w:ascii="Trebuchet MS" w:eastAsia="Arial" w:hAnsi="Trebuchet MS"/>
          <w:sz w:val="22"/>
          <w:szCs w:val="22"/>
          <w:lang w:val="ro-RO"/>
        </w:rPr>
        <w:t>t să pa</w:t>
      </w:r>
      <w:r w:rsidRPr="009D6072">
        <w:rPr>
          <w:rFonts w:ascii="Trebuchet MS" w:eastAsia="Arial" w:hAnsi="Trebuchet MS"/>
          <w:spacing w:val="1"/>
          <w:sz w:val="22"/>
          <w:szCs w:val="22"/>
          <w:lang w:val="ro-RO"/>
        </w:rPr>
        <w:t>rt</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pe </w:t>
      </w:r>
      <w:r w:rsidRPr="009D6072">
        <w:rPr>
          <w:rFonts w:ascii="Trebuchet MS" w:eastAsia="Arial" w:hAnsi="Trebuchet MS"/>
          <w:position w:val="1"/>
          <w:sz w:val="22"/>
          <w:szCs w:val="22"/>
          <w:lang w:val="ro-RO"/>
        </w:rPr>
        <w:t>și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să</w:t>
      </w:r>
      <w:r w:rsidRPr="009D6072">
        <w:rPr>
          <w:rFonts w:ascii="Trebuchet MS" w:eastAsia="Arial" w:hAnsi="Trebuchet MS"/>
          <w:spacing w:val="10"/>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position w:val="1"/>
          <w:sz w:val="22"/>
          <w:szCs w:val="22"/>
          <w:lang w:val="ro-RO"/>
        </w:rPr>
        <w:t>n</w:t>
      </w:r>
      <w:r w:rsidRPr="009D6072">
        <w:rPr>
          <w:rFonts w:ascii="Trebuchet MS" w:eastAsia="Arial" w:hAnsi="Trebuchet MS"/>
          <w:spacing w:val="-2"/>
          <w:position w:val="1"/>
          <w:sz w:val="22"/>
          <w:szCs w:val="22"/>
          <w:lang w:val="ro-RO"/>
        </w:rPr>
        <w:t>v</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position w:val="1"/>
          <w:sz w:val="22"/>
          <w:szCs w:val="22"/>
          <w:lang w:val="ro-RO"/>
        </w:rPr>
        <w:t>pe</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soane</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e</w:t>
      </w:r>
      <w:r w:rsidRPr="009D6072">
        <w:rPr>
          <w:rFonts w:ascii="Trebuchet MS" w:eastAsia="Arial" w:hAnsi="Trebuchet MS"/>
          <w:spacing w:val="10"/>
          <w:position w:val="1"/>
          <w:sz w:val="22"/>
          <w:szCs w:val="22"/>
          <w:lang w:val="ro-RO"/>
        </w:rPr>
        <w:t xml:space="preserve"> </w:t>
      </w:r>
      <w:r w:rsidRPr="009D6072">
        <w:rPr>
          <w:rFonts w:ascii="Trebuchet MS" w:eastAsia="Arial" w:hAnsi="Trebuchet MS"/>
          <w:position w:val="1"/>
          <w:sz w:val="22"/>
          <w:szCs w:val="22"/>
          <w:lang w:val="ro-RO"/>
        </w:rPr>
        <w:t>sunt</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p</w:t>
      </w:r>
      <w:r w:rsidRPr="009D6072">
        <w:rPr>
          <w:rFonts w:ascii="Trebuchet MS" w:eastAsia="Arial" w:hAnsi="Trebuchet MS"/>
          <w:spacing w:val="-1"/>
          <w:position w:val="1"/>
          <w:sz w:val="22"/>
          <w:szCs w:val="22"/>
          <w:lang w:val="ro-RO"/>
        </w:rPr>
        <w:t>li</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4"/>
          <w:position w:val="1"/>
          <w:sz w:val="22"/>
          <w:szCs w:val="22"/>
          <w:lang w:val="ro-RO"/>
        </w:rPr>
        <w:t>î</w:t>
      </w:r>
      <w:r w:rsidRPr="009D6072">
        <w:rPr>
          <w:rFonts w:ascii="Trebuchet MS" w:eastAsia="Arial" w:hAnsi="Trebuchet MS"/>
          <w:position w:val="1"/>
          <w:sz w:val="22"/>
          <w:szCs w:val="22"/>
          <w:lang w:val="ro-RO"/>
        </w:rPr>
        <w:t>n</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p</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e</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en</w:t>
      </w:r>
      <w:r w:rsidRPr="009D6072">
        <w:rPr>
          <w:rFonts w:ascii="Trebuchet MS" w:eastAsia="Arial" w:hAnsi="Trebuchet MS"/>
          <w:spacing w:val="1"/>
          <w:position w:val="1"/>
          <w:sz w:val="22"/>
          <w:szCs w:val="22"/>
          <w:lang w:val="ro-RO"/>
        </w:rPr>
        <w:t>t</w:t>
      </w:r>
      <w:r w:rsidRPr="009D6072">
        <w:rPr>
          <w:rFonts w:ascii="Trebuchet MS" w:eastAsia="Arial" w:hAnsi="Trebuchet MS"/>
          <w:spacing w:val="-3"/>
          <w:position w:val="1"/>
          <w:sz w:val="22"/>
          <w:szCs w:val="22"/>
          <w:lang w:val="ro-RO"/>
        </w:rPr>
        <w:t>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ea</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3"/>
          <w:position w:val="1"/>
          <w:sz w:val="22"/>
          <w:szCs w:val="22"/>
          <w:lang w:val="ro-RO"/>
        </w:rPr>
        <w:t>p</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o</w:t>
      </w:r>
      <w:r w:rsidRPr="009D6072">
        <w:rPr>
          <w:rFonts w:ascii="Trebuchet MS" w:eastAsia="Arial" w:hAnsi="Trebuchet MS"/>
          <w:spacing w:val="-1"/>
          <w:position w:val="1"/>
          <w:sz w:val="22"/>
          <w:szCs w:val="22"/>
          <w:lang w:val="ro-RO"/>
        </w:rPr>
        <w:t>i</w:t>
      </w:r>
      <w:r w:rsidRPr="009D6072">
        <w:rPr>
          <w:rFonts w:ascii="Trebuchet MS" w:eastAsia="Arial" w:hAnsi="Trebuchet MS"/>
          <w:position w:val="1"/>
          <w:sz w:val="22"/>
          <w:szCs w:val="22"/>
          <w:lang w:val="ro-RO"/>
        </w:rPr>
        <w:t>ec</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u</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ui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și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 xml:space="preserve">e </w:t>
      </w:r>
      <w:r w:rsidRPr="009D6072">
        <w:rPr>
          <w:rFonts w:ascii="Trebuchet MS" w:eastAsia="Arial" w:hAnsi="Trebuchet MS"/>
          <w:sz w:val="22"/>
          <w:szCs w:val="22"/>
          <w:lang w:val="ro-RO"/>
        </w:rPr>
        <w:t xml:space="preserve">pot </w:t>
      </w:r>
      <w:r w:rsidRPr="009D6072">
        <w:rPr>
          <w:rFonts w:ascii="Trebuchet MS" w:eastAsia="Arial" w:hAnsi="Trebuchet MS"/>
          <w:spacing w:val="1"/>
          <w:sz w:val="22"/>
          <w:szCs w:val="22"/>
          <w:lang w:val="ro-RO"/>
        </w:rPr>
        <w:t>f</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pacing w:val="-10"/>
          <w:sz w:val="22"/>
          <w:szCs w:val="22"/>
          <w:lang w:val="ro-RO"/>
        </w:rPr>
        <w:t>a</w:t>
      </w:r>
      <w:r w:rsidRPr="009D6072">
        <w:rPr>
          <w:rFonts w:ascii="Trebuchet MS" w:eastAsia="Arial" w:hAnsi="Trebuchet MS"/>
          <w:spacing w:val="1"/>
          <w:sz w:val="22"/>
          <w:szCs w:val="22"/>
          <w:lang w:val="ro-RO"/>
        </w:rPr>
        <w:t>ț</w:t>
      </w:r>
      <w:r w:rsidRPr="009D6072">
        <w:rPr>
          <w:rFonts w:ascii="Trebuchet MS" w:eastAsia="Arial" w:hAnsi="Trebuchet MS"/>
          <w:spacing w:val="-1"/>
          <w:sz w:val="22"/>
          <w:szCs w:val="22"/>
          <w:lang w:val="ro-RO"/>
        </w:rPr>
        <w:t>iil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și</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docu</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necesa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v</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co</w:t>
      </w:r>
      <w:r w:rsidRPr="009D6072">
        <w:rPr>
          <w:rFonts w:ascii="Trebuchet MS" w:eastAsia="Arial" w:hAnsi="Trebuchet MS"/>
          <w:spacing w:val="-3"/>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m</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so</w:t>
      </w:r>
      <w:r w:rsidRPr="009D6072">
        <w:rPr>
          <w:rFonts w:ascii="Trebuchet MS" w:eastAsia="Arial" w:hAnsi="Trebuchet MS"/>
          <w:spacing w:val="-1"/>
          <w:sz w:val="22"/>
          <w:szCs w:val="22"/>
          <w:lang w:val="ro-RO"/>
        </w:rPr>
        <w:t>li</w:t>
      </w:r>
      <w:r w:rsidRPr="009D6072">
        <w:rPr>
          <w:rFonts w:ascii="Trebuchet MS" w:eastAsia="Arial" w:hAnsi="Trebuchet MS"/>
          <w:spacing w:val="10"/>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or</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pacing w:val="-4"/>
          <w:sz w:val="22"/>
          <w:szCs w:val="22"/>
          <w:highlight w:val="lightGray"/>
          <w:lang w:val="ro-RO"/>
        </w:rPr>
        <w:t>M</w:t>
      </w:r>
      <w:r w:rsidRPr="009D6072">
        <w:rPr>
          <w:rFonts w:ascii="Trebuchet MS" w:eastAsia="Arial" w:hAnsi="Trebuchet MS"/>
          <w:spacing w:val="1"/>
          <w:sz w:val="22"/>
          <w:szCs w:val="22"/>
          <w:highlight w:val="lightGray"/>
          <w:lang w:val="ro-RO"/>
        </w:rPr>
        <w:t>/</w:t>
      </w:r>
      <w:r w:rsidRPr="009D6072">
        <w:rPr>
          <w:rFonts w:ascii="Trebuchet MS" w:eastAsia="Arial" w:hAnsi="Trebuchet MS"/>
          <w:spacing w:val="-1"/>
          <w:sz w:val="22"/>
          <w:szCs w:val="22"/>
          <w:highlight w:val="lightGray"/>
          <w:lang w:val="ro-RO"/>
        </w:rPr>
        <w:t>O</w:t>
      </w:r>
      <w:r w:rsidRPr="009D6072">
        <w:rPr>
          <w:rFonts w:ascii="Trebuchet MS" w:eastAsia="Arial" w:hAnsi="Trebuchet MS"/>
          <w:spacing w:val="1"/>
          <w:sz w:val="22"/>
          <w:szCs w:val="22"/>
          <w:highlight w:val="lightGray"/>
          <w:lang w:val="ro-RO"/>
        </w:rPr>
        <w:t>I</w:t>
      </w:r>
      <w:r w:rsidRPr="009D6072">
        <w:rPr>
          <w:rFonts w:ascii="Trebuchet MS" w:eastAsia="Arial" w:hAnsi="Trebuchet MS"/>
          <w:sz w:val="22"/>
          <w:szCs w:val="22"/>
          <w:lang w:val="ro-RO"/>
        </w:rPr>
        <w:t>.</w:t>
      </w:r>
    </w:p>
    <w:p w14:paraId="713E7A0E" w14:textId="24F7D2AC" w:rsidR="00E50D77" w:rsidRPr="009D6072" w:rsidRDefault="006E0983" w:rsidP="00B6450E">
      <w:pPr>
        <w:pStyle w:val="ListParagraph"/>
        <w:numPr>
          <w:ilvl w:val="0"/>
          <w:numId w:val="16"/>
        </w:numPr>
        <w:tabs>
          <w:tab w:val="left" w:pos="180"/>
          <w:tab w:val="left" w:pos="851"/>
        </w:tabs>
        <w:ind w:right="72"/>
        <w:jc w:val="both"/>
        <w:rPr>
          <w:rFonts w:ascii="Trebuchet MS" w:eastAsia="Arial" w:hAnsi="Trebuchet MS"/>
          <w:sz w:val="22"/>
          <w:szCs w:val="22"/>
          <w:lang w:val="ro-RO"/>
        </w:rPr>
      </w:pPr>
      <w:r w:rsidRPr="009D6072">
        <w:rPr>
          <w:rFonts w:ascii="Trebuchet MS" w:eastAsia="Arial" w:hAnsi="Trebuchet MS"/>
          <w:spacing w:val="1"/>
          <w:sz w:val="22"/>
          <w:szCs w:val="22"/>
          <w:lang w:val="ro-RO"/>
        </w:rPr>
        <w:t xml:space="preserve">Beneficiarul are obligația </w:t>
      </w:r>
      <w:r w:rsidR="00E64455" w:rsidRPr="009D6072">
        <w:rPr>
          <w:rFonts w:ascii="Trebuchet MS" w:eastAsia="Arial" w:hAnsi="Trebuchet MS"/>
          <w:spacing w:val="1"/>
          <w:sz w:val="22"/>
          <w:szCs w:val="22"/>
          <w:lang w:val="ro-RO"/>
        </w:rPr>
        <w:t xml:space="preserve">de a comunica cu </w:t>
      </w:r>
      <w:r w:rsidR="00E64455" w:rsidRPr="009D6072">
        <w:rPr>
          <w:rFonts w:ascii="Trebuchet MS" w:eastAsia="Arial" w:hAnsi="Trebuchet MS"/>
          <w:spacing w:val="1"/>
          <w:sz w:val="22"/>
          <w:szCs w:val="22"/>
          <w:highlight w:val="lightGray"/>
          <w:lang w:val="ro-RO"/>
        </w:rPr>
        <w:t>AM/OI</w:t>
      </w:r>
      <w:r w:rsidR="00E64455" w:rsidRPr="009D6072">
        <w:rPr>
          <w:rFonts w:ascii="Trebuchet MS" w:eastAsia="Arial" w:hAnsi="Trebuchet MS"/>
          <w:spacing w:val="1"/>
          <w:sz w:val="22"/>
          <w:szCs w:val="22"/>
          <w:lang w:val="ro-RO"/>
        </w:rPr>
        <w:t xml:space="preserve"> în legătură cu prezentul </w:t>
      </w:r>
      <w:r w:rsidR="00070608" w:rsidRPr="009D6072">
        <w:rPr>
          <w:rFonts w:ascii="Trebuchet MS" w:eastAsia="Arial" w:hAnsi="Trebuchet MS"/>
          <w:spacing w:val="1"/>
          <w:sz w:val="22"/>
          <w:szCs w:val="22"/>
          <w:lang w:val="ro-RO"/>
        </w:rPr>
        <w:t>c</w:t>
      </w:r>
      <w:r w:rsidR="00E64455" w:rsidRPr="009D6072">
        <w:rPr>
          <w:rFonts w:ascii="Trebuchet MS" w:eastAsia="Arial" w:hAnsi="Trebuchet MS"/>
          <w:spacing w:val="1"/>
          <w:sz w:val="22"/>
          <w:szCs w:val="22"/>
          <w:lang w:val="ro-RO"/>
        </w:rPr>
        <w:t xml:space="preserve">ontract de </w:t>
      </w:r>
      <w:r w:rsidR="00070608" w:rsidRPr="009D6072">
        <w:rPr>
          <w:rFonts w:ascii="Trebuchet MS" w:eastAsia="Arial" w:hAnsi="Trebuchet MS"/>
          <w:spacing w:val="1"/>
          <w:sz w:val="22"/>
          <w:szCs w:val="22"/>
          <w:lang w:val="ro-RO"/>
        </w:rPr>
        <w:t>f</w:t>
      </w:r>
      <w:r w:rsidR="00E64455" w:rsidRPr="009D6072">
        <w:rPr>
          <w:rFonts w:ascii="Trebuchet MS" w:eastAsia="Arial" w:hAnsi="Trebuchet MS"/>
          <w:spacing w:val="1"/>
          <w:sz w:val="22"/>
          <w:szCs w:val="22"/>
          <w:lang w:val="ro-RO"/>
        </w:rPr>
        <w:t xml:space="preserve">inanțare, exclusiv prin intermediul sistemului MySMIS2021. </w:t>
      </w:r>
      <w:r w:rsidR="00BF4880" w:rsidRPr="009D6072">
        <w:rPr>
          <w:rFonts w:ascii="Trebuchet MS" w:eastAsia="Arial" w:hAnsi="Trebuchet MS"/>
          <w:spacing w:val="1"/>
          <w:sz w:val="22"/>
          <w:szCs w:val="22"/>
          <w:lang w:val="ro-RO"/>
        </w:rPr>
        <w:t>Î</w:t>
      </w:r>
      <w:r w:rsidR="00BF4880" w:rsidRPr="009D6072">
        <w:rPr>
          <w:rFonts w:ascii="Trebuchet MS" w:eastAsia="Arial" w:hAnsi="Trebuchet MS"/>
          <w:sz w:val="22"/>
          <w:szCs w:val="22"/>
          <w:lang w:val="ro-RO"/>
        </w:rPr>
        <w:t>n</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ca</w:t>
      </w:r>
      <w:r w:rsidR="00BF4880" w:rsidRPr="009D6072">
        <w:rPr>
          <w:rFonts w:ascii="Trebuchet MS" w:eastAsia="Arial" w:hAnsi="Trebuchet MS"/>
          <w:spacing w:val="-2"/>
          <w:sz w:val="22"/>
          <w:szCs w:val="22"/>
          <w:lang w:val="ro-RO"/>
        </w:rPr>
        <w:t>z</w:t>
      </w:r>
      <w:r w:rsidR="00BF4880" w:rsidRPr="009D6072">
        <w:rPr>
          <w:rFonts w:ascii="Trebuchet MS" w:eastAsia="Arial" w:hAnsi="Trebuchet MS"/>
          <w:sz w:val="22"/>
          <w:szCs w:val="22"/>
          <w:lang w:val="ro-RO"/>
        </w:rPr>
        <w:t>ul</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unei</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de</w:t>
      </w:r>
      <w:r w:rsidR="00BF4880" w:rsidRPr="009D6072">
        <w:rPr>
          <w:rFonts w:ascii="Trebuchet MS" w:eastAsia="Arial" w:hAnsi="Trebuchet MS"/>
          <w:spacing w:val="3"/>
          <w:sz w:val="22"/>
          <w:szCs w:val="22"/>
          <w:lang w:val="ro-RO"/>
        </w:rPr>
        <w:t>f</w:t>
      </w:r>
      <w:r w:rsidR="00BF4880" w:rsidRPr="009D6072">
        <w:rPr>
          <w:rFonts w:ascii="Trebuchet MS" w:eastAsia="Arial" w:hAnsi="Trebuchet MS"/>
          <w:sz w:val="22"/>
          <w:szCs w:val="22"/>
          <w:lang w:val="ro-RO"/>
        </w:rPr>
        <w:t>e</w:t>
      </w:r>
      <w:r w:rsidR="00BF4880" w:rsidRPr="009D6072">
        <w:rPr>
          <w:rFonts w:ascii="Trebuchet MS" w:eastAsia="Arial" w:hAnsi="Trebuchet MS"/>
          <w:spacing w:val="-10"/>
          <w:sz w:val="22"/>
          <w:szCs w:val="22"/>
          <w:lang w:val="ro-RO"/>
        </w:rPr>
        <w:t>c</w:t>
      </w:r>
      <w:r w:rsidR="00BF4880" w:rsidRPr="009D6072">
        <w:rPr>
          <w:rFonts w:ascii="Trebuchet MS" w:eastAsia="Arial" w:hAnsi="Trebuchet MS"/>
          <w:spacing w:val="1"/>
          <w:sz w:val="22"/>
          <w:szCs w:val="22"/>
          <w:lang w:val="ro-RO"/>
        </w:rPr>
        <w:t>ț</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uni</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a</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s</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u</w:t>
      </w:r>
      <w:r w:rsidR="00BF4880" w:rsidRPr="009D6072">
        <w:rPr>
          <w:rFonts w:ascii="Trebuchet MS" w:eastAsia="Arial" w:hAnsi="Trebuchet MS"/>
          <w:spacing w:val="-1"/>
          <w:sz w:val="22"/>
          <w:szCs w:val="22"/>
          <w:lang w:val="ro-RO"/>
        </w:rPr>
        <w:t>l</w:t>
      </w:r>
      <w:r w:rsidR="00BF4880" w:rsidRPr="009D6072">
        <w:rPr>
          <w:rFonts w:ascii="Trebuchet MS" w:eastAsia="Arial" w:hAnsi="Trebuchet MS"/>
          <w:sz w:val="22"/>
          <w:szCs w:val="22"/>
          <w:lang w:val="ro-RO"/>
        </w:rPr>
        <w:t>ui</w:t>
      </w:r>
      <w:r w:rsidR="00433895" w:rsidRPr="009D6072">
        <w:rPr>
          <w:rFonts w:ascii="Trebuchet MS" w:eastAsia="Arial" w:hAnsi="Trebuchet MS"/>
          <w:sz w:val="22"/>
          <w:szCs w:val="22"/>
          <w:lang w:val="ro-RO"/>
        </w:rPr>
        <w:t xml:space="preserve"> </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2"/>
          <w:sz w:val="22"/>
          <w:szCs w:val="22"/>
          <w:lang w:val="ro-RO"/>
        </w:rPr>
        <w:t>y</w:t>
      </w:r>
      <w:r w:rsidR="00BF4880" w:rsidRPr="009D6072">
        <w:rPr>
          <w:rFonts w:ascii="Trebuchet MS" w:eastAsia="Arial" w:hAnsi="Trebuchet MS"/>
          <w:spacing w:val="1"/>
          <w:sz w:val="22"/>
          <w:szCs w:val="22"/>
          <w:lang w:val="ro-RO"/>
        </w:rPr>
        <w:t>S</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S20</w:t>
      </w:r>
      <w:r w:rsidR="008819F0" w:rsidRPr="009D6072">
        <w:rPr>
          <w:rFonts w:ascii="Trebuchet MS" w:eastAsia="Arial" w:hAnsi="Trebuchet MS"/>
          <w:sz w:val="22"/>
          <w:szCs w:val="22"/>
          <w:lang w:val="ro-RO"/>
        </w:rPr>
        <w:t>21</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sau</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a</w:t>
      </w:r>
      <w:r w:rsidR="00BF4880" w:rsidRPr="009D6072">
        <w:rPr>
          <w:rFonts w:ascii="Trebuchet MS" w:eastAsia="Arial" w:hAnsi="Trebuchet MS"/>
          <w:spacing w:val="47"/>
          <w:sz w:val="22"/>
          <w:szCs w:val="22"/>
          <w:lang w:val="ro-RO"/>
        </w:rPr>
        <w:t xml:space="preserve"> </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3"/>
          <w:sz w:val="22"/>
          <w:szCs w:val="22"/>
          <w:lang w:val="ro-RO"/>
        </w:rPr>
        <w:t>o</w:t>
      </w:r>
      <w:r w:rsidR="00BF4880" w:rsidRPr="009D6072">
        <w:rPr>
          <w:rFonts w:ascii="Trebuchet MS" w:eastAsia="Arial" w:hAnsi="Trebuchet MS"/>
          <w:spacing w:val="1"/>
          <w:sz w:val="22"/>
          <w:szCs w:val="22"/>
          <w:lang w:val="ro-RO"/>
        </w:rPr>
        <w:t>rț</w:t>
      </w:r>
      <w:r w:rsidR="00BF4880" w:rsidRPr="009D6072">
        <w:rPr>
          <w:rFonts w:ascii="Trebuchet MS" w:eastAsia="Arial" w:hAnsi="Trebuchet MS"/>
          <w:sz w:val="22"/>
          <w:szCs w:val="22"/>
          <w:lang w:val="ro-RO"/>
        </w:rPr>
        <w:t>ei</w:t>
      </w:r>
      <w:r w:rsidR="00BF4880" w:rsidRPr="009D6072">
        <w:rPr>
          <w:rFonts w:ascii="Trebuchet MS" w:eastAsia="Arial" w:hAnsi="Trebuchet MS"/>
          <w:spacing w:val="46"/>
          <w:sz w:val="22"/>
          <w:szCs w:val="22"/>
          <w:lang w:val="ro-RO"/>
        </w:rPr>
        <w:t xml:space="preserve"> </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j</w:t>
      </w:r>
      <w:r w:rsidR="00BF4880" w:rsidRPr="009D6072">
        <w:rPr>
          <w:rFonts w:ascii="Trebuchet MS" w:eastAsia="Arial" w:hAnsi="Trebuchet MS"/>
          <w:spacing w:val="-3"/>
          <w:sz w:val="22"/>
          <w:szCs w:val="22"/>
          <w:lang w:val="ro-RO"/>
        </w:rPr>
        <w:t>o</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w:t>
      </w:r>
      <w:r w:rsidR="00BF4880" w:rsidRPr="009D6072">
        <w:rPr>
          <w:rFonts w:ascii="Trebuchet MS" w:eastAsia="Arial" w:hAnsi="Trebuchet MS"/>
          <w:spacing w:val="50"/>
          <w:sz w:val="22"/>
          <w:szCs w:val="22"/>
          <w:lang w:val="ro-RO"/>
        </w:rPr>
        <w:t xml:space="preserve"> </w:t>
      </w:r>
      <w:r w:rsidR="00BF4880" w:rsidRPr="009D6072">
        <w:rPr>
          <w:rFonts w:ascii="Trebuchet MS" w:eastAsia="Arial" w:hAnsi="Trebuchet MS"/>
          <w:spacing w:val="-1"/>
          <w:sz w:val="22"/>
          <w:szCs w:val="22"/>
          <w:lang w:val="ro-RO"/>
        </w:rPr>
        <w:t>B</w:t>
      </w:r>
      <w:r w:rsidR="00BF4880" w:rsidRPr="009D6072">
        <w:rPr>
          <w:rFonts w:ascii="Trebuchet MS" w:eastAsia="Arial" w:hAnsi="Trebuchet MS"/>
          <w:sz w:val="22"/>
          <w:szCs w:val="22"/>
          <w:lang w:val="ro-RO"/>
        </w:rPr>
        <w:t>en</w:t>
      </w:r>
      <w:r w:rsidR="00BF4880" w:rsidRPr="009D6072">
        <w:rPr>
          <w:rFonts w:ascii="Trebuchet MS" w:eastAsia="Arial" w:hAnsi="Trebuchet MS"/>
          <w:spacing w:val="-3"/>
          <w:sz w:val="22"/>
          <w:szCs w:val="22"/>
          <w:lang w:val="ro-RO"/>
        </w:rPr>
        <w:t>e</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c</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ul poa</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 p</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w:t>
      </w:r>
      <w:r w:rsidR="00BF4880" w:rsidRPr="009D6072">
        <w:rPr>
          <w:rFonts w:ascii="Trebuchet MS" w:eastAsia="Arial" w:hAnsi="Trebuchet MS"/>
          <w:spacing w:val="-2"/>
          <w:sz w:val="22"/>
          <w:szCs w:val="22"/>
          <w:lang w:val="ro-RO"/>
        </w:rPr>
        <w:t>z</w:t>
      </w:r>
      <w:r w:rsidR="00BF4880" w:rsidRPr="009D6072">
        <w:rPr>
          <w:rFonts w:ascii="Trebuchet MS" w:eastAsia="Arial" w:hAnsi="Trebuchet MS"/>
          <w:sz w:val="22"/>
          <w:szCs w:val="22"/>
          <w:lang w:val="ro-RO"/>
        </w:rPr>
        <w:t>en</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 xml:space="preserve">a </w:t>
      </w:r>
      <w:r w:rsidR="00BF4880" w:rsidRPr="009D6072">
        <w:rPr>
          <w:rFonts w:ascii="Trebuchet MS" w:eastAsia="Arial" w:hAnsi="Trebuchet MS"/>
          <w:spacing w:val="-1"/>
          <w:sz w:val="22"/>
          <w:szCs w:val="22"/>
          <w:lang w:val="ro-RO"/>
        </w:rPr>
        <w:t>i</w:t>
      </w:r>
      <w:r w:rsidR="00BF4880" w:rsidRPr="009D6072">
        <w:rPr>
          <w:rFonts w:ascii="Trebuchet MS" w:eastAsia="Arial" w:hAnsi="Trebuchet MS"/>
          <w:spacing w:val="1"/>
          <w:sz w:val="22"/>
          <w:szCs w:val="22"/>
          <w:lang w:val="ro-RO"/>
        </w:rPr>
        <w:t>nforma</w:t>
      </w:r>
      <w:r w:rsidR="006315B6" w:rsidRPr="009D6072">
        <w:rPr>
          <w:rFonts w:ascii="Trebuchet MS" w:eastAsia="Arial" w:hAnsi="Trebuchet MS"/>
          <w:spacing w:val="1"/>
          <w:sz w:val="22"/>
          <w:szCs w:val="22"/>
          <w:lang w:val="ro-RO"/>
        </w:rPr>
        <w:t>ț</w:t>
      </w:r>
      <w:r w:rsidR="00BF4880" w:rsidRPr="009D6072">
        <w:rPr>
          <w:rFonts w:ascii="Trebuchet MS" w:eastAsia="Arial" w:hAnsi="Trebuchet MS"/>
          <w:spacing w:val="1"/>
          <w:sz w:val="22"/>
          <w:szCs w:val="22"/>
          <w:lang w:val="ro-RO"/>
        </w:rPr>
        <w:t>iile</w:t>
      </w:r>
      <w:r w:rsidR="00BF4880" w:rsidRPr="009D6072">
        <w:rPr>
          <w:rFonts w:ascii="Trebuchet MS" w:eastAsia="Arial" w:hAnsi="Trebuchet MS"/>
          <w:position w:val="1"/>
          <w:sz w:val="22"/>
          <w:szCs w:val="22"/>
          <w:lang w:val="ro-RO"/>
        </w:rPr>
        <w:t xml:space="preserve"> so</w:t>
      </w:r>
      <w:r w:rsidR="00BF4880" w:rsidRPr="009D6072">
        <w:rPr>
          <w:rFonts w:ascii="Trebuchet MS" w:eastAsia="Arial" w:hAnsi="Trebuchet MS"/>
          <w:spacing w:val="1"/>
          <w:position w:val="1"/>
          <w:sz w:val="22"/>
          <w:szCs w:val="22"/>
          <w:lang w:val="ro-RO"/>
        </w:rPr>
        <w:t>l</w:t>
      </w:r>
      <w:r w:rsidR="00BF4880" w:rsidRPr="009D6072">
        <w:rPr>
          <w:rFonts w:ascii="Trebuchet MS" w:eastAsia="Arial" w:hAnsi="Trebuchet MS"/>
          <w:spacing w:val="-1"/>
          <w:position w:val="1"/>
          <w:sz w:val="22"/>
          <w:szCs w:val="22"/>
          <w:lang w:val="ro-RO"/>
        </w:rPr>
        <w:t>i</w:t>
      </w:r>
      <w:r w:rsidR="00BF4880" w:rsidRPr="009D6072">
        <w:rPr>
          <w:rFonts w:ascii="Trebuchet MS" w:eastAsia="Arial" w:hAnsi="Trebuchet MS"/>
          <w:position w:val="1"/>
          <w:sz w:val="22"/>
          <w:szCs w:val="22"/>
          <w:lang w:val="ro-RO"/>
        </w:rPr>
        <w:t>c</w:t>
      </w:r>
      <w:r w:rsidR="00BF4880" w:rsidRPr="009D6072">
        <w:rPr>
          <w:rFonts w:ascii="Trebuchet MS" w:eastAsia="Arial" w:hAnsi="Trebuchet MS"/>
          <w:spacing w:val="-1"/>
          <w:position w:val="1"/>
          <w:sz w:val="22"/>
          <w:szCs w:val="22"/>
          <w:lang w:val="ro-RO"/>
        </w:rPr>
        <w:t>i</w:t>
      </w:r>
      <w:r w:rsidR="00BF4880" w:rsidRPr="009D6072">
        <w:rPr>
          <w:rFonts w:ascii="Trebuchet MS" w:eastAsia="Arial" w:hAnsi="Trebuchet MS"/>
          <w:spacing w:val="1"/>
          <w:position w:val="1"/>
          <w:sz w:val="22"/>
          <w:szCs w:val="22"/>
          <w:lang w:val="ro-RO"/>
        </w:rPr>
        <w:t>t</w:t>
      </w:r>
      <w:r w:rsidR="00BF4880" w:rsidRPr="009D6072">
        <w:rPr>
          <w:rFonts w:ascii="Trebuchet MS" w:eastAsia="Arial" w:hAnsi="Trebuchet MS"/>
          <w:position w:val="1"/>
          <w:sz w:val="22"/>
          <w:szCs w:val="22"/>
          <w:lang w:val="ro-RO"/>
        </w:rPr>
        <w:t>a</w:t>
      </w:r>
      <w:r w:rsidR="00BF4880" w:rsidRPr="009D6072">
        <w:rPr>
          <w:rFonts w:ascii="Trebuchet MS" w:eastAsia="Arial" w:hAnsi="Trebuchet MS"/>
          <w:spacing w:val="1"/>
          <w:position w:val="1"/>
          <w:sz w:val="22"/>
          <w:szCs w:val="22"/>
          <w:lang w:val="ro-RO"/>
        </w:rPr>
        <w:t>t</w:t>
      </w:r>
      <w:r w:rsidR="00BF4880" w:rsidRPr="009D6072">
        <w:rPr>
          <w:rFonts w:ascii="Trebuchet MS" w:eastAsia="Arial" w:hAnsi="Trebuchet MS"/>
          <w:position w:val="1"/>
          <w:sz w:val="22"/>
          <w:szCs w:val="22"/>
          <w:lang w:val="ro-RO"/>
        </w:rPr>
        <w:t xml:space="preserve">e </w:t>
      </w:r>
      <w:r w:rsidR="00BF4880" w:rsidRPr="009D6072">
        <w:rPr>
          <w:rFonts w:ascii="Trebuchet MS" w:eastAsia="Arial" w:hAnsi="Trebuchet MS"/>
          <w:spacing w:val="-4"/>
          <w:position w:val="1"/>
          <w:sz w:val="22"/>
          <w:szCs w:val="22"/>
          <w:lang w:val="ro-RO"/>
        </w:rPr>
        <w:t>î</w:t>
      </w:r>
      <w:r w:rsidR="00BF4880" w:rsidRPr="009D6072">
        <w:rPr>
          <w:rFonts w:ascii="Trebuchet MS" w:eastAsia="Arial" w:hAnsi="Trebuchet MS"/>
          <w:position w:val="1"/>
          <w:sz w:val="22"/>
          <w:szCs w:val="22"/>
          <w:lang w:val="ro-RO"/>
        </w:rPr>
        <w:t xml:space="preserve">n </w:t>
      </w:r>
      <w:r w:rsidR="00BF4880" w:rsidRPr="009D6072">
        <w:rPr>
          <w:rFonts w:ascii="Trebuchet MS" w:eastAsia="Arial" w:hAnsi="Trebuchet MS"/>
          <w:spacing w:val="3"/>
          <w:position w:val="1"/>
          <w:sz w:val="22"/>
          <w:szCs w:val="22"/>
          <w:lang w:val="ro-RO"/>
        </w:rPr>
        <w:t>f</w:t>
      </w:r>
      <w:r w:rsidR="00BF4880" w:rsidRPr="009D6072">
        <w:rPr>
          <w:rFonts w:ascii="Trebuchet MS" w:eastAsia="Arial" w:hAnsi="Trebuchet MS"/>
          <w:position w:val="1"/>
          <w:sz w:val="22"/>
          <w:szCs w:val="22"/>
          <w:lang w:val="ro-RO"/>
        </w:rPr>
        <w:t>o</w:t>
      </w:r>
      <w:r w:rsidR="00BF4880" w:rsidRPr="009D6072">
        <w:rPr>
          <w:rFonts w:ascii="Trebuchet MS" w:eastAsia="Arial" w:hAnsi="Trebuchet MS"/>
          <w:spacing w:val="-1"/>
          <w:position w:val="1"/>
          <w:sz w:val="22"/>
          <w:szCs w:val="22"/>
          <w:lang w:val="ro-RO"/>
        </w:rPr>
        <w:t>r</w:t>
      </w:r>
      <w:r w:rsidR="00BF4880" w:rsidRPr="009D6072">
        <w:rPr>
          <w:rFonts w:ascii="Trebuchet MS" w:eastAsia="Arial" w:hAnsi="Trebuchet MS"/>
          <w:spacing w:val="1"/>
          <w:position w:val="1"/>
          <w:sz w:val="22"/>
          <w:szCs w:val="22"/>
          <w:lang w:val="ro-RO"/>
        </w:rPr>
        <w:t>m</w:t>
      </w:r>
      <w:r w:rsidR="00BF4880" w:rsidRPr="009D6072">
        <w:rPr>
          <w:rFonts w:ascii="Trebuchet MS" w:eastAsia="Arial" w:hAnsi="Trebuchet MS"/>
          <w:position w:val="1"/>
          <w:sz w:val="22"/>
          <w:szCs w:val="22"/>
          <w:lang w:val="ro-RO"/>
        </w:rPr>
        <w:t xml:space="preserve">at </w:t>
      </w:r>
      <w:r w:rsidR="00153C0C" w:rsidRPr="009D6072">
        <w:rPr>
          <w:rFonts w:ascii="Trebuchet MS" w:eastAsia="Arial" w:hAnsi="Trebuchet MS"/>
          <w:position w:val="1"/>
          <w:sz w:val="22"/>
          <w:szCs w:val="22"/>
          <w:lang w:val="ro-RO"/>
        </w:rPr>
        <w:t>tipărit, prin poștă și/sau electronic, prin email</w:t>
      </w:r>
      <w:r w:rsidR="00E64455" w:rsidRPr="009D6072">
        <w:rPr>
          <w:rFonts w:ascii="Trebuchet MS" w:eastAsia="Arial" w:hAnsi="Trebuchet MS"/>
          <w:position w:val="1"/>
          <w:sz w:val="22"/>
          <w:szCs w:val="22"/>
          <w:lang w:val="ro-RO"/>
        </w:rPr>
        <w:t>, în condițiile prevăzute la art. 21</w:t>
      </w:r>
      <w:r w:rsidR="00153C0C" w:rsidRPr="009D6072">
        <w:rPr>
          <w:rFonts w:ascii="Trebuchet MS" w:eastAsia="Arial" w:hAnsi="Trebuchet MS"/>
          <w:position w:val="1"/>
          <w:sz w:val="22"/>
          <w:szCs w:val="22"/>
          <w:lang w:val="ro-RO"/>
        </w:rPr>
        <w:t>.</w:t>
      </w:r>
      <w:r w:rsidR="00BF4880" w:rsidRPr="009D6072">
        <w:rPr>
          <w:rFonts w:ascii="Trebuchet MS" w:eastAsia="Arial" w:hAnsi="Trebuchet MS"/>
          <w:spacing w:val="3"/>
          <w:position w:val="1"/>
          <w:sz w:val="22"/>
          <w:szCs w:val="22"/>
          <w:lang w:val="ro-RO"/>
        </w:rPr>
        <w:t xml:space="preserve"> </w:t>
      </w:r>
      <w:r w:rsidR="00BF4880" w:rsidRPr="009D6072">
        <w:rPr>
          <w:rFonts w:ascii="Trebuchet MS" w:eastAsia="Arial" w:hAnsi="Trebuchet MS"/>
          <w:spacing w:val="-1"/>
          <w:sz w:val="22"/>
          <w:szCs w:val="22"/>
          <w:lang w:val="ro-RO"/>
        </w:rPr>
        <w:t>B</w:t>
      </w:r>
      <w:r w:rsidR="00BF4880" w:rsidRPr="009D6072">
        <w:rPr>
          <w:rFonts w:ascii="Trebuchet MS" w:eastAsia="Arial" w:hAnsi="Trebuchet MS"/>
          <w:sz w:val="22"/>
          <w:szCs w:val="22"/>
          <w:lang w:val="ro-RO"/>
        </w:rPr>
        <w:t>ene</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c</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 xml:space="preserve">ul </w:t>
      </w:r>
      <w:r w:rsidR="00BF4880" w:rsidRPr="009D6072">
        <w:rPr>
          <w:rFonts w:ascii="Trebuchet MS" w:eastAsia="Arial" w:hAnsi="Trebuchet MS"/>
          <w:spacing w:val="-2"/>
          <w:sz w:val="22"/>
          <w:szCs w:val="22"/>
          <w:lang w:val="ro-RO"/>
        </w:rPr>
        <w:t>v</w:t>
      </w:r>
      <w:r w:rsidR="00BF4880" w:rsidRPr="009D6072">
        <w:rPr>
          <w:rFonts w:ascii="Trebuchet MS" w:eastAsia="Arial" w:hAnsi="Trebuchet MS"/>
          <w:sz w:val="22"/>
          <w:szCs w:val="22"/>
          <w:lang w:val="ro-RO"/>
        </w:rPr>
        <w:t>a</w:t>
      </w:r>
      <w:r w:rsidR="00BF4880" w:rsidRPr="009D6072">
        <w:rPr>
          <w:rFonts w:ascii="Trebuchet MS" w:eastAsia="Arial" w:hAnsi="Trebuchet MS"/>
          <w:spacing w:val="2"/>
          <w:sz w:val="22"/>
          <w:szCs w:val="22"/>
          <w:lang w:val="ro-RO"/>
        </w:rPr>
        <w:t xml:space="preserve"> </w:t>
      </w:r>
      <w:r w:rsidR="005B0042" w:rsidRPr="009D6072">
        <w:rPr>
          <w:rFonts w:ascii="Trebuchet MS" w:eastAsia="Arial" w:hAnsi="Trebuchet MS"/>
          <w:sz w:val="22"/>
          <w:szCs w:val="22"/>
          <w:lang w:val="ro-RO"/>
        </w:rPr>
        <w:t xml:space="preserve">încărca </w:t>
      </w:r>
      <w:r w:rsidR="00BF4880" w:rsidRPr="009D6072">
        <w:rPr>
          <w:rFonts w:ascii="Trebuchet MS" w:eastAsia="Arial" w:hAnsi="Trebuchet MS"/>
          <w:sz w:val="22"/>
          <w:szCs w:val="22"/>
          <w:lang w:val="ro-RO"/>
        </w:rPr>
        <w:t>docu</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en</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l</w:t>
      </w:r>
      <w:r w:rsidR="00BF4880" w:rsidRPr="009D6072">
        <w:rPr>
          <w:rFonts w:ascii="Trebuchet MS" w:eastAsia="Arial" w:hAnsi="Trebuchet MS"/>
          <w:sz w:val="22"/>
          <w:szCs w:val="22"/>
          <w:lang w:val="ro-RO"/>
        </w:rPr>
        <w:t xml:space="preserve">e </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espec</w:t>
      </w:r>
      <w:r w:rsidR="00BF4880" w:rsidRPr="009D6072">
        <w:rPr>
          <w:rFonts w:ascii="Trebuchet MS" w:eastAsia="Arial" w:hAnsi="Trebuchet MS"/>
          <w:spacing w:val="1"/>
          <w:sz w:val="22"/>
          <w:szCs w:val="22"/>
          <w:lang w:val="ro-RO"/>
        </w:rPr>
        <w:t>t</w:t>
      </w:r>
      <w:r w:rsidR="00BF4880" w:rsidRPr="009D6072">
        <w:rPr>
          <w:rFonts w:ascii="Trebuchet MS" w:eastAsia="Arial" w:hAnsi="Trebuchet MS"/>
          <w:spacing w:val="-1"/>
          <w:sz w:val="22"/>
          <w:szCs w:val="22"/>
          <w:lang w:val="ro-RO"/>
        </w:rPr>
        <w:t>i</w:t>
      </w:r>
      <w:r w:rsidR="00BF4880" w:rsidRPr="009D6072">
        <w:rPr>
          <w:rFonts w:ascii="Trebuchet MS" w:eastAsia="Arial" w:hAnsi="Trebuchet MS"/>
          <w:spacing w:val="-2"/>
          <w:sz w:val="22"/>
          <w:szCs w:val="22"/>
          <w:lang w:val="ro-RO"/>
        </w:rPr>
        <w:t>v</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 xml:space="preserve"> </w:t>
      </w:r>
      <w:r w:rsidR="00BF4880" w:rsidRPr="009D6072">
        <w:rPr>
          <w:rFonts w:ascii="Trebuchet MS" w:eastAsia="Arial" w:hAnsi="Trebuchet MS"/>
          <w:spacing w:val="-4"/>
          <w:sz w:val="22"/>
          <w:szCs w:val="22"/>
          <w:lang w:val="ro-RO"/>
        </w:rPr>
        <w:t>î</w:t>
      </w:r>
      <w:r w:rsidR="00BF4880" w:rsidRPr="009D6072">
        <w:rPr>
          <w:rFonts w:ascii="Trebuchet MS" w:eastAsia="Arial" w:hAnsi="Trebuchet MS"/>
          <w:sz w:val="22"/>
          <w:szCs w:val="22"/>
          <w:lang w:val="ro-RO"/>
        </w:rPr>
        <w:t>n</w:t>
      </w:r>
      <w:r w:rsidR="00BF4880" w:rsidRPr="009D6072">
        <w:rPr>
          <w:rFonts w:ascii="Trebuchet MS" w:eastAsia="Arial" w:hAnsi="Trebuchet MS"/>
          <w:spacing w:val="3"/>
          <w:sz w:val="22"/>
          <w:szCs w:val="22"/>
          <w:lang w:val="ro-RO"/>
        </w:rPr>
        <w:t xml:space="preserve"> </w:t>
      </w:r>
      <w:r w:rsidR="00BF4880" w:rsidRPr="009D6072">
        <w:rPr>
          <w:rFonts w:ascii="Trebuchet MS" w:eastAsia="Arial" w:hAnsi="Trebuchet MS"/>
          <w:spacing w:val="-4"/>
          <w:sz w:val="22"/>
          <w:szCs w:val="22"/>
          <w:lang w:val="ro-RO"/>
        </w:rPr>
        <w:t>M</w:t>
      </w:r>
      <w:r w:rsidR="00BF4880" w:rsidRPr="009D6072">
        <w:rPr>
          <w:rFonts w:ascii="Trebuchet MS" w:eastAsia="Arial" w:hAnsi="Trebuchet MS"/>
          <w:sz w:val="22"/>
          <w:szCs w:val="22"/>
          <w:lang w:val="ro-RO"/>
        </w:rPr>
        <w:t>y</w:t>
      </w:r>
      <w:r w:rsidR="00BF4880" w:rsidRPr="009D6072">
        <w:rPr>
          <w:rFonts w:ascii="Trebuchet MS" w:eastAsia="Arial" w:hAnsi="Trebuchet MS"/>
          <w:spacing w:val="1"/>
          <w:sz w:val="22"/>
          <w:szCs w:val="22"/>
          <w:lang w:val="ro-RO"/>
        </w:rPr>
        <w:t>S</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S20</w:t>
      </w:r>
      <w:r w:rsidR="008819F0" w:rsidRPr="009D6072">
        <w:rPr>
          <w:rFonts w:ascii="Trebuchet MS" w:eastAsia="Arial" w:hAnsi="Trebuchet MS"/>
          <w:sz w:val="22"/>
          <w:szCs w:val="22"/>
          <w:lang w:val="ro-RO"/>
        </w:rPr>
        <w:t>21</w:t>
      </w:r>
      <w:r w:rsidR="00D44E33" w:rsidRPr="009D6072">
        <w:rPr>
          <w:rFonts w:ascii="Trebuchet MS" w:eastAsia="Arial" w:hAnsi="Trebuchet MS"/>
          <w:sz w:val="22"/>
          <w:szCs w:val="22"/>
          <w:lang w:val="ro-RO"/>
        </w:rPr>
        <w:t>, în termen de 15 zile calendaristice de la restabilirea funcționalității sistemu</w:t>
      </w:r>
      <w:r w:rsidR="00EC0020" w:rsidRPr="009D6072">
        <w:rPr>
          <w:rFonts w:ascii="Trebuchet MS" w:eastAsia="Arial" w:hAnsi="Trebuchet MS"/>
          <w:sz w:val="22"/>
          <w:szCs w:val="22"/>
          <w:lang w:val="ro-RO"/>
        </w:rPr>
        <w:t>l</w:t>
      </w:r>
      <w:r w:rsidR="00D44E33" w:rsidRPr="009D6072">
        <w:rPr>
          <w:rFonts w:ascii="Trebuchet MS" w:eastAsia="Arial" w:hAnsi="Trebuchet MS"/>
          <w:sz w:val="22"/>
          <w:szCs w:val="22"/>
          <w:lang w:val="ro-RO"/>
        </w:rPr>
        <w:t>ui MySMIS20</w:t>
      </w:r>
      <w:r w:rsidR="00EC0020" w:rsidRPr="009D6072">
        <w:rPr>
          <w:rFonts w:ascii="Trebuchet MS" w:eastAsia="Arial" w:hAnsi="Trebuchet MS"/>
          <w:sz w:val="22"/>
          <w:szCs w:val="22"/>
          <w:lang w:val="ro-RO"/>
        </w:rPr>
        <w:t>21</w:t>
      </w:r>
      <w:r w:rsidR="00CB5D05" w:rsidRPr="009D6072">
        <w:rPr>
          <w:rFonts w:ascii="Trebuchet MS" w:eastAsia="Arial" w:hAnsi="Trebuchet MS"/>
          <w:sz w:val="22"/>
          <w:szCs w:val="22"/>
          <w:lang w:val="ro-RO"/>
        </w:rPr>
        <w:t xml:space="preserve"> sau de la încetarea forței majore</w:t>
      </w:r>
      <w:r w:rsidR="00BF4880" w:rsidRPr="009D6072">
        <w:rPr>
          <w:rFonts w:ascii="Trebuchet MS" w:eastAsia="Arial" w:hAnsi="Trebuchet MS"/>
          <w:sz w:val="22"/>
          <w:szCs w:val="22"/>
          <w:lang w:val="ro-RO"/>
        </w:rPr>
        <w:t>.</w:t>
      </w:r>
    </w:p>
    <w:p w14:paraId="64E5DDB1" w14:textId="5B1CE16C" w:rsidR="002F3368" w:rsidRPr="009D6072" w:rsidRDefault="002D3AE6" w:rsidP="007604E4">
      <w:pPr>
        <w:pStyle w:val="ListParagraph"/>
        <w:numPr>
          <w:ilvl w:val="0"/>
          <w:numId w:val="16"/>
        </w:numPr>
        <w:tabs>
          <w:tab w:val="left" w:pos="851"/>
        </w:tabs>
        <w:jc w:val="both"/>
        <w:rPr>
          <w:rFonts w:ascii="Trebuchet MS" w:hAnsi="Trebuchet MS"/>
          <w:sz w:val="22"/>
          <w:szCs w:val="22"/>
          <w:lang w:val="ro-RO"/>
        </w:rPr>
      </w:pPr>
      <w:r w:rsidRPr="009D6072">
        <w:rPr>
          <w:rFonts w:ascii="Trebuchet MS" w:eastAsia="Arial" w:hAnsi="Trebuchet MS" w:cs="Arial"/>
          <w:spacing w:val="-1"/>
          <w:sz w:val="22"/>
          <w:szCs w:val="22"/>
          <w:lang w:val="ro-RO"/>
        </w:rPr>
        <w:t xml:space="preserve">Beneficiarul are </w:t>
      </w:r>
      <w:r w:rsidR="006315B6" w:rsidRPr="009D6072">
        <w:rPr>
          <w:rFonts w:ascii="Trebuchet MS" w:eastAsia="Arial" w:hAnsi="Trebuchet MS" w:cs="Arial"/>
          <w:spacing w:val="-1"/>
          <w:sz w:val="22"/>
          <w:szCs w:val="22"/>
          <w:lang w:val="ro-RO"/>
        </w:rPr>
        <w:t>obligația</w:t>
      </w:r>
      <w:r w:rsidRPr="009D6072">
        <w:rPr>
          <w:rFonts w:ascii="Trebuchet MS" w:eastAsia="Arial" w:hAnsi="Trebuchet MS" w:cs="Arial"/>
          <w:spacing w:val="-1"/>
          <w:sz w:val="22"/>
          <w:szCs w:val="22"/>
          <w:lang w:val="ro-RO"/>
        </w:rPr>
        <w:t xml:space="preserve"> de a asigura </w:t>
      </w:r>
      <w:r w:rsidR="006315B6" w:rsidRPr="009D6072">
        <w:rPr>
          <w:rFonts w:ascii="Trebuchet MS" w:eastAsia="Arial" w:hAnsi="Trebuchet MS" w:cs="Arial"/>
          <w:spacing w:val="-1"/>
          <w:sz w:val="22"/>
          <w:szCs w:val="22"/>
          <w:lang w:val="ro-RO"/>
        </w:rPr>
        <w:t>funcționarea</w:t>
      </w:r>
      <w:r w:rsidRPr="009D6072">
        <w:rPr>
          <w:rFonts w:ascii="Trebuchet MS" w:eastAsia="Arial" w:hAnsi="Trebuchet MS" w:cs="Arial"/>
          <w:spacing w:val="-1"/>
          <w:sz w:val="22"/>
          <w:szCs w:val="22"/>
          <w:lang w:val="ro-RO"/>
        </w:rPr>
        <w:t xml:space="preserve"> tuturor bunurilor, echipamentelor </w:t>
      </w:r>
      <w:r w:rsidR="006315B6" w:rsidRPr="009D6072">
        <w:rPr>
          <w:rFonts w:ascii="Trebuchet MS" w:eastAsia="Arial" w:hAnsi="Trebuchet MS" w:cs="Arial"/>
          <w:spacing w:val="-1"/>
          <w:sz w:val="22"/>
          <w:szCs w:val="22"/>
          <w:lang w:val="ro-RO"/>
        </w:rPr>
        <w:t>achiziționate</w:t>
      </w:r>
      <w:r w:rsidRPr="009D6072">
        <w:rPr>
          <w:rFonts w:ascii="Trebuchet MS" w:eastAsia="Arial" w:hAnsi="Trebuchet MS" w:cs="Arial"/>
          <w:spacing w:val="-1"/>
          <w:sz w:val="22"/>
          <w:szCs w:val="22"/>
          <w:lang w:val="ro-RO"/>
        </w:rPr>
        <w:t xml:space="preserve"> </w:t>
      </w:r>
      <w:r w:rsidR="009D4C30" w:rsidRPr="009D6072">
        <w:rPr>
          <w:rFonts w:ascii="Trebuchet MS" w:eastAsia="Arial" w:hAnsi="Trebuchet MS" w:cs="Arial"/>
          <w:spacing w:val="-1"/>
          <w:sz w:val="22"/>
          <w:szCs w:val="22"/>
          <w:lang w:val="ro-RO"/>
        </w:rPr>
        <w:t>prin proiect</w:t>
      </w:r>
      <w:r w:rsidRPr="009D6072">
        <w:rPr>
          <w:rFonts w:ascii="Trebuchet MS" w:eastAsia="Arial" w:hAnsi="Trebuchet MS" w:cs="Arial"/>
          <w:spacing w:val="-1"/>
          <w:sz w:val="22"/>
          <w:szCs w:val="22"/>
          <w:lang w:val="ro-RO"/>
        </w:rPr>
        <w:t xml:space="preserve">, la locul de </w:t>
      </w:r>
      <w:r w:rsidR="006315B6" w:rsidRPr="009D6072">
        <w:rPr>
          <w:rFonts w:ascii="Trebuchet MS" w:eastAsia="Arial" w:hAnsi="Trebuchet MS" w:cs="Arial"/>
          <w:spacing w:val="-1"/>
          <w:sz w:val="22"/>
          <w:szCs w:val="22"/>
          <w:lang w:val="ro-RO"/>
        </w:rPr>
        <w:t>desfășurare</w:t>
      </w:r>
      <w:r w:rsidR="00B16A45" w:rsidRPr="009D6072">
        <w:rPr>
          <w:rFonts w:ascii="Trebuchet MS" w:eastAsia="Arial" w:hAnsi="Trebuchet MS" w:cs="Arial"/>
          <w:spacing w:val="-1"/>
          <w:sz w:val="22"/>
          <w:szCs w:val="22"/>
          <w:lang w:val="ro-RO"/>
        </w:rPr>
        <w:t>/locațiile de implementare</w:t>
      </w:r>
      <w:r w:rsidRPr="009D6072">
        <w:rPr>
          <w:rFonts w:ascii="Trebuchet MS" w:eastAsia="Arial" w:hAnsi="Trebuchet MS" w:cs="Arial"/>
          <w:spacing w:val="-1"/>
          <w:sz w:val="22"/>
          <w:szCs w:val="22"/>
          <w:lang w:val="ro-RO"/>
        </w:rPr>
        <w:t xml:space="preserve"> a proiectului şi exclusiv în scopul pentru care au fost </w:t>
      </w:r>
      <w:r w:rsidR="006315B6" w:rsidRPr="009D6072">
        <w:rPr>
          <w:rFonts w:ascii="Trebuchet MS" w:eastAsia="Arial" w:hAnsi="Trebuchet MS" w:cs="Arial"/>
          <w:spacing w:val="-1"/>
          <w:sz w:val="22"/>
          <w:szCs w:val="22"/>
          <w:lang w:val="ro-RO"/>
        </w:rPr>
        <w:t>achiziționate</w:t>
      </w:r>
      <w:r w:rsidRPr="009D6072">
        <w:rPr>
          <w:rFonts w:ascii="Trebuchet MS" w:eastAsia="Arial" w:hAnsi="Trebuchet MS" w:cs="Arial"/>
          <w:spacing w:val="-1"/>
          <w:sz w:val="22"/>
          <w:szCs w:val="22"/>
          <w:lang w:val="ro-RO"/>
        </w:rPr>
        <w:t xml:space="preserve">, </w:t>
      </w:r>
      <w:r w:rsidR="00E7213A" w:rsidRPr="009D6072">
        <w:rPr>
          <w:rFonts w:ascii="Trebuchet MS" w:eastAsia="Arial" w:hAnsi="Trebuchet MS" w:cs="Arial"/>
          <w:spacing w:val="-1"/>
          <w:sz w:val="22"/>
          <w:szCs w:val="22"/>
          <w:lang w:val="ro-RO"/>
        </w:rPr>
        <w:t>atât în perioada de</w:t>
      </w:r>
      <w:r w:rsidR="00A747D2"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implementare,</w:t>
      </w:r>
      <w:r w:rsidR="00E7213A" w:rsidRPr="009D6072">
        <w:rPr>
          <w:rFonts w:ascii="Trebuchet MS" w:eastAsia="Arial" w:hAnsi="Trebuchet MS" w:cs="Arial"/>
          <w:spacing w:val="-1"/>
          <w:sz w:val="22"/>
          <w:szCs w:val="22"/>
          <w:lang w:val="ro-RO"/>
        </w:rPr>
        <w:t xml:space="preserve"> cât și </w:t>
      </w:r>
      <w:r w:rsidR="00735481" w:rsidRPr="009D6072">
        <w:rPr>
          <w:rFonts w:ascii="Trebuchet MS" w:eastAsia="Arial" w:hAnsi="Trebuchet MS" w:cs="Arial"/>
          <w:spacing w:val="-1"/>
          <w:sz w:val="22"/>
          <w:szCs w:val="22"/>
          <w:lang w:val="ro-RO"/>
        </w:rPr>
        <w:t xml:space="preserve">în perioada în care are obligația să asigure </w:t>
      </w:r>
      <w:r w:rsidR="00E7213A" w:rsidRPr="009D6072">
        <w:rPr>
          <w:rFonts w:ascii="Trebuchet MS" w:eastAsia="Arial" w:hAnsi="Trebuchet MS" w:cs="Arial"/>
          <w:spacing w:val="-1"/>
          <w:sz w:val="22"/>
          <w:szCs w:val="22"/>
          <w:lang w:val="ro-RO"/>
        </w:rPr>
        <w:t>sustenabilitatea proiectului/</w:t>
      </w:r>
      <w:r w:rsidR="00735481" w:rsidRPr="009D6072">
        <w:rPr>
          <w:rFonts w:ascii="Trebuchet MS" w:eastAsia="Arial" w:hAnsi="Trebuchet MS" w:cs="Arial"/>
          <w:spacing w:val="-1"/>
          <w:sz w:val="22"/>
          <w:szCs w:val="22"/>
          <w:lang w:val="ro-RO"/>
        </w:rPr>
        <w:t>caracterul durabil al proiectului, așa cum este acest</w:t>
      </w:r>
      <w:r w:rsidR="00EE7A5E" w:rsidRPr="009D6072">
        <w:rPr>
          <w:rFonts w:ascii="Trebuchet MS" w:eastAsia="Arial" w:hAnsi="Trebuchet MS" w:cs="Arial"/>
          <w:spacing w:val="-1"/>
          <w:sz w:val="22"/>
          <w:szCs w:val="22"/>
          <w:lang w:val="ro-RO"/>
        </w:rPr>
        <w:t>a</w:t>
      </w:r>
      <w:r w:rsidR="00735481" w:rsidRPr="009D6072">
        <w:rPr>
          <w:rFonts w:ascii="Trebuchet MS" w:eastAsia="Arial" w:hAnsi="Trebuchet MS" w:cs="Arial"/>
          <w:spacing w:val="-1"/>
          <w:sz w:val="22"/>
          <w:szCs w:val="22"/>
          <w:lang w:val="ro-RO"/>
        </w:rPr>
        <w:t xml:space="preserve"> reglementat la art. 2, alin (5)</w:t>
      </w:r>
      <w:r w:rsidR="00DB6579" w:rsidRPr="009D6072">
        <w:rPr>
          <w:rFonts w:ascii="Trebuchet MS" w:eastAsia="Arial" w:hAnsi="Trebuchet MS" w:cs="Arial"/>
          <w:spacing w:val="-1"/>
          <w:sz w:val="22"/>
          <w:szCs w:val="22"/>
          <w:lang w:val="ro-RO"/>
        </w:rPr>
        <w:t xml:space="preserve"> -</w:t>
      </w:r>
      <w:r w:rsidR="00735481" w:rsidRPr="009D6072">
        <w:rPr>
          <w:rFonts w:ascii="Trebuchet MS" w:eastAsia="Arial" w:hAnsi="Trebuchet MS" w:cs="Arial"/>
          <w:spacing w:val="-1"/>
          <w:sz w:val="22"/>
          <w:szCs w:val="22"/>
          <w:lang w:val="ro-RO"/>
        </w:rPr>
        <w:t xml:space="preserve"> (6)</w:t>
      </w:r>
      <w:r w:rsidR="000E15A8" w:rsidRPr="009D6072">
        <w:rPr>
          <w:rFonts w:ascii="Trebuchet MS" w:eastAsia="Arial" w:hAnsi="Trebuchet MS" w:cs="Arial"/>
          <w:spacing w:val="-1"/>
          <w:sz w:val="22"/>
          <w:szCs w:val="22"/>
          <w:lang w:val="ro-RO"/>
        </w:rPr>
        <w:t xml:space="preserve"> </w:t>
      </w:r>
      <w:r w:rsidR="000E15A8" w:rsidRPr="009D6072">
        <w:rPr>
          <w:rFonts w:ascii="Trebuchet MS" w:hAnsi="Trebuchet MS"/>
          <w:sz w:val="22"/>
          <w:szCs w:val="22"/>
          <w:lang w:val="ro-RO"/>
        </w:rPr>
        <w:t>al prezentului contract de finanțare</w:t>
      </w:r>
      <w:r w:rsidR="00735481" w:rsidRPr="009D6072">
        <w:rPr>
          <w:rFonts w:ascii="Trebuchet MS" w:eastAsia="Arial" w:hAnsi="Trebuchet MS" w:cs="Arial"/>
          <w:spacing w:val="-1"/>
          <w:sz w:val="22"/>
          <w:szCs w:val="22"/>
          <w:lang w:val="ro-RO"/>
        </w:rPr>
        <w:t>.</w:t>
      </w:r>
    </w:p>
    <w:p w14:paraId="55F18F63" w14:textId="2329C6C3" w:rsidR="007604E4" w:rsidRPr="009D6072" w:rsidRDefault="00735481" w:rsidP="007604E4">
      <w:pPr>
        <w:pStyle w:val="ListParagraph"/>
        <w:numPr>
          <w:ilvl w:val="0"/>
          <w:numId w:val="16"/>
        </w:numPr>
        <w:tabs>
          <w:tab w:val="left" w:pos="851"/>
        </w:tabs>
        <w:jc w:val="both"/>
        <w:rPr>
          <w:rFonts w:ascii="Trebuchet MS" w:hAnsi="Trebuchet MS"/>
          <w:sz w:val="22"/>
          <w:szCs w:val="22"/>
          <w:lang w:val="ro-RO"/>
        </w:rPr>
      </w:pPr>
      <w:r w:rsidRPr="009D6072">
        <w:rPr>
          <w:rFonts w:ascii="Trebuchet MS" w:eastAsia="Arial" w:hAnsi="Trebuchet MS" w:cs="Arial"/>
          <w:spacing w:val="-1"/>
          <w:sz w:val="22"/>
          <w:szCs w:val="22"/>
          <w:lang w:val="ro-RO"/>
        </w:rPr>
        <w:t xml:space="preserve"> </w:t>
      </w:r>
      <w:r w:rsidR="007604E4" w:rsidRPr="009D6072">
        <w:rPr>
          <w:rFonts w:ascii="Trebuchet MS" w:eastAsia="Arial" w:hAnsi="Trebuchet MS" w:cs="Arial"/>
          <w:spacing w:val="-1"/>
          <w:sz w:val="22"/>
          <w:szCs w:val="22"/>
          <w:lang w:val="ro-RO"/>
        </w:rPr>
        <w:t xml:space="preserve">Beneficiarul are obligația de a nu modifica locația bunurilor și echipamentelor achiziționate în cadrul proiectului fără acordul prealabil al </w:t>
      </w:r>
      <w:r w:rsidR="007604E4" w:rsidRPr="009D6072">
        <w:rPr>
          <w:rFonts w:ascii="Trebuchet MS" w:eastAsia="Arial" w:hAnsi="Trebuchet MS" w:cs="Arial"/>
          <w:spacing w:val="-1"/>
          <w:sz w:val="22"/>
          <w:szCs w:val="22"/>
          <w:highlight w:val="lightGray"/>
          <w:lang w:val="ro-RO"/>
        </w:rPr>
        <w:t>AM</w:t>
      </w:r>
      <w:r w:rsidR="001E1DAE" w:rsidRPr="009D6072">
        <w:rPr>
          <w:rFonts w:ascii="Trebuchet MS" w:eastAsia="Arial" w:hAnsi="Trebuchet MS" w:cs="Arial"/>
          <w:spacing w:val="-1"/>
          <w:sz w:val="22"/>
          <w:szCs w:val="22"/>
          <w:highlight w:val="lightGray"/>
          <w:lang w:val="ro-RO"/>
        </w:rPr>
        <w:t>/OI</w:t>
      </w:r>
      <w:r w:rsidR="007604E4" w:rsidRPr="009D6072">
        <w:rPr>
          <w:rFonts w:ascii="Trebuchet MS" w:eastAsia="Arial" w:hAnsi="Trebuchet MS" w:cs="Arial"/>
          <w:spacing w:val="-1"/>
          <w:sz w:val="22"/>
          <w:szCs w:val="22"/>
          <w:lang w:val="ro-RO"/>
        </w:rPr>
        <w:t xml:space="preserve"> cu privire la acest fapt, solicitat cu cel puțin 10 zile lucrătoare înainte</w:t>
      </w:r>
      <w:r w:rsidR="002F3368" w:rsidRPr="009D6072">
        <w:rPr>
          <w:rFonts w:ascii="Trebuchet MS" w:eastAsia="Arial" w:hAnsi="Trebuchet MS" w:cs="Arial"/>
          <w:spacing w:val="-1"/>
          <w:sz w:val="22"/>
          <w:szCs w:val="22"/>
          <w:lang w:val="ro-RO"/>
        </w:rPr>
        <w:t xml:space="preserve">, </w:t>
      </w:r>
      <w:r w:rsidR="00C4092F" w:rsidRPr="009D6072">
        <w:rPr>
          <w:rFonts w:ascii="Trebuchet MS" w:eastAsia="Arial" w:hAnsi="Trebuchet MS" w:cs="Arial"/>
          <w:spacing w:val="-1"/>
          <w:sz w:val="22"/>
          <w:szCs w:val="22"/>
          <w:lang w:val="ro-RO"/>
        </w:rPr>
        <w:t>fără ca</w:t>
      </w:r>
      <w:r w:rsidR="002F3368" w:rsidRPr="009D6072">
        <w:rPr>
          <w:rFonts w:ascii="Trebuchet MS" w:eastAsia="Arial" w:hAnsi="Trebuchet MS" w:cs="Arial"/>
          <w:spacing w:val="-1"/>
          <w:sz w:val="22"/>
          <w:szCs w:val="22"/>
          <w:lang w:val="ro-RO"/>
        </w:rPr>
        <w:t xml:space="preserve"> această modificare </w:t>
      </w:r>
      <w:r w:rsidR="00C4092F" w:rsidRPr="009D6072">
        <w:rPr>
          <w:rFonts w:ascii="Trebuchet MS" w:eastAsia="Arial" w:hAnsi="Trebuchet MS" w:cs="Arial"/>
          <w:spacing w:val="-1"/>
          <w:sz w:val="22"/>
          <w:szCs w:val="22"/>
          <w:lang w:val="ro-RO"/>
        </w:rPr>
        <w:t xml:space="preserve">să </w:t>
      </w:r>
      <w:r w:rsidR="00524023" w:rsidRPr="009D6072">
        <w:rPr>
          <w:rFonts w:ascii="Trebuchet MS" w:eastAsia="Arial" w:hAnsi="Trebuchet MS" w:cs="Arial"/>
          <w:spacing w:val="-1"/>
          <w:sz w:val="22"/>
          <w:szCs w:val="22"/>
          <w:lang w:val="ro-RO"/>
        </w:rPr>
        <w:t>facă parte dintr-un proces de relocare</w:t>
      </w:r>
      <w:r w:rsidR="007604E4" w:rsidRPr="009D6072">
        <w:rPr>
          <w:rFonts w:ascii="Trebuchet MS" w:eastAsia="Arial" w:hAnsi="Trebuchet MS" w:cs="Arial"/>
          <w:spacing w:val="-1"/>
          <w:sz w:val="22"/>
          <w:szCs w:val="22"/>
          <w:lang w:val="ro-RO"/>
        </w:rPr>
        <w:t>.</w:t>
      </w:r>
    </w:p>
    <w:p w14:paraId="22B6233F" w14:textId="4EA7B609" w:rsidR="00963A02" w:rsidRPr="009D6072" w:rsidRDefault="0007074F" w:rsidP="00B6450E">
      <w:pPr>
        <w:pStyle w:val="ListParagraph"/>
        <w:numPr>
          <w:ilvl w:val="0"/>
          <w:numId w:val="16"/>
        </w:numPr>
        <w:tabs>
          <w:tab w:val="left" w:pos="180"/>
          <w:tab w:val="left" w:pos="851"/>
        </w:tabs>
        <w:ind w:right="72"/>
        <w:jc w:val="both"/>
        <w:rPr>
          <w:rFonts w:ascii="Trebuchet MS" w:eastAsia="Arial" w:hAnsi="Trebuchet MS" w:cs="Arial"/>
          <w:spacing w:val="-1"/>
          <w:sz w:val="22"/>
          <w:szCs w:val="22"/>
          <w:lang w:val="ro-RO"/>
        </w:rPr>
      </w:pPr>
      <w:r w:rsidRPr="009D6072">
        <w:rPr>
          <w:rFonts w:ascii="Trebuchet MS" w:eastAsia="Arial" w:hAnsi="Trebuchet MS" w:cs="Arial"/>
          <w:spacing w:val="-1"/>
          <w:sz w:val="22"/>
          <w:szCs w:val="22"/>
          <w:lang w:val="ro-RO"/>
        </w:rPr>
        <w:t>Beneficiarul are</w:t>
      </w:r>
      <w:r w:rsidR="002D3AE6"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obligația</w:t>
      </w:r>
      <w:r w:rsidR="002D3AE6" w:rsidRPr="009D6072">
        <w:rPr>
          <w:rFonts w:ascii="Trebuchet MS" w:eastAsia="Arial" w:hAnsi="Trebuchet MS" w:cs="Arial"/>
          <w:spacing w:val="-1"/>
          <w:sz w:val="22"/>
          <w:szCs w:val="22"/>
          <w:lang w:val="ro-RO"/>
        </w:rPr>
        <w:t xml:space="preserve"> </w:t>
      </w:r>
      <w:r w:rsidR="003F17DA" w:rsidRPr="009D6072">
        <w:rPr>
          <w:rFonts w:ascii="Trebuchet MS" w:eastAsia="Arial" w:hAnsi="Trebuchet MS" w:cs="Arial"/>
          <w:spacing w:val="-1"/>
          <w:sz w:val="22"/>
          <w:szCs w:val="22"/>
          <w:lang w:val="ro-RO"/>
        </w:rPr>
        <w:t xml:space="preserve">de a nu întreprinde acțiuni de relocare, precum și </w:t>
      </w:r>
      <w:r w:rsidR="002D3AE6" w:rsidRPr="009D6072">
        <w:rPr>
          <w:rFonts w:ascii="Trebuchet MS" w:eastAsia="Arial" w:hAnsi="Trebuchet MS" w:cs="Arial"/>
          <w:spacing w:val="-1"/>
          <w:sz w:val="22"/>
          <w:szCs w:val="22"/>
          <w:lang w:val="ro-RO"/>
        </w:rPr>
        <w:t>să nu înstrăineze</w:t>
      </w:r>
      <w:r w:rsidR="008866F4" w:rsidRPr="009D6072">
        <w:rPr>
          <w:rFonts w:ascii="Trebuchet MS" w:eastAsia="Arial" w:hAnsi="Trebuchet MS" w:cs="Arial"/>
          <w:spacing w:val="-1"/>
          <w:sz w:val="22"/>
          <w:szCs w:val="22"/>
          <w:lang w:val="ro-RO"/>
        </w:rPr>
        <w:t xml:space="preserve"> </w:t>
      </w:r>
      <w:r w:rsidR="009151B1" w:rsidRPr="009D6072">
        <w:rPr>
          <w:rFonts w:ascii="Trebuchet MS" w:eastAsia="Arial" w:hAnsi="Trebuchet MS" w:cs="Arial"/>
          <w:spacing w:val="-1"/>
          <w:sz w:val="22"/>
          <w:szCs w:val="22"/>
          <w:lang w:val="ro-RO"/>
        </w:rPr>
        <w:t xml:space="preserve">și </w:t>
      </w:r>
      <w:r w:rsidR="008866F4" w:rsidRPr="009D6072">
        <w:rPr>
          <w:rFonts w:ascii="Trebuchet MS" w:eastAsia="Arial" w:hAnsi="Trebuchet MS" w:cs="Arial"/>
          <w:spacing w:val="-1"/>
          <w:sz w:val="22"/>
          <w:szCs w:val="22"/>
          <w:lang w:val="ro-RO"/>
        </w:rPr>
        <w:t>să</w:t>
      </w:r>
      <w:r w:rsidR="009151B1" w:rsidRPr="009D6072">
        <w:rPr>
          <w:rFonts w:ascii="Trebuchet MS" w:eastAsia="Arial" w:hAnsi="Trebuchet MS" w:cs="Arial"/>
          <w:spacing w:val="-1"/>
          <w:sz w:val="22"/>
          <w:szCs w:val="22"/>
          <w:lang w:val="ro-RO"/>
        </w:rPr>
        <w:t xml:space="preserve"> nu</w:t>
      </w:r>
      <w:r w:rsidR="008866F4" w:rsidRPr="009D6072">
        <w:rPr>
          <w:rFonts w:ascii="Trebuchet MS" w:eastAsia="Arial" w:hAnsi="Trebuchet MS" w:cs="Arial"/>
          <w:spacing w:val="-1"/>
          <w:sz w:val="22"/>
          <w:szCs w:val="22"/>
          <w:lang w:val="ro-RO"/>
        </w:rPr>
        <w:t xml:space="preserve"> </w:t>
      </w:r>
      <w:r w:rsidR="002D3AE6" w:rsidRPr="009D6072">
        <w:rPr>
          <w:rFonts w:ascii="Trebuchet MS" w:eastAsia="Arial" w:hAnsi="Trebuchet MS" w:cs="Arial"/>
          <w:spacing w:val="-1"/>
          <w:sz w:val="22"/>
          <w:szCs w:val="22"/>
          <w:lang w:val="ro-RO"/>
        </w:rPr>
        <w:t xml:space="preserve">închirieze bunurile </w:t>
      </w:r>
      <w:r w:rsidR="006315B6" w:rsidRPr="009D6072">
        <w:rPr>
          <w:rFonts w:ascii="Trebuchet MS" w:eastAsia="Arial" w:hAnsi="Trebuchet MS" w:cs="Arial"/>
          <w:spacing w:val="-1"/>
          <w:sz w:val="22"/>
          <w:szCs w:val="22"/>
          <w:lang w:val="ro-RO"/>
        </w:rPr>
        <w:t>achiziționate</w:t>
      </w:r>
      <w:r w:rsidR="002D3AE6" w:rsidRPr="009D6072">
        <w:rPr>
          <w:rFonts w:ascii="Trebuchet MS" w:eastAsia="Arial" w:hAnsi="Trebuchet MS" w:cs="Arial"/>
          <w:spacing w:val="-1"/>
          <w:sz w:val="22"/>
          <w:szCs w:val="22"/>
          <w:lang w:val="ro-RO"/>
        </w:rPr>
        <w:t xml:space="preserve"> ca urmare a </w:t>
      </w:r>
      <w:r w:rsidR="006315B6" w:rsidRPr="009D6072">
        <w:rPr>
          <w:rFonts w:ascii="Trebuchet MS" w:eastAsia="Arial" w:hAnsi="Trebuchet MS" w:cs="Arial"/>
          <w:spacing w:val="-1"/>
          <w:sz w:val="22"/>
          <w:szCs w:val="22"/>
          <w:lang w:val="ro-RO"/>
        </w:rPr>
        <w:t>obținerii</w:t>
      </w:r>
      <w:r w:rsidR="002D3AE6"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finanțării</w:t>
      </w:r>
      <w:r w:rsidR="002D3AE6" w:rsidRPr="009D6072">
        <w:rPr>
          <w:rFonts w:ascii="Trebuchet MS" w:eastAsia="Arial" w:hAnsi="Trebuchet MS" w:cs="Arial"/>
          <w:spacing w:val="-1"/>
          <w:sz w:val="22"/>
          <w:szCs w:val="22"/>
          <w:lang w:val="ro-RO"/>
        </w:rPr>
        <w:t xml:space="preserve"> prin Program, </w:t>
      </w:r>
      <w:r w:rsidR="009B10CA" w:rsidRPr="009D6072">
        <w:rPr>
          <w:rFonts w:ascii="Trebuchet MS" w:eastAsia="Arial" w:hAnsi="Trebuchet MS" w:cs="Arial"/>
          <w:spacing w:val="-1"/>
          <w:sz w:val="22"/>
          <w:szCs w:val="22"/>
          <w:lang w:val="ro-RO"/>
        </w:rPr>
        <w:t xml:space="preserve">atât în perioada de implementare a proiectului, cât și </w:t>
      </w:r>
      <w:r w:rsidR="00963A02" w:rsidRPr="009D6072">
        <w:rPr>
          <w:rFonts w:ascii="Trebuchet MS" w:eastAsia="Arial" w:hAnsi="Trebuchet MS" w:cs="Arial"/>
          <w:spacing w:val="-1"/>
          <w:sz w:val="22"/>
          <w:szCs w:val="22"/>
          <w:lang w:val="ro-RO"/>
        </w:rPr>
        <w:t>în perioada în care are obligația să asigure caracterul durabil al proiectului,</w:t>
      </w:r>
      <w:r w:rsidR="004E0D8D" w:rsidRPr="009D6072">
        <w:rPr>
          <w:rFonts w:ascii="Trebuchet MS" w:eastAsia="Arial" w:hAnsi="Trebuchet MS" w:cs="Arial"/>
          <w:spacing w:val="-1"/>
          <w:sz w:val="22"/>
          <w:szCs w:val="22"/>
          <w:lang w:val="ro-RO"/>
        </w:rPr>
        <w:t xml:space="preserve"> respectiv perioada de </w:t>
      </w:r>
      <w:r w:rsidR="006315B6" w:rsidRPr="009D6072">
        <w:rPr>
          <w:rFonts w:ascii="Trebuchet MS" w:eastAsia="Arial" w:hAnsi="Trebuchet MS" w:cs="Arial"/>
          <w:spacing w:val="-1"/>
          <w:sz w:val="22"/>
          <w:szCs w:val="22"/>
          <w:lang w:val="ro-RO"/>
        </w:rPr>
        <w:t>sustenabilitate</w:t>
      </w:r>
      <w:r w:rsidR="004E0D8D" w:rsidRPr="009D6072">
        <w:rPr>
          <w:rFonts w:ascii="Trebuchet MS" w:eastAsia="Arial" w:hAnsi="Trebuchet MS" w:cs="Arial"/>
          <w:spacing w:val="-1"/>
          <w:sz w:val="22"/>
          <w:szCs w:val="22"/>
          <w:lang w:val="ro-RO"/>
        </w:rPr>
        <w:t>/durabilitate,</w:t>
      </w:r>
      <w:r w:rsidR="00963A02" w:rsidRPr="009D6072">
        <w:rPr>
          <w:rFonts w:ascii="Trebuchet MS" w:eastAsia="Arial" w:hAnsi="Trebuchet MS" w:cs="Arial"/>
          <w:spacing w:val="-1"/>
          <w:sz w:val="22"/>
          <w:szCs w:val="22"/>
          <w:lang w:val="ro-RO"/>
        </w:rPr>
        <w:t xml:space="preserve"> așa cum este ace</w:t>
      </w:r>
      <w:r w:rsidR="00735481" w:rsidRPr="009D6072">
        <w:rPr>
          <w:rFonts w:ascii="Trebuchet MS" w:eastAsia="Arial" w:hAnsi="Trebuchet MS" w:cs="Arial"/>
          <w:spacing w:val="-1"/>
          <w:sz w:val="22"/>
          <w:szCs w:val="22"/>
          <w:lang w:val="ro-RO"/>
        </w:rPr>
        <w:t>a</w:t>
      </w:r>
      <w:r w:rsidR="00963A02" w:rsidRPr="009D6072">
        <w:rPr>
          <w:rFonts w:ascii="Trebuchet MS" w:eastAsia="Arial" w:hAnsi="Trebuchet MS" w:cs="Arial"/>
          <w:spacing w:val="-1"/>
          <w:sz w:val="22"/>
          <w:szCs w:val="22"/>
          <w:lang w:val="ro-RO"/>
        </w:rPr>
        <w:t>sta reglementat</w:t>
      </w:r>
      <w:r w:rsidR="00735481" w:rsidRPr="009D6072">
        <w:rPr>
          <w:rFonts w:ascii="Trebuchet MS" w:eastAsia="Arial" w:hAnsi="Trebuchet MS" w:cs="Arial"/>
          <w:spacing w:val="-1"/>
          <w:sz w:val="22"/>
          <w:szCs w:val="22"/>
          <w:lang w:val="ro-RO"/>
        </w:rPr>
        <w:t>ă</w:t>
      </w:r>
      <w:r w:rsidR="00963A02" w:rsidRPr="009D6072">
        <w:rPr>
          <w:rFonts w:ascii="Trebuchet MS" w:eastAsia="Arial" w:hAnsi="Trebuchet MS" w:cs="Arial"/>
          <w:spacing w:val="-1"/>
          <w:sz w:val="22"/>
          <w:szCs w:val="22"/>
          <w:lang w:val="ro-RO"/>
        </w:rPr>
        <w:t xml:space="preserve"> la art. </w:t>
      </w:r>
      <w:r w:rsidR="0042767C" w:rsidRPr="009D6072">
        <w:rPr>
          <w:rFonts w:ascii="Trebuchet MS" w:eastAsia="Arial" w:hAnsi="Trebuchet MS" w:cs="Arial"/>
          <w:spacing w:val="-1"/>
          <w:sz w:val="22"/>
          <w:szCs w:val="22"/>
          <w:lang w:val="ro-RO"/>
        </w:rPr>
        <w:t>2, alin (5)</w:t>
      </w:r>
      <w:r w:rsidR="00DB6579" w:rsidRPr="009D6072">
        <w:rPr>
          <w:rFonts w:ascii="Trebuchet MS" w:eastAsia="Arial" w:hAnsi="Trebuchet MS" w:cs="Arial"/>
          <w:spacing w:val="-1"/>
          <w:sz w:val="22"/>
          <w:szCs w:val="22"/>
          <w:lang w:val="ro-RO"/>
        </w:rPr>
        <w:t xml:space="preserve"> -</w:t>
      </w:r>
      <w:r w:rsidR="00735481" w:rsidRPr="009D6072">
        <w:rPr>
          <w:rFonts w:ascii="Trebuchet MS" w:eastAsia="Arial" w:hAnsi="Trebuchet MS" w:cs="Arial"/>
          <w:spacing w:val="-1"/>
          <w:sz w:val="22"/>
          <w:szCs w:val="22"/>
          <w:lang w:val="ro-RO"/>
        </w:rPr>
        <w:t xml:space="preserve"> </w:t>
      </w:r>
      <w:r w:rsidR="0042767C" w:rsidRPr="009D6072">
        <w:rPr>
          <w:rFonts w:ascii="Trebuchet MS" w:eastAsia="Arial" w:hAnsi="Trebuchet MS" w:cs="Arial"/>
          <w:spacing w:val="-1"/>
          <w:sz w:val="22"/>
          <w:szCs w:val="22"/>
          <w:lang w:val="ro-RO"/>
        </w:rPr>
        <w:t>(6)</w:t>
      </w:r>
      <w:r w:rsidR="000E15A8" w:rsidRPr="009D6072">
        <w:rPr>
          <w:rFonts w:ascii="Trebuchet MS" w:hAnsi="Trebuchet MS"/>
          <w:sz w:val="22"/>
          <w:szCs w:val="22"/>
          <w:lang w:val="ro-RO"/>
        </w:rPr>
        <w:t xml:space="preserve"> al prezentului contract de finanțare</w:t>
      </w:r>
      <w:r w:rsidR="008866F4" w:rsidRPr="009D6072">
        <w:rPr>
          <w:rFonts w:ascii="Trebuchet MS" w:eastAsia="Arial" w:hAnsi="Trebuchet MS" w:cs="Arial"/>
          <w:spacing w:val="-1"/>
          <w:sz w:val="22"/>
          <w:szCs w:val="22"/>
          <w:lang w:val="ro-RO"/>
        </w:rPr>
        <w:t xml:space="preserve">. </w:t>
      </w:r>
    </w:p>
    <w:p w14:paraId="6EABEE77" w14:textId="54E84BBB" w:rsidR="008866F4" w:rsidRPr="009D6072" w:rsidRDefault="008866F4" w:rsidP="00B6450E">
      <w:pPr>
        <w:pStyle w:val="ListParagraph"/>
        <w:numPr>
          <w:ilvl w:val="0"/>
          <w:numId w:val="16"/>
        </w:numPr>
        <w:tabs>
          <w:tab w:val="left" w:pos="180"/>
          <w:tab w:val="left" w:pos="851"/>
        </w:tabs>
        <w:ind w:right="72"/>
        <w:jc w:val="both"/>
        <w:rPr>
          <w:rFonts w:ascii="Trebuchet MS" w:eastAsia="Arial" w:hAnsi="Trebuchet MS" w:cs="Arial"/>
          <w:spacing w:val="-1"/>
          <w:sz w:val="22"/>
          <w:szCs w:val="22"/>
          <w:lang w:val="ro-RO"/>
        </w:rPr>
      </w:pPr>
      <w:r w:rsidRPr="009D6072">
        <w:rPr>
          <w:rFonts w:ascii="Trebuchet MS" w:eastAsia="Arial" w:hAnsi="Trebuchet MS"/>
          <w:sz w:val="22"/>
          <w:szCs w:val="22"/>
          <w:lang w:val="ro-RO"/>
        </w:rPr>
        <w:t xml:space="preserve">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9D6072">
        <w:rPr>
          <w:rFonts w:ascii="Trebuchet MS" w:hAnsi="Trebuchet MS"/>
          <w:sz w:val="22"/>
          <w:szCs w:val="22"/>
          <w:lang w:val="ro-RO"/>
        </w:rPr>
        <w:t xml:space="preserve"> </w:t>
      </w:r>
      <w:r w:rsidRPr="009D6072">
        <w:rPr>
          <w:rFonts w:ascii="Trebuchet MS" w:eastAsia="Arial" w:hAnsi="Trebuchet MS"/>
          <w:sz w:val="22"/>
          <w:szCs w:val="22"/>
          <w:lang w:val="ro-RO"/>
        </w:rPr>
        <w:t>un evaluator independent autorizat ANEVAR.</w:t>
      </w:r>
    </w:p>
    <w:p w14:paraId="5217D48A" w14:textId="1D0CCCCD" w:rsidR="00110048" w:rsidRPr="009D6072" w:rsidRDefault="004D6DEE" w:rsidP="00B80E2E">
      <w:pPr>
        <w:pStyle w:val="ListParagraph"/>
        <w:numPr>
          <w:ilvl w:val="0"/>
          <w:numId w:val="16"/>
        </w:numPr>
        <w:tabs>
          <w:tab w:val="left" w:pos="567"/>
          <w:tab w:val="left" w:pos="851"/>
        </w:tabs>
        <w:ind w:right="76"/>
        <w:jc w:val="both"/>
        <w:rPr>
          <w:rFonts w:ascii="Trebuchet MS" w:hAnsi="Trebuchet MS"/>
          <w:sz w:val="22"/>
          <w:szCs w:val="22"/>
          <w:lang w:val="ro-RO"/>
        </w:rPr>
      </w:pPr>
      <w:r w:rsidRPr="009D6072">
        <w:rPr>
          <w:rFonts w:ascii="Trebuchet MS" w:eastAsia="Arial" w:hAnsi="Trebuchet MS" w:cs="Arial"/>
          <w:spacing w:val="-1"/>
          <w:sz w:val="22"/>
          <w:szCs w:val="22"/>
          <w:lang w:val="ro-RO"/>
        </w:rPr>
        <w:t>Beneficiarul a</w:t>
      </w:r>
      <w:r w:rsidR="006159D1" w:rsidRPr="009D6072">
        <w:rPr>
          <w:rFonts w:ascii="Trebuchet MS" w:eastAsia="Arial" w:hAnsi="Trebuchet MS" w:cs="Arial"/>
          <w:spacing w:val="-1"/>
          <w:sz w:val="22"/>
          <w:szCs w:val="22"/>
          <w:lang w:val="ro-RO"/>
        </w:rPr>
        <w:t xml:space="preserve">re obligația de a nu schimba activitatea desfășurată prin utilizarea </w:t>
      </w:r>
      <w:r w:rsidR="00140C79" w:rsidRPr="009D6072">
        <w:rPr>
          <w:rFonts w:ascii="Trebuchet MS" w:eastAsia="Arial" w:hAnsi="Trebuchet MS" w:cs="Arial"/>
          <w:spacing w:val="-1"/>
          <w:sz w:val="22"/>
          <w:szCs w:val="22"/>
          <w:lang w:val="ro-RO"/>
        </w:rPr>
        <w:t>activelor corporale/necorporale realizate/</w:t>
      </w:r>
      <w:r w:rsidR="006159D1" w:rsidRPr="009D6072">
        <w:rPr>
          <w:rFonts w:ascii="Trebuchet MS" w:eastAsia="Arial" w:hAnsi="Trebuchet MS" w:cs="Arial"/>
          <w:spacing w:val="-1"/>
          <w:sz w:val="22"/>
          <w:szCs w:val="22"/>
          <w:lang w:val="ro-RO"/>
        </w:rPr>
        <w:t xml:space="preserve">achiziționate din finanțarea nerambursabilă </w:t>
      </w:r>
      <w:r w:rsidR="00735481" w:rsidRPr="009D6072">
        <w:rPr>
          <w:rFonts w:ascii="Trebuchet MS" w:eastAsia="Arial" w:hAnsi="Trebuchet MS" w:cs="Arial"/>
          <w:spacing w:val="-1"/>
          <w:sz w:val="22"/>
          <w:szCs w:val="22"/>
          <w:lang w:val="ro-RO"/>
        </w:rPr>
        <w:t xml:space="preserve">în perioada în care are obligația să asigure caracterul durabil al proiectului, </w:t>
      </w:r>
      <w:r w:rsidR="004E0D8D" w:rsidRPr="009D6072">
        <w:rPr>
          <w:rFonts w:ascii="Trebuchet MS" w:eastAsia="Arial" w:hAnsi="Trebuchet MS" w:cs="Arial"/>
          <w:spacing w:val="-1"/>
          <w:sz w:val="22"/>
          <w:szCs w:val="22"/>
          <w:lang w:val="ro-RO"/>
        </w:rPr>
        <w:t xml:space="preserve">respectiv perioada de </w:t>
      </w:r>
      <w:r w:rsidR="006315B6" w:rsidRPr="009D6072">
        <w:rPr>
          <w:rFonts w:ascii="Trebuchet MS" w:eastAsia="Arial" w:hAnsi="Trebuchet MS" w:cs="Arial"/>
          <w:spacing w:val="-1"/>
          <w:sz w:val="22"/>
          <w:szCs w:val="22"/>
          <w:lang w:val="ro-RO"/>
        </w:rPr>
        <w:t>sustenabilitate</w:t>
      </w:r>
      <w:r w:rsidR="004E0D8D" w:rsidRPr="009D6072">
        <w:rPr>
          <w:rFonts w:ascii="Trebuchet MS" w:eastAsia="Arial" w:hAnsi="Trebuchet MS" w:cs="Arial"/>
          <w:spacing w:val="-1"/>
          <w:sz w:val="22"/>
          <w:szCs w:val="22"/>
          <w:lang w:val="ro-RO"/>
        </w:rPr>
        <w:t>/</w:t>
      </w:r>
      <w:r w:rsidR="001C1F41" w:rsidRPr="009D6072">
        <w:rPr>
          <w:rFonts w:ascii="Trebuchet MS" w:eastAsia="Arial" w:hAnsi="Trebuchet MS" w:cs="Arial"/>
          <w:spacing w:val="-1"/>
          <w:sz w:val="22"/>
          <w:szCs w:val="22"/>
          <w:lang w:val="ro-RO"/>
        </w:rPr>
        <w:t xml:space="preserve"> </w:t>
      </w:r>
      <w:r w:rsidR="004E0D8D" w:rsidRPr="009D6072">
        <w:rPr>
          <w:rFonts w:ascii="Trebuchet MS" w:eastAsia="Arial" w:hAnsi="Trebuchet MS" w:cs="Arial"/>
          <w:spacing w:val="-1"/>
          <w:sz w:val="22"/>
          <w:szCs w:val="22"/>
          <w:lang w:val="ro-RO"/>
        </w:rPr>
        <w:t xml:space="preserve">durabilitate, așa cum este aceasta reglementată la art. 2, alin </w:t>
      </w:r>
      <w:r w:rsidR="004E0D8D" w:rsidRPr="009D6072">
        <w:rPr>
          <w:rFonts w:ascii="Trebuchet MS" w:hAnsi="Trebuchet MS"/>
          <w:sz w:val="22"/>
          <w:szCs w:val="22"/>
          <w:lang w:val="ro-RO"/>
        </w:rPr>
        <w:t>(5) - (6)</w:t>
      </w:r>
      <w:r w:rsidR="00110048" w:rsidRPr="009D6072">
        <w:rPr>
          <w:rFonts w:ascii="Trebuchet MS" w:hAnsi="Trebuchet MS"/>
          <w:sz w:val="22"/>
          <w:szCs w:val="22"/>
          <w:lang w:val="ro-RO"/>
        </w:rPr>
        <w:t xml:space="preserve"> al</w:t>
      </w:r>
      <w:r w:rsidR="000E15A8" w:rsidRPr="009D6072">
        <w:rPr>
          <w:rFonts w:ascii="Trebuchet MS" w:hAnsi="Trebuchet MS"/>
          <w:sz w:val="22"/>
          <w:szCs w:val="22"/>
          <w:lang w:val="ro-RO"/>
        </w:rPr>
        <w:t xml:space="preserve"> </w:t>
      </w:r>
      <w:r w:rsidR="00110048" w:rsidRPr="009D6072">
        <w:rPr>
          <w:rFonts w:ascii="Trebuchet MS" w:hAnsi="Trebuchet MS"/>
          <w:sz w:val="22"/>
          <w:szCs w:val="22"/>
          <w:lang w:val="ro-RO"/>
        </w:rPr>
        <w:t>prezentului contract de finanțare</w:t>
      </w:r>
      <w:r w:rsidR="001C1F41" w:rsidRPr="009D6072">
        <w:rPr>
          <w:rFonts w:ascii="Trebuchet MS" w:hAnsi="Trebuchet MS"/>
          <w:sz w:val="22"/>
          <w:szCs w:val="22"/>
          <w:lang w:val="ro-RO"/>
        </w:rPr>
        <w:t>.</w:t>
      </w:r>
    </w:p>
    <w:p w14:paraId="61D2FE2B" w14:textId="7A2FDC7C" w:rsidR="00D170C0" w:rsidRPr="009D6072" w:rsidRDefault="002D3AE6" w:rsidP="001C1F41">
      <w:pPr>
        <w:pStyle w:val="ListParagraph"/>
        <w:numPr>
          <w:ilvl w:val="0"/>
          <w:numId w:val="16"/>
        </w:numPr>
        <w:tabs>
          <w:tab w:val="left" w:pos="567"/>
          <w:tab w:val="left" w:pos="851"/>
        </w:tabs>
        <w:ind w:right="76"/>
        <w:jc w:val="both"/>
        <w:rPr>
          <w:rFonts w:ascii="Trebuchet MS" w:hAnsi="Trebuchet MS"/>
          <w:sz w:val="22"/>
          <w:szCs w:val="22"/>
          <w:lang w:val="ro-RO"/>
        </w:rPr>
      </w:pPr>
      <w:r w:rsidRPr="009D6072">
        <w:rPr>
          <w:rFonts w:ascii="Trebuchet MS" w:hAnsi="Trebuchet MS"/>
          <w:sz w:val="22"/>
          <w:szCs w:val="22"/>
          <w:lang w:val="ro-RO"/>
        </w:rPr>
        <w:t>În cazul nerespectării prevederilor alin. (</w:t>
      </w:r>
      <w:r w:rsidR="00211FE0" w:rsidRPr="009D6072">
        <w:rPr>
          <w:rFonts w:ascii="Trebuchet MS" w:hAnsi="Trebuchet MS"/>
          <w:sz w:val="22"/>
          <w:szCs w:val="22"/>
          <w:lang w:val="ro-RO"/>
        </w:rPr>
        <w:t>27</w:t>
      </w:r>
      <w:r w:rsidR="008504E7" w:rsidRPr="009D6072">
        <w:rPr>
          <w:rFonts w:ascii="Trebuchet MS" w:hAnsi="Trebuchet MS"/>
          <w:sz w:val="22"/>
          <w:szCs w:val="22"/>
          <w:lang w:val="ro-RO"/>
        </w:rPr>
        <w:t>),</w:t>
      </w:r>
      <w:r w:rsidRPr="009D6072">
        <w:rPr>
          <w:rFonts w:ascii="Trebuchet MS" w:hAnsi="Trebuchet MS"/>
          <w:sz w:val="22"/>
          <w:szCs w:val="22"/>
          <w:lang w:val="ro-RO"/>
        </w:rPr>
        <w:t xml:space="preserve"> (</w:t>
      </w:r>
      <w:r w:rsidR="00BC2740" w:rsidRPr="009D6072">
        <w:rPr>
          <w:rFonts w:ascii="Trebuchet MS" w:hAnsi="Trebuchet MS"/>
          <w:sz w:val="22"/>
          <w:szCs w:val="22"/>
          <w:lang w:val="ro-RO"/>
        </w:rPr>
        <w:t>2</w:t>
      </w:r>
      <w:r w:rsidR="00E35AC1" w:rsidRPr="009D6072">
        <w:rPr>
          <w:rFonts w:ascii="Trebuchet MS" w:hAnsi="Trebuchet MS"/>
          <w:sz w:val="22"/>
          <w:szCs w:val="22"/>
          <w:lang w:val="ro-RO"/>
        </w:rPr>
        <w:t>9</w:t>
      </w:r>
      <w:r w:rsidR="008504E7" w:rsidRPr="009D6072">
        <w:rPr>
          <w:rFonts w:ascii="Trebuchet MS" w:hAnsi="Trebuchet MS"/>
          <w:sz w:val="22"/>
          <w:szCs w:val="22"/>
          <w:lang w:val="ro-RO"/>
        </w:rPr>
        <w:t>)</w:t>
      </w:r>
      <w:r w:rsidR="00211FE0" w:rsidRPr="009D6072">
        <w:rPr>
          <w:rFonts w:ascii="Trebuchet MS" w:hAnsi="Trebuchet MS"/>
          <w:sz w:val="22"/>
          <w:szCs w:val="22"/>
          <w:lang w:val="ro-RO"/>
        </w:rPr>
        <w:t xml:space="preserve"> și </w:t>
      </w:r>
      <w:r w:rsidR="008504E7" w:rsidRPr="009D6072">
        <w:rPr>
          <w:rFonts w:ascii="Trebuchet MS" w:hAnsi="Trebuchet MS"/>
          <w:sz w:val="22"/>
          <w:szCs w:val="22"/>
          <w:lang w:val="ro-RO"/>
        </w:rPr>
        <w:t>(</w:t>
      </w:r>
      <w:r w:rsidR="00211FE0" w:rsidRPr="009D6072">
        <w:rPr>
          <w:rFonts w:ascii="Trebuchet MS" w:hAnsi="Trebuchet MS"/>
          <w:sz w:val="22"/>
          <w:szCs w:val="22"/>
          <w:lang w:val="ro-RO"/>
        </w:rPr>
        <w:t>31</w:t>
      </w:r>
      <w:r w:rsidR="008504E7" w:rsidRPr="009D6072">
        <w:rPr>
          <w:rFonts w:ascii="Trebuchet MS" w:hAnsi="Trebuchet MS"/>
          <w:sz w:val="22"/>
          <w:szCs w:val="22"/>
          <w:lang w:val="ro-RO"/>
        </w:rPr>
        <w:t>)</w:t>
      </w:r>
      <w:r w:rsidR="00EC0020" w:rsidRPr="009D6072">
        <w:rPr>
          <w:rFonts w:ascii="Trebuchet MS" w:hAnsi="Trebuchet MS"/>
          <w:sz w:val="22"/>
          <w:szCs w:val="22"/>
          <w:lang w:val="ro-RO"/>
        </w:rPr>
        <w:t>,</w:t>
      </w:r>
      <w:r w:rsidR="008504E7" w:rsidRPr="009D6072">
        <w:rPr>
          <w:rFonts w:ascii="Trebuchet MS" w:hAnsi="Trebuchet MS"/>
          <w:sz w:val="22"/>
          <w:szCs w:val="22"/>
          <w:lang w:val="ro-RO"/>
        </w:rPr>
        <w:t xml:space="preserve"> </w:t>
      </w:r>
      <w:r w:rsidRPr="009D6072">
        <w:rPr>
          <w:rFonts w:ascii="Trebuchet MS" w:hAnsi="Trebuchet MS"/>
          <w:sz w:val="22"/>
          <w:szCs w:val="22"/>
          <w:lang w:val="ro-RO"/>
        </w:rPr>
        <w:t xml:space="preserve">beneficiarul este obligat să restituie </w:t>
      </w:r>
      <w:r w:rsidR="00950436" w:rsidRPr="009D6072">
        <w:rPr>
          <w:rFonts w:ascii="Trebuchet MS" w:hAnsi="Trebuchet MS"/>
          <w:sz w:val="22"/>
          <w:szCs w:val="22"/>
          <w:lang w:val="ro-RO"/>
        </w:rPr>
        <w:t xml:space="preserve">finanțarea nerambursabilă </w:t>
      </w:r>
      <w:r w:rsidR="006315B6" w:rsidRPr="009D6072">
        <w:rPr>
          <w:rFonts w:ascii="Trebuchet MS" w:hAnsi="Trebuchet MS"/>
          <w:sz w:val="22"/>
          <w:szCs w:val="22"/>
          <w:lang w:val="ro-RO"/>
        </w:rPr>
        <w:t>plătită</w:t>
      </w:r>
      <w:r w:rsidR="00950436" w:rsidRPr="009D6072">
        <w:rPr>
          <w:rFonts w:ascii="Trebuchet MS" w:hAnsi="Trebuchet MS"/>
          <w:sz w:val="22"/>
          <w:szCs w:val="22"/>
          <w:lang w:val="ro-RO"/>
        </w:rPr>
        <w:t xml:space="preserve"> pentru activele respective</w:t>
      </w:r>
      <w:r w:rsidRPr="009D6072">
        <w:rPr>
          <w:rFonts w:ascii="Trebuchet MS" w:hAnsi="Trebuchet MS"/>
          <w:sz w:val="22"/>
          <w:szCs w:val="22"/>
          <w:lang w:val="ro-RO"/>
        </w:rPr>
        <w:t>, inclusiv dobânzile/penalizările aferente.</w:t>
      </w:r>
    </w:p>
    <w:p w14:paraId="754F37B4" w14:textId="2DA228CE" w:rsidR="00DD707D" w:rsidRPr="009D6072" w:rsidRDefault="00DD707D" w:rsidP="001C1F41">
      <w:pPr>
        <w:pStyle w:val="ListParagraph"/>
        <w:numPr>
          <w:ilvl w:val="0"/>
          <w:numId w:val="16"/>
        </w:numPr>
        <w:tabs>
          <w:tab w:val="left" w:pos="567"/>
          <w:tab w:val="left" w:pos="851"/>
        </w:tabs>
        <w:ind w:right="76"/>
        <w:jc w:val="both"/>
        <w:rPr>
          <w:rFonts w:ascii="Trebuchet MS" w:hAnsi="Trebuchet MS"/>
          <w:sz w:val="22"/>
          <w:szCs w:val="22"/>
          <w:lang w:val="ro-RO"/>
        </w:rPr>
      </w:pPr>
      <w:r w:rsidRPr="009D6072">
        <w:rPr>
          <w:rFonts w:ascii="Trebuchet MS" w:hAnsi="Trebuchet MS"/>
          <w:sz w:val="22"/>
          <w:szCs w:val="22"/>
          <w:lang w:val="ro-RO"/>
        </w:rPr>
        <w:t>Beneficiarul are obligația de a pune în aplicare toate instrucțiunile emise de AM în legătură cu obiectul contractului de finanțare la termenele și în condițiile stabilite prin acestea.</w:t>
      </w:r>
    </w:p>
    <w:p w14:paraId="7B18F57D" w14:textId="3738F975" w:rsidR="00DD707D" w:rsidRPr="009D6072" w:rsidRDefault="00DD707D" w:rsidP="001C1F41">
      <w:pPr>
        <w:pStyle w:val="ListParagraph"/>
        <w:numPr>
          <w:ilvl w:val="0"/>
          <w:numId w:val="16"/>
        </w:numPr>
        <w:tabs>
          <w:tab w:val="left" w:pos="180"/>
          <w:tab w:val="left" w:pos="851"/>
        </w:tabs>
        <w:ind w:right="76"/>
        <w:jc w:val="both"/>
        <w:rPr>
          <w:rFonts w:ascii="Trebuchet MS" w:hAnsi="Trebuchet MS"/>
          <w:sz w:val="22"/>
          <w:szCs w:val="22"/>
          <w:lang w:val="ro-RO"/>
        </w:rPr>
      </w:pPr>
      <w:r w:rsidRPr="009D6072">
        <w:rPr>
          <w:rFonts w:ascii="Trebuchet MS" w:hAnsi="Trebuchet MS"/>
          <w:sz w:val="22"/>
          <w:szCs w:val="22"/>
          <w:lang w:val="ro-RO"/>
        </w:rPr>
        <w:lastRenderedPageBreak/>
        <w:t>Beneficiarul are obligația de a asigura corespondența precum și prezentarea documentelor în legătura cu implementarea/monitorizarea/cererile de prefinanțare/cererile de plată/cererile de rambursare</w:t>
      </w:r>
      <w:r w:rsidR="001C1F41" w:rsidRPr="009D6072">
        <w:rPr>
          <w:rFonts w:ascii="Trebuchet MS" w:hAnsi="Trebuchet MS"/>
          <w:sz w:val="22"/>
          <w:szCs w:val="22"/>
          <w:lang w:val="ro-RO"/>
        </w:rPr>
        <w:t>,</w:t>
      </w:r>
      <w:r w:rsidRPr="009D6072">
        <w:rPr>
          <w:rFonts w:ascii="Trebuchet MS" w:hAnsi="Trebuchet MS"/>
          <w:sz w:val="22"/>
          <w:szCs w:val="22"/>
          <w:lang w:val="ro-RO"/>
        </w:rPr>
        <w:t xml:space="preserve"> precum și orice al</w:t>
      </w:r>
      <w:r w:rsidR="005C101F" w:rsidRPr="009D6072">
        <w:rPr>
          <w:rFonts w:ascii="Trebuchet MS" w:hAnsi="Trebuchet MS"/>
          <w:sz w:val="22"/>
          <w:szCs w:val="22"/>
          <w:lang w:val="ro-RO"/>
        </w:rPr>
        <w:t>t</w:t>
      </w:r>
      <w:r w:rsidRPr="009D6072">
        <w:rPr>
          <w:rFonts w:ascii="Trebuchet MS" w:hAnsi="Trebuchet MS"/>
          <w:sz w:val="22"/>
          <w:szCs w:val="22"/>
          <w:lang w:val="ro-RO"/>
        </w:rPr>
        <w:t>e categorii de documente numai prin sistemul informatic MySMIS2021.</w:t>
      </w:r>
    </w:p>
    <w:p w14:paraId="5E3EC51A" w14:textId="05BE053F" w:rsidR="00DD707D" w:rsidRPr="009D6072" w:rsidRDefault="00DD707D" w:rsidP="001C1F41">
      <w:pPr>
        <w:pStyle w:val="ListParagraph"/>
        <w:numPr>
          <w:ilvl w:val="0"/>
          <w:numId w:val="16"/>
        </w:numPr>
        <w:tabs>
          <w:tab w:val="left" w:pos="851"/>
        </w:tabs>
        <w:ind w:right="76"/>
        <w:jc w:val="both"/>
        <w:rPr>
          <w:rFonts w:ascii="Trebuchet MS" w:hAnsi="Trebuchet MS"/>
          <w:sz w:val="22"/>
          <w:szCs w:val="22"/>
          <w:lang w:val="ro-RO"/>
        </w:rPr>
      </w:pPr>
      <w:r w:rsidRPr="009D6072">
        <w:rPr>
          <w:rFonts w:ascii="Trebuchet MS" w:hAnsi="Trebuchet MS"/>
          <w:sz w:val="22"/>
          <w:szCs w:val="22"/>
          <w:lang w:val="ro-RO"/>
        </w:rPr>
        <w:t>Beneficiarul suportă din bugetul propriu sumele rezultate din corecțiile financiare provenind din erori extrapolate identificate de către structurile de control/audit</w:t>
      </w:r>
      <w:r w:rsidR="00110048" w:rsidRPr="009D6072">
        <w:rPr>
          <w:rFonts w:ascii="Trebuchet MS" w:hAnsi="Trebuchet MS"/>
          <w:sz w:val="22"/>
          <w:szCs w:val="22"/>
          <w:lang w:val="ro-RO"/>
        </w:rPr>
        <w:t>.</w:t>
      </w:r>
    </w:p>
    <w:p w14:paraId="13E315CD" w14:textId="5DEC3EDF" w:rsidR="009B10CA" w:rsidRPr="009D6072" w:rsidRDefault="009B10CA" w:rsidP="0066618E">
      <w:pPr>
        <w:pStyle w:val="ListParagraph"/>
        <w:numPr>
          <w:ilvl w:val="0"/>
          <w:numId w:val="16"/>
        </w:numPr>
        <w:tabs>
          <w:tab w:val="left" w:pos="851"/>
        </w:tabs>
        <w:ind w:right="76"/>
        <w:jc w:val="both"/>
        <w:rPr>
          <w:rFonts w:ascii="Trebuchet MS" w:hAnsi="Trebuchet MS"/>
          <w:sz w:val="22"/>
          <w:szCs w:val="22"/>
          <w:lang w:val="ro-RO"/>
        </w:rPr>
      </w:pPr>
      <w:r w:rsidRPr="009D6072">
        <w:rPr>
          <w:rFonts w:ascii="Trebuchet MS" w:hAnsi="Trebuchet MS"/>
          <w:sz w:val="22"/>
          <w:szCs w:val="22"/>
          <w:lang w:val="ro-RO"/>
        </w:rPr>
        <w:t xml:space="preserve">Beneficiarul </w:t>
      </w:r>
      <w:r w:rsidR="0014675F" w:rsidRPr="009D6072">
        <w:rPr>
          <w:rFonts w:ascii="Trebuchet MS" w:hAnsi="Trebuchet MS"/>
          <w:sz w:val="22"/>
          <w:szCs w:val="22"/>
          <w:lang w:val="ro-RO"/>
        </w:rPr>
        <w:t>își</w:t>
      </w:r>
      <w:r w:rsidRPr="009D6072">
        <w:rPr>
          <w:rFonts w:ascii="Trebuchet MS" w:hAnsi="Trebuchet MS"/>
          <w:sz w:val="22"/>
          <w:szCs w:val="22"/>
          <w:lang w:val="ro-RO"/>
        </w:rPr>
        <w:t xml:space="preserve"> exprimă acordul cu privire la prelucrarea, stocarea şi arhivarea datelor obținute pe parcursul </w:t>
      </w:r>
      <w:r w:rsidR="0014675F" w:rsidRPr="009D6072">
        <w:rPr>
          <w:rFonts w:ascii="Trebuchet MS" w:hAnsi="Trebuchet MS"/>
          <w:sz w:val="22"/>
          <w:szCs w:val="22"/>
          <w:lang w:val="ro-RO"/>
        </w:rPr>
        <w:t>desfășurării</w:t>
      </w:r>
      <w:r w:rsidRPr="009D6072">
        <w:rPr>
          <w:rFonts w:ascii="Trebuchet MS" w:hAnsi="Trebuchet MS"/>
          <w:sz w:val="22"/>
          <w:szCs w:val="22"/>
          <w:lang w:val="ro-RO"/>
        </w:rPr>
        <w:t xml:space="preserve"> </w:t>
      </w:r>
      <w:r w:rsidR="00726819" w:rsidRPr="009D6072">
        <w:rPr>
          <w:rFonts w:ascii="Trebuchet MS" w:hAnsi="Trebuchet MS"/>
          <w:sz w:val="22"/>
          <w:szCs w:val="22"/>
          <w:lang w:val="ro-RO"/>
        </w:rPr>
        <w:t>c</w:t>
      </w:r>
      <w:r w:rsidRPr="009D6072">
        <w:rPr>
          <w:rFonts w:ascii="Trebuchet MS" w:hAnsi="Trebuchet MS"/>
          <w:sz w:val="22"/>
          <w:szCs w:val="22"/>
          <w:lang w:val="ro-RO"/>
        </w:rPr>
        <w:t xml:space="preserve">ontractului de </w:t>
      </w:r>
      <w:r w:rsidR="00726819" w:rsidRPr="009D6072">
        <w:rPr>
          <w:rFonts w:ascii="Trebuchet MS" w:hAnsi="Trebuchet MS"/>
          <w:sz w:val="22"/>
          <w:szCs w:val="22"/>
          <w:lang w:val="ro-RO"/>
        </w:rPr>
        <w:t>f</w:t>
      </w:r>
      <w:r w:rsidRPr="009D6072">
        <w:rPr>
          <w:rFonts w:ascii="Trebuchet MS" w:hAnsi="Trebuchet MS"/>
          <w:sz w:val="22"/>
          <w:szCs w:val="22"/>
          <w:lang w:val="ro-RO"/>
        </w:rPr>
        <w:t>inanțare, în vederea utilizării</w:t>
      </w:r>
      <w:r w:rsidR="00D85812" w:rsidRPr="009D6072">
        <w:rPr>
          <w:rFonts w:ascii="Trebuchet MS" w:hAnsi="Trebuchet MS"/>
          <w:sz w:val="22"/>
          <w:szCs w:val="22"/>
          <w:lang w:val="ro-RO"/>
        </w:rPr>
        <w:t xml:space="preserve"> de către </w:t>
      </w:r>
      <w:r w:rsidR="00D85812" w:rsidRPr="009D6072">
        <w:rPr>
          <w:rFonts w:ascii="Trebuchet MS" w:hAnsi="Trebuchet MS"/>
          <w:sz w:val="22"/>
          <w:szCs w:val="22"/>
          <w:highlight w:val="lightGray"/>
          <w:lang w:val="ro-RO"/>
        </w:rPr>
        <w:t>AM/OI</w:t>
      </w:r>
      <w:r w:rsidR="000E15A8" w:rsidRPr="009D6072">
        <w:rPr>
          <w:rFonts w:ascii="Trebuchet MS" w:hAnsi="Trebuchet MS"/>
          <w:sz w:val="22"/>
          <w:szCs w:val="22"/>
          <w:lang w:val="ro-RO"/>
        </w:rPr>
        <w:t xml:space="preserve">, precum și </w:t>
      </w:r>
      <w:r w:rsidR="004D59E2" w:rsidRPr="009D6072">
        <w:rPr>
          <w:rFonts w:ascii="Trebuchet MS" w:hAnsi="Trebuchet MS"/>
          <w:sz w:val="22"/>
          <w:szCs w:val="22"/>
          <w:lang w:val="ro-RO"/>
        </w:rPr>
        <w:t>de către</w:t>
      </w:r>
      <w:r w:rsidR="000E15A8" w:rsidRPr="009D6072">
        <w:rPr>
          <w:rFonts w:ascii="Trebuchet MS" w:hAnsi="Trebuchet MS"/>
          <w:sz w:val="22"/>
          <w:szCs w:val="22"/>
          <w:lang w:val="ro-RO"/>
        </w:rPr>
        <w:t xml:space="preserve"> organismel</w:t>
      </w:r>
      <w:r w:rsidR="004D59E2" w:rsidRPr="009D6072">
        <w:rPr>
          <w:rFonts w:ascii="Trebuchet MS" w:hAnsi="Trebuchet MS"/>
          <w:sz w:val="22"/>
          <w:szCs w:val="22"/>
          <w:lang w:val="ro-RO"/>
        </w:rPr>
        <w:t>e</w:t>
      </w:r>
      <w:r w:rsidR="00026D5D" w:rsidRPr="009D6072">
        <w:rPr>
          <w:rFonts w:ascii="Trebuchet MS" w:hAnsi="Trebuchet MS"/>
          <w:sz w:val="22"/>
          <w:szCs w:val="22"/>
          <w:lang w:val="ro-RO"/>
        </w:rPr>
        <w:t xml:space="preserve"> naționale</w:t>
      </w:r>
      <w:r w:rsidR="000E15A8" w:rsidRPr="009D6072">
        <w:rPr>
          <w:rFonts w:ascii="Trebuchet MS" w:hAnsi="Trebuchet MS"/>
          <w:sz w:val="22"/>
          <w:szCs w:val="22"/>
          <w:lang w:val="ro-RO"/>
        </w:rPr>
        <w:t xml:space="preserve"> </w:t>
      </w:r>
      <w:r w:rsidR="00146B59" w:rsidRPr="009D6072">
        <w:rPr>
          <w:rFonts w:ascii="Trebuchet MS" w:hAnsi="Trebuchet MS"/>
          <w:sz w:val="22"/>
          <w:szCs w:val="22"/>
          <w:lang w:val="ro-RO"/>
        </w:rPr>
        <w:t xml:space="preserve">și europene </w:t>
      </w:r>
      <w:r w:rsidR="000E15A8" w:rsidRPr="009D6072">
        <w:rPr>
          <w:rFonts w:ascii="Trebuchet MS" w:hAnsi="Trebuchet MS"/>
          <w:sz w:val="22"/>
          <w:szCs w:val="22"/>
          <w:lang w:val="ro-RO"/>
        </w:rPr>
        <w:t>abilitate</w:t>
      </w:r>
      <w:r w:rsidR="00907EA6" w:rsidRPr="009D6072">
        <w:rPr>
          <w:rFonts w:ascii="Trebuchet MS" w:hAnsi="Trebuchet MS"/>
          <w:sz w:val="22"/>
          <w:szCs w:val="22"/>
          <w:lang w:val="ro-RO"/>
        </w:rPr>
        <w:t xml:space="preserve"> conform legii</w:t>
      </w:r>
      <w:r w:rsidR="00026D5D" w:rsidRPr="009D6072">
        <w:rPr>
          <w:rFonts w:ascii="Trebuchet MS" w:hAnsi="Trebuchet MS"/>
          <w:sz w:val="22"/>
          <w:szCs w:val="22"/>
          <w:lang w:val="ro-RO"/>
        </w:rPr>
        <w:t>,</w:t>
      </w:r>
      <w:r w:rsidRPr="009D6072">
        <w:rPr>
          <w:rFonts w:ascii="Trebuchet MS" w:hAnsi="Trebuchet MS"/>
          <w:sz w:val="22"/>
          <w:szCs w:val="22"/>
          <w:lang w:val="ro-RO"/>
        </w:rPr>
        <w:t xml:space="preserve"> pe toată durata, precum şi după încetarea acestuia, în scopul verificării modului de implementare şi/sau a respectării clauzelor contractuale şi a legislației naționale şi europene.</w:t>
      </w:r>
    </w:p>
    <w:p w14:paraId="0D1E5638" w14:textId="396DF01D" w:rsidR="00E053DD" w:rsidRPr="009D6072" w:rsidRDefault="00E053DD" w:rsidP="0066618E">
      <w:pPr>
        <w:pStyle w:val="ListParagraph"/>
        <w:numPr>
          <w:ilvl w:val="0"/>
          <w:numId w:val="16"/>
        </w:numPr>
        <w:tabs>
          <w:tab w:val="left" w:pos="851"/>
        </w:tabs>
        <w:jc w:val="both"/>
        <w:rPr>
          <w:rFonts w:ascii="Trebuchet MS" w:hAnsi="Trebuchet MS"/>
          <w:sz w:val="22"/>
          <w:szCs w:val="22"/>
          <w:lang w:val="ro-RO"/>
        </w:rPr>
      </w:pPr>
      <w:r w:rsidRPr="009D6072">
        <w:rPr>
          <w:rFonts w:ascii="Trebuchet MS" w:hAnsi="Trebuchet MS"/>
          <w:sz w:val="22"/>
          <w:szCs w:val="22"/>
          <w:lang w:val="ro-RO"/>
        </w:rPr>
        <w:t xml:space="preserve">Beneficiarul are obligația de a asigura furnizarea </w:t>
      </w:r>
      <w:r w:rsidR="007203FE" w:rsidRPr="009D6072">
        <w:rPr>
          <w:rFonts w:ascii="Trebuchet MS" w:hAnsi="Trebuchet MS"/>
          <w:sz w:val="22"/>
          <w:szCs w:val="22"/>
          <w:lang w:val="ro-RO"/>
        </w:rPr>
        <w:t xml:space="preserve">către </w:t>
      </w:r>
      <w:r w:rsidR="007203FE" w:rsidRPr="009D6072">
        <w:rPr>
          <w:rFonts w:ascii="Trebuchet MS" w:hAnsi="Trebuchet MS"/>
          <w:sz w:val="22"/>
          <w:szCs w:val="22"/>
          <w:highlight w:val="lightGray"/>
          <w:lang w:val="ro-RO"/>
        </w:rPr>
        <w:t>AM/OI</w:t>
      </w:r>
      <w:r w:rsidR="007203FE" w:rsidRPr="009D6072">
        <w:rPr>
          <w:rFonts w:ascii="Trebuchet MS" w:hAnsi="Trebuchet MS"/>
          <w:sz w:val="22"/>
          <w:szCs w:val="22"/>
          <w:lang w:val="ro-RO"/>
        </w:rPr>
        <w:t xml:space="preserve"> a </w:t>
      </w:r>
      <w:r w:rsidRPr="009D6072">
        <w:rPr>
          <w:rFonts w:ascii="Trebuchet MS" w:hAnsi="Trebuchet MS"/>
          <w:sz w:val="22"/>
          <w:szCs w:val="22"/>
          <w:lang w:val="ro-RO"/>
        </w:rPr>
        <w:t xml:space="preserve">următoarelor categorii de date privind utilizarea fondurilor: </w:t>
      </w:r>
      <w:r w:rsidR="00726819" w:rsidRPr="009D6072">
        <w:rPr>
          <w:rFonts w:ascii="Trebuchet MS" w:hAnsi="Trebuchet MS"/>
          <w:sz w:val="22"/>
          <w:szCs w:val="22"/>
          <w:lang w:val="ro-RO"/>
        </w:rPr>
        <w:t>p</w:t>
      </w:r>
      <w:r w:rsidRPr="009D6072">
        <w:rPr>
          <w:rFonts w:ascii="Trebuchet MS" w:hAnsi="Trebuchet MS"/>
          <w:sz w:val="22"/>
          <w:szCs w:val="22"/>
          <w:lang w:val="ro-RO"/>
        </w:rPr>
        <w:t>renumele, numele și data nașterii beneficiarului real/beneficiarilor reali al/ai destinatarului fondurilor sau al contractantului, astfel cum este definit la art.3, alin.(6) din DIRECTIVA (UE) 2015/849 și a Directivei 2006/70/CE a Comisiei</w:t>
      </w:r>
      <w:r w:rsidR="001C1F41" w:rsidRPr="009D6072">
        <w:rPr>
          <w:rFonts w:ascii="Trebuchet MS" w:hAnsi="Trebuchet MS"/>
          <w:sz w:val="22"/>
          <w:szCs w:val="22"/>
          <w:lang w:val="ro-RO"/>
        </w:rPr>
        <w:t>.</w:t>
      </w:r>
    </w:p>
    <w:p w14:paraId="0DB70F0B" w14:textId="1B8E5FE5" w:rsidR="009B10CA" w:rsidRPr="009D6072" w:rsidRDefault="009B10CA" w:rsidP="00B6450E">
      <w:pPr>
        <w:pStyle w:val="ListParagraph"/>
        <w:numPr>
          <w:ilvl w:val="0"/>
          <w:numId w:val="16"/>
        </w:numPr>
        <w:tabs>
          <w:tab w:val="left" w:pos="993"/>
        </w:tabs>
        <w:ind w:right="106"/>
        <w:jc w:val="both"/>
        <w:rPr>
          <w:rFonts w:ascii="Trebuchet MS" w:hAnsi="Trebuchet MS"/>
          <w:sz w:val="22"/>
          <w:szCs w:val="22"/>
          <w:lang w:val="ro-RO"/>
        </w:rPr>
      </w:pPr>
      <w:r w:rsidRPr="009D6072">
        <w:rPr>
          <w:rFonts w:ascii="Trebuchet MS" w:hAnsi="Trebuchet MS"/>
          <w:sz w:val="22"/>
          <w:szCs w:val="22"/>
          <w:lang w:val="ro-RO"/>
        </w:rPr>
        <w:t xml:space="preserve">Beneficiarul/Liderul de parteneriat/partenerii au obligația de a notifica </w:t>
      </w:r>
      <w:r w:rsidRPr="009D6072">
        <w:rPr>
          <w:rFonts w:ascii="Trebuchet MS" w:hAnsi="Trebuchet MS"/>
          <w:sz w:val="22"/>
          <w:szCs w:val="22"/>
          <w:highlight w:val="lightGray"/>
          <w:lang w:val="ro-RO"/>
        </w:rPr>
        <w:t>AM/OI</w:t>
      </w:r>
      <w:r w:rsidRPr="009D6072">
        <w:rPr>
          <w:rFonts w:ascii="Trebuchet MS" w:hAnsi="Trebuchet MS"/>
          <w:sz w:val="22"/>
          <w:szCs w:val="22"/>
          <w:lang w:val="ro-RO"/>
        </w:rPr>
        <w:t xml:space="preserve"> cu privire la starea de insolvență/ faliment</w:t>
      </w:r>
      <w:r w:rsidR="00EF524C" w:rsidRPr="009D6072">
        <w:rPr>
          <w:rFonts w:ascii="Trebuchet MS" w:hAnsi="Trebuchet MS"/>
          <w:sz w:val="22"/>
          <w:szCs w:val="22"/>
          <w:lang w:val="ro-RO"/>
        </w:rPr>
        <w:t>/încadrarea întreprinderii ca ”întreprindere în dificultate” și altele asemenea</w:t>
      </w:r>
      <w:r w:rsidRPr="009D6072">
        <w:rPr>
          <w:rFonts w:ascii="Trebuchet MS" w:hAnsi="Trebuchet MS"/>
          <w:sz w:val="22"/>
          <w:szCs w:val="22"/>
          <w:lang w:val="ro-RO"/>
        </w:rPr>
        <w:t xml:space="preserve">, în termen de </w:t>
      </w:r>
      <w:r w:rsidRPr="009D6072">
        <w:rPr>
          <w:rFonts w:ascii="Trebuchet MS" w:hAnsi="Trebuchet MS"/>
          <w:sz w:val="22"/>
          <w:szCs w:val="22"/>
          <w:highlight w:val="lightGray"/>
          <w:lang w:val="ro-RO"/>
        </w:rPr>
        <w:t>________</w:t>
      </w:r>
      <w:r w:rsidRPr="009D6072">
        <w:rPr>
          <w:rFonts w:ascii="Trebuchet MS" w:hAnsi="Trebuchet MS"/>
          <w:i/>
          <w:sz w:val="22"/>
          <w:szCs w:val="22"/>
          <w:highlight w:val="lightGray"/>
          <w:lang w:val="ro-RO"/>
        </w:rPr>
        <w:t xml:space="preserve">se va </w:t>
      </w:r>
      <w:r w:rsidR="00286B25" w:rsidRPr="009D6072">
        <w:rPr>
          <w:rFonts w:ascii="Trebuchet MS" w:hAnsi="Trebuchet MS"/>
          <w:i/>
          <w:sz w:val="22"/>
          <w:szCs w:val="22"/>
          <w:highlight w:val="lightGray"/>
          <w:lang w:val="ro-RO"/>
        </w:rPr>
        <w:t>stabili</w:t>
      </w:r>
      <w:r w:rsidRPr="009D6072">
        <w:rPr>
          <w:rFonts w:ascii="Trebuchet MS" w:hAnsi="Trebuchet MS"/>
          <w:i/>
          <w:sz w:val="22"/>
          <w:szCs w:val="22"/>
          <w:highlight w:val="lightGray"/>
          <w:lang w:val="ro-RO"/>
        </w:rPr>
        <w:t xml:space="preserve"> de către AM______</w:t>
      </w:r>
      <w:r w:rsidRPr="009D6072">
        <w:rPr>
          <w:rFonts w:ascii="Trebuchet MS" w:hAnsi="Trebuchet MS"/>
          <w:sz w:val="22"/>
          <w:szCs w:val="22"/>
          <w:highlight w:val="lightGray"/>
          <w:lang w:val="ro-RO"/>
        </w:rPr>
        <w:t>.</w:t>
      </w:r>
    </w:p>
    <w:p w14:paraId="5037930A" w14:textId="0DF29885" w:rsidR="00FE4A0D" w:rsidRPr="009D6072" w:rsidRDefault="00762971" w:rsidP="00FE4A0D">
      <w:pPr>
        <w:pStyle w:val="ListParagraph"/>
        <w:numPr>
          <w:ilvl w:val="0"/>
          <w:numId w:val="16"/>
        </w:numPr>
        <w:tabs>
          <w:tab w:val="left" w:pos="993"/>
        </w:tabs>
        <w:ind w:right="106"/>
        <w:jc w:val="both"/>
        <w:rPr>
          <w:rFonts w:ascii="Trebuchet MS" w:hAnsi="Trebuchet MS"/>
          <w:sz w:val="22"/>
          <w:szCs w:val="22"/>
          <w:lang w:val="ro-RO"/>
        </w:rPr>
      </w:pPr>
      <w:r w:rsidRPr="009D6072">
        <w:rPr>
          <w:rFonts w:ascii="Trebuchet MS" w:hAnsi="Trebuchet MS"/>
          <w:sz w:val="22"/>
          <w:szCs w:val="22"/>
          <w:lang w:val="ro-RO"/>
        </w:rPr>
        <w:t xml:space="preserve">Beneficiarul are obligația să se asigure că este respectat principiul </w:t>
      </w:r>
      <w:r w:rsidR="00D85812" w:rsidRPr="009D6072">
        <w:rPr>
          <w:rFonts w:ascii="Trebuchet MS" w:hAnsi="Trebuchet MS"/>
          <w:sz w:val="22"/>
          <w:szCs w:val="22"/>
          <w:lang w:val="ro-RO"/>
        </w:rPr>
        <w:t>”de a nu prejudicia în mod semnificativ” (</w:t>
      </w:r>
      <w:r w:rsidRPr="009D6072">
        <w:rPr>
          <w:rFonts w:ascii="Trebuchet MS" w:hAnsi="Trebuchet MS"/>
          <w:sz w:val="22"/>
          <w:szCs w:val="22"/>
          <w:lang w:val="ro-RO"/>
        </w:rPr>
        <w:t>”do not significant</w:t>
      </w:r>
      <w:r w:rsidR="00D85812" w:rsidRPr="009D6072">
        <w:rPr>
          <w:rFonts w:ascii="Trebuchet MS" w:hAnsi="Trebuchet MS"/>
          <w:sz w:val="22"/>
          <w:szCs w:val="22"/>
          <w:lang w:val="ro-RO"/>
        </w:rPr>
        <w:t>ly</w:t>
      </w:r>
      <w:r w:rsidRPr="009D6072">
        <w:rPr>
          <w:rFonts w:ascii="Trebuchet MS" w:hAnsi="Trebuchet MS"/>
          <w:sz w:val="22"/>
          <w:szCs w:val="22"/>
          <w:lang w:val="ro-RO"/>
        </w:rPr>
        <w:t xml:space="preserve"> harm”</w:t>
      </w:r>
      <w:r w:rsidR="00D85812" w:rsidRPr="009D6072">
        <w:rPr>
          <w:rFonts w:ascii="Trebuchet MS" w:hAnsi="Trebuchet MS"/>
          <w:sz w:val="22"/>
          <w:szCs w:val="22"/>
          <w:lang w:val="ro-RO"/>
        </w:rPr>
        <w:t xml:space="preserve"> engl. orig.)</w:t>
      </w:r>
      <w:r w:rsidR="00FE4A0D" w:rsidRPr="009D6072">
        <w:rPr>
          <w:rFonts w:ascii="Trebuchet MS" w:hAnsi="Trebuchet MS"/>
          <w:sz w:val="22"/>
          <w:szCs w:val="22"/>
          <w:lang w:val="ro-RO"/>
        </w:rPr>
        <w:t xml:space="preserve"> pe tot parcursul implementării proiectului, inclusiv prin includerea de cerrințe specifice în documentațiile și contractele de achiziții, acolo unde este cazul.</w:t>
      </w:r>
      <w:r w:rsidRPr="009D6072">
        <w:rPr>
          <w:rFonts w:ascii="Trebuchet MS" w:hAnsi="Trebuchet MS"/>
          <w:sz w:val="22"/>
          <w:szCs w:val="22"/>
          <w:lang w:val="ro-RO"/>
        </w:rPr>
        <w:t xml:space="preserve">  </w:t>
      </w:r>
    </w:p>
    <w:p w14:paraId="6D44B054" w14:textId="77777777" w:rsidR="0026302A" w:rsidRPr="009D6072" w:rsidRDefault="0026302A" w:rsidP="00DC0C4E">
      <w:pPr>
        <w:pStyle w:val="ListParagraph"/>
        <w:numPr>
          <w:ilvl w:val="0"/>
          <w:numId w:val="16"/>
        </w:numPr>
        <w:tabs>
          <w:tab w:val="left" w:pos="993"/>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Beneficiarul/Liderul de parteneriat și partenerii are/au responsabilitatea de a se asigura că nu solicită la decontare aceleași costuri incluse în cadrul proiectului din mai multe surse de finanțare publice naționale sau europene.</w:t>
      </w:r>
    </w:p>
    <w:p w14:paraId="494EC0BB" w14:textId="77777777" w:rsidR="0026302A" w:rsidRPr="009D6072" w:rsidRDefault="0026302A" w:rsidP="00DC0C4E">
      <w:pPr>
        <w:tabs>
          <w:tab w:val="left" w:pos="993"/>
        </w:tabs>
        <w:ind w:right="106"/>
        <w:jc w:val="both"/>
        <w:rPr>
          <w:rFonts w:ascii="Trebuchet MS" w:hAnsi="Trebuchet MS"/>
          <w:sz w:val="22"/>
          <w:szCs w:val="22"/>
          <w:lang w:val="ro-RO"/>
        </w:rPr>
      </w:pPr>
    </w:p>
    <w:p w14:paraId="532CCD96" w14:textId="49A14CCB" w:rsidR="00F26521" w:rsidRPr="009D6072" w:rsidRDefault="00B903F1" w:rsidP="002B1851">
      <w:pPr>
        <w:tabs>
          <w:tab w:val="left" w:pos="180"/>
        </w:tabs>
        <w:ind w:right="72"/>
        <w:jc w:val="both"/>
        <w:rPr>
          <w:rFonts w:ascii="Trebuchet MS" w:hAnsi="Trebuchet MS"/>
          <w:sz w:val="22"/>
          <w:szCs w:val="24"/>
          <w:lang w:val="ro-RO"/>
        </w:rPr>
      </w:pP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i/>
          <w:spacing w:val="-1"/>
          <w:sz w:val="22"/>
          <w:szCs w:val="24"/>
          <w:highlight w:val="lightGray"/>
          <w:lang w:val="ro-RO"/>
        </w:rPr>
        <w:t>pentru proiectele de infrastructură</w:t>
      </w:r>
      <w:r w:rsidR="008556C0" w:rsidRPr="009D6072">
        <w:rPr>
          <w:rFonts w:ascii="Trebuchet MS" w:eastAsia="Arial" w:hAnsi="Trebuchet MS" w:cs="Arial"/>
          <w:i/>
          <w:spacing w:val="-1"/>
          <w:sz w:val="22"/>
          <w:szCs w:val="24"/>
          <w:highlight w:val="lightGray"/>
          <w:lang w:val="ro-RO"/>
        </w:rPr>
        <w:t>/obiective de investiții</w:t>
      </w:r>
      <w:r w:rsidR="00734152" w:rsidRPr="009D6072">
        <w:rPr>
          <w:rFonts w:ascii="Trebuchet MS" w:eastAsia="Arial" w:hAnsi="Trebuchet MS" w:cs="Arial"/>
          <w:i/>
          <w:spacing w:val="-1"/>
          <w:sz w:val="22"/>
          <w:szCs w:val="24"/>
          <w:highlight w:val="lightGray"/>
          <w:lang w:val="ro-RO"/>
        </w:rPr>
        <w:t xml:space="preserve"> și/sau care presupun execuția de lucrări</w:t>
      </w: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b/>
          <w:i/>
          <w:spacing w:val="-1"/>
          <w:sz w:val="22"/>
          <w:szCs w:val="24"/>
          <w:lang w:val="ro-RO"/>
        </w:rPr>
        <w:t xml:space="preserve"> </w:t>
      </w:r>
    </w:p>
    <w:p w14:paraId="5B863812" w14:textId="5B59C233" w:rsidR="00D72307" w:rsidRPr="009D6072" w:rsidRDefault="00734152" w:rsidP="00DC0C4E">
      <w:pPr>
        <w:pStyle w:val="ListParagraph"/>
        <w:numPr>
          <w:ilvl w:val="0"/>
          <w:numId w:val="16"/>
        </w:numPr>
        <w:tabs>
          <w:tab w:val="left" w:pos="993"/>
        </w:tabs>
        <w:ind w:right="76"/>
        <w:jc w:val="both"/>
        <w:rPr>
          <w:rFonts w:ascii="Trebuchet MS" w:hAnsi="Trebuchet MS"/>
          <w:sz w:val="22"/>
          <w:szCs w:val="22"/>
          <w:lang w:val="ro-RO"/>
        </w:rPr>
      </w:pPr>
      <w:r w:rsidRPr="009D6072">
        <w:rPr>
          <w:rFonts w:ascii="Trebuchet MS" w:hAnsi="Trebuchet MS"/>
          <w:sz w:val="22"/>
          <w:szCs w:val="22"/>
          <w:lang w:val="ro-RO"/>
        </w:rPr>
        <w:t xml:space="preserve">Beneficiarul are obligația de a se asigura că la emiterea ordinului de începere a </w:t>
      </w:r>
      <w:r w:rsidR="0014675F" w:rsidRPr="009D6072">
        <w:rPr>
          <w:rFonts w:ascii="Trebuchet MS" w:hAnsi="Trebuchet MS"/>
          <w:sz w:val="22"/>
          <w:szCs w:val="22"/>
          <w:lang w:val="ro-RO"/>
        </w:rPr>
        <w:t>execuției</w:t>
      </w:r>
      <w:r w:rsidRPr="009D6072">
        <w:rPr>
          <w:rFonts w:ascii="Trebuchet MS" w:hAnsi="Trebuchet MS"/>
          <w:sz w:val="22"/>
          <w:szCs w:val="22"/>
          <w:lang w:val="ro-RO"/>
        </w:rPr>
        <w:t xml:space="preserve"> lucrărilor sunt îndeplinite toate </w:t>
      </w:r>
      <w:r w:rsidR="0014675F" w:rsidRPr="009D6072">
        <w:rPr>
          <w:rFonts w:ascii="Trebuchet MS" w:hAnsi="Trebuchet MS"/>
          <w:sz w:val="22"/>
          <w:szCs w:val="22"/>
          <w:lang w:val="ro-RO"/>
        </w:rPr>
        <w:t>condițiile</w:t>
      </w:r>
      <w:r w:rsidRPr="009D6072">
        <w:rPr>
          <w:rFonts w:ascii="Trebuchet MS" w:hAnsi="Trebuchet MS"/>
          <w:sz w:val="22"/>
          <w:szCs w:val="22"/>
          <w:lang w:val="ro-RO"/>
        </w:rPr>
        <w:t xml:space="preserve"> legale pentru executarea acestora.</w:t>
      </w:r>
    </w:p>
    <w:p w14:paraId="6566FDF8" w14:textId="4D258E55" w:rsidR="00AD4C2D" w:rsidRPr="009D6072" w:rsidRDefault="00EF524C" w:rsidP="00DC0C4E">
      <w:pPr>
        <w:pStyle w:val="ListParagraph"/>
        <w:numPr>
          <w:ilvl w:val="0"/>
          <w:numId w:val="16"/>
        </w:numPr>
        <w:tabs>
          <w:tab w:val="left" w:pos="851"/>
        </w:tabs>
        <w:ind w:right="76"/>
        <w:jc w:val="both"/>
        <w:rPr>
          <w:rFonts w:ascii="Trebuchet MS" w:hAnsi="Trebuchet MS"/>
          <w:sz w:val="22"/>
          <w:szCs w:val="24"/>
          <w:lang w:val="ro-RO"/>
        </w:rPr>
      </w:pPr>
      <w:r w:rsidRPr="009D6072">
        <w:rPr>
          <w:rFonts w:ascii="Trebuchet MS" w:hAnsi="Trebuchet MS"/>
          <w:sz w:val="22"/>
          <w:szCs w:val="24"/>
          <w:lang w:val="ro-RO"/>
        </w:rPr>
        <w:t>Beneficiarul are obligația să prevadă în documentațiile de achiziții care vizează infrastructuri cu o durată de viață mai mare de 5 ani prevederi referitoare la ”imunizarea climatică”</w:t>
      </w:r>
      <w:r w:rsidR="00AD4C2D" w:rsidRPr="009D6072">
        <w:rPr>
          <w:rFonts w:ascii="Trebuchet MS" w:hAnsi="Trebuchet MS"/>
          <w:sz w:val="22"/>
          <w:szCs w:val="24"/>
          <w:lang w:val="ro-RO"/>
        </w:rPr>
        <w:t>, așa cum este definită la art. 2, pct. 42 din Regulamentul (UE) 1060/2021.</w:t>
      </w:r>
    </w:p>
    <w:p w14:paraId="2AF69ACC" w14:textId="23467202" w:rsidR="0063078B" w:rsidRPr="009D6072" w:rsidRDefault="00864A3F" w:rsidP="00DC0C4E">
      <w:pPr>
        <w:pStyle w:val="ListParagraph"/>
        <w:numPr>
          <w:ilvl w:val="0"/>
          <w:numId w:val="16"/>
        </w:numPr>
        <w:tabs>
          <w:tab w:val="left" w:pos="851"/>
        </w:tabs>
        <w:ind w:right="76"/>
        <w:jc w:val="both"/>
        <w:rPr>
          <w:rFonts w:ascii="Trebuchet MS" w:hAnsi="Trebuchet MS"/>
          <w:sz w:val="22"/>
          <w:szCs w:val="24"/>
          <w:lang w:val="ro-RO"/>
        </w:rPr>
      </w:pPr>
      <w:r w:rsidRPr="009D6072">
        <w:rPr>
          <w:rFonts w:ascii="Trebuchet MS" w:hAnsi="Trebuchet MS"/>
          <w:sz w:val="22"/>
          <w:szCs w:val="24"/>
          <w:lang w:val="ro-RO"/>
        </w:rPr>
        <w:t xml:space="preserve">Beneficiarul are obligația să prevadă clauze în contractele de </w:t>
      </w:r>
      <w:r w:rsidR="0014675F" w:rsidRPr="009D6072">
        <w:rPr>
          <w:rFonts w:ascii="Trebuchet MS" w:hAnsi="Trebuchet MS"/>
          <w:sz w:val="22"/>
          <w:szCs w:val="24"/>
          <w:lang w:val="ro-RO"/>
        </w:rPr>
        <w:t>achiziție</w:t>
      </w:r>
      <w:r w:rsidRPr="009D6072">
        <w:rPr>
          <w:rFonts w:ascii="Trebuchet MS" w:hAnsi="Trebuchet MS"/>
          <w:sz w:val="22"/>
          <w:szCs w:val="24"/>
          <w:lang w:val="ro-RO"/>
        </w:rPr>
        <w:t xml:space="preserve"> aferente </w:t>
      </w:r>
      <w:r w:rsidR="0014675F" w:rsidRPr="009D6072">
        <w:rPr>
          <w:rFonts w:ascii="Trebuchet MS" w:hAnsi="Trebuchet MS"/>
          <w:sz w:val="22"/>
          <w:szCs w:val="24"/>
          <w:lang w:val="ro-RO"/>
        </w:rPr>
        <w:t>activității</w:t>
      </w:r>
      <w:r w:rsidRPr="009D6072">
        <w:rPr>
          <w:rFonts w:ascii="Trebuchet MS" w:hAnsi="Trebuchet MS"/>
          <w:sz w:val="22"/>
          <w:szCs w:val="24"/>
          <w:lang w:val="ro-RO"/>
        </w:rPr>
        <w:t xml:space="preserve"> de bază, conform cărora contractorii şi subcontractorii organizează şi actualizează </w:t>
      </w:r>
      <w:r w:rsidR="0014675F" w:rsidRPr="009D6072">
        <w:rPr>
          <w:rFonts w:ascii="Trebuchet MS" w:hAnsi="Trebuchet MS"/>
          <w:sz w:val="22"/>
          <w:szCs w:val="24"/>
          <w:lang w:val="ro-RO"/>
        </w:rPr>
        <w:t>documentația</w:t>
      </w:r>
      <w:r w:rsidRPr="009D6072">
        <w:rPr>
          <w:rFonts w:ascii="Trebuchet MS" w:hAnsi="Trebuchet MS"/>
          <w:sz w:val="22"/>
          <w:szCs w:val="24"/>
          <w:lang w:val="ro-RO"/>
        </w:rPr>
        <w:t xml:space="preserve"> privind </w:t>
      </w:r>
      <w:r w:rsidR="0014675F" w:rsidRPr="009D6072">
        <w:rPr>
          <w:rFonts w:ascii="Trebuchet MS" w:hAnsi="Trebuchet MS"/>
          <w:sz w:val="22"/>
          <w:szCs w:val="24"/>
          <w:lang w:val="ro-RO"/>
        </w:rPr>
        <w:t>execuția</w:t>
      </w:r>
      <w:r w:rsidRPr="009D6072">
        <w:rPr>
          <w:rFonts w:ascii="Trebuchet MS" w:hAnsi="Trebuchet MS"/>
          <w:sz w:val="22"/>
          <w:szCs w:val="24"/>
          <w:lang w:val="ro-RO"/>
        </w:rPr>
        <w:t xml:space="preserve"> lucrărilor, aferentă </w:t>
      </w:r>
      <w:r w:rsidR="0014675F" w:rsidRPr="009D6072">
        <w:rPr>
          <w:rFonts w:ascii="Trebuchet MS" w:hAnsi="Trebuchet MS"/>
          <w:sz w:val="22"/>
          <w:szCs w:val="24"/>
          <w:lang w:val="ro-RO"/>
        </w:rPr>
        <w:t>cărții</w:t>
      </w:r>
      <w:r w:rsidRPr="009D6072">
        <w:rPr>
          <w:rFonts w:ascii="Trebuchet MS" w:hAnsi="Trebuchet MS"/>
          <w:sz w:val="22"/>
          <w:szCs w:val="24"/>
          <w:lang w:val="ro-RO"/>
        </w:rPr>
        <w:t xml:space="preserve"> tehnice a </w:t>
      </w:r>
      <w:r w:rsidR="0014675F" w:rsidRPr="009D6072">
        <w:rPr>
          <w:rFonts w:ascii="Trebuchet MS" w:hAnsi="Trebuchet MS"/>
          <w:sz w:val="22"/>
          <w:szCs w:val="24"/>
          <w:lang w:val="ro-RO"/>
        </w:rPr>
        <w:t>construcției</w:t>
      </w:r>
      <w:r w:rsidRPr="009D6072">
        <w:rPr>
          <w:rFonts w:ascii="Trebuchet MS" w:hAnsi="Trebuchet MS"/>
          <w:sz w:val="22"/>
          <w:szCs w:val="24"/>
          <w:lang w:val="ro-RO"/>
        </w:rPr>
        <w:t xml:space="preserve">, prevăzută la art. 17 din Legea nr. 10/1995 privind calitatea în </w:t>
      </w:r>
      <w:r w:rsidR="0014675F" w:rsidRPr="009D6072">
        <w:rPr>
          <w:rFonts w:ascii="Trebuchet MS" w:hAnsi="Trebuchet MS"/>
          <w:sz w:val="22"/>
          <w:szCs w:val="24"/>
          <w:lang w:val="ro-RO"/>
        </w:rPr>
        <w:t>construcții</w:t>
      </w:r>
      <w:r w:rsidRPr="009D6072">
        <w:rPr>
          <w:rFonts w:ascii="Trebuchet MS" w:hAnsi="Trebuchet MS"/>
          <w:sz w:val="22"/>
          <w:szCs w:val="24"/>
          <w:lang w:val="ro-RO"/>
        </w:rPr>
        <w:t xml:space="preserve">, republicată, cu modificările şi completările ulterioare, şi au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să pună la </w:t>
      </w:r>
      <w:r w:rsidR="0014675F" w:rsidRPr="009D6072">
        <w:rPr>
          <w:rFonts w:ascii="Trebuchet MS" w:hAnsi="Trebuchet MS"/>
          <w:sz w:val="22"/>
          <w:szCs w:val="24"/>
          <w:lang w:val="ro-RO"/>
        </w:rPr>
        <w:t>dispoziția</w:t>
      </w:r>
      <w:r w:rsidRPr="009D6072">
        <w:rPr>
          <w:rFonts w:ascii="Trebuchet MS" w:hAnsi="Trebuchet MS"/>
          <w:sz w:val="22"/>
          <w:szCs w:val="24"/>
          <w:lang w:val="ro-RO"/>
        </w:rPr>
        <w:t xml:space="preserve"> beneficiarului orice documente şi/sau </w:t>
      </w:r>
      <w:r w:rsidR="0014675F" w:rsidRPr="009D6072">
        <w:rPr>
          <w:rFonts w:ascii="Trebuchet MS" w:hAnsi="Trebuchet MS"/>
          <w:sz w:val="22"/>
          <w:szCs w:val="24"/>
          <w:lang w:val="ro-RO"/>
        </w:rPr>
        <w:t>informații</w:t>
      </w:r>
      <w:r w:rsidRPr="009D6072">
        <w:rPr>
          <w:rFonts w:ascii="Trebuchet MS" w:hAnsi="Trebuchet MS"/>
          <w:sz w:val="22"/>
          <w:szCs w:val="24"/>
          <w:lang w:val="ro-RO"/>
        </w:rPr>
        <w:t xml:space="preserve"> necesare pentru verificarea modului de implementare a contractului de </w:t>
      </w:r>
      <w:r w:rsidR="0014675F" w:rsidRPr="009D6072">
        <w:rPr>
          <w:rFonts w:ascii="Trebuchet MS" w:hAnsi="Trebuchet MS"/>
          <w:sz w:val="22"/>
          <w:szCs w:val="24"/>
          <w:lang w:val="ro-RO"/>
        </w:rPr>
        <w:t>achiziție</w:t>
      </w:r>
      <w:r w:rsidRPr="009D6072">
        <w:rPr>
          <w:rFonts w:ascii="Trebuchet MS" w:hAnsi="Trebuchet MS"/>
          <w:sz w:val="22"/>
          <w:szCs w:val="24"/>
          <w:lang w:val="ro-RO"/>
        </w:rPr>
        <w:t>.</w:t>
      </w:r>
    </w:p>
    <w:p w14:paraId="3297920A" w14:textId="609078BD" w:rsidR="00854924" w:rsidRPr="009D6072" w:rsidRDefault="00333246" w:rsidP="00DC0C4E">
      <w:pPr>
        <w:pStyle w:val="ListParagraph"/>
        <w:numPr>
          <w:ilvl w:val="0"/>
          <w:numId w:val="16"/>
        </w:numPr>
        <w:tabs>
          <w:tab w:val="left" w:pos="180"/>
          <w:tab w:val="left" w:pos="851"/>
        </w:tabs>
        <w:ind w:right="72"/>
        <w:jc w:val="both"/>
        <w:rPr>
          <w:rFonts w:ascii="Trebuchet MS" w:hAnsi="Trebuchet MS"/>
          <w:sz w:val="22"/>
          <w:szCs w:val="24"/>
          <w:lang w:val="ro-RO"/>
        </w:rPr>
      </w:pPr>
      <w:r w:rsidRPr="009D6072">
        <w:rPr>
          <w:rFonts w:ascii="Trebuchet MS" w:hAnsi="Trebuchet MS"/>
          <w:sz w:val="22"/>
          <w:szCs w:val="24"/>
          <w:lang w:val="ro-RO"/>
        </w:rPr>
        <w:t>Beneficiarul are obligația să prevadă în contractele de achiziție aferente</w:t>
      </w:r>
      <w:r w:rsidR="00EC0020" w:rsidRPr="009D6072">
        <w:rPr>
          <w:rFonts w:ascii="Trebuchet MS" w:hAnsi="Trebuchet MS"/>
          <w:sz w:val="22"/>
          <w:szCs w:val="24"/>
          <w:lang w:val="ro-RO"/>
        </w:rPr>
        <w:t>,</w:t>
      </w:r>
      <w:r w:rsidRPr="009D6072">
        <w:rPr>
          <w:rFonts w:ascii="Trebuchet MS" w:hAnsi="Trebuchet MS"/>
          <w:sz w:val="22"/>
          <w:szCs w:val="24"/>
          <w:lang w:val="ro-RO"/>
        </w:rPr>
        <w:t xml:space="preserve"> </w:t>
      </w:r>
      <w:r w:rsidR="00166F99" w:rsidRPr="009D6072">
        <w:rPr>
          <w:rFonts w:ascii="Trebuchet MS" w:hAnsi="Trebuchet MS"/>
          <w:sz w:val="22"/>
          <w:szCs w:val="24"/>
          <w:lang w:val="ro-RO"/>
        </w:rPr>
        <w:t xml:space="preserve">clauze privind </w:t>
      </w:r>
      <w:r w:rsidRPr="009D6072">
        <w:rPr>
          <w:rFonts w:ascii="Trebuchet MS" w:hAnsi="Trebuchet MS"/>
          <w:sz w:val="22"/>
          <w:szCs w:val="24"/>
          <w:lang w:val="ro-RO"/>
        </w:rPr>
        <w:t>obligația</w:t>
      </w:r>
      <w:r w:rsidR="00F26521" w:rsidRPr="009D6072">
        <w:rPr>
          <w:rFonts w:ascii="Trebuchet MS" w:hAnsi="Trebuchet MS"/>
          <w:sz w:val="22"/>
          <w:szCs w:val="24"/>
          <w:lang w:val="ro-RO"/>
        </w:rPr>
        <w:t xml:space="preserve"> contractorilor </w:t>
      </w:r>
      <w:r w:rsidR="00166F99" w:rsidRPr="009D6072">
        <w:rPr>
          <w:rFonts w:ascii="Trebuchet MS" w:hAnsi="Trebuchet MS"/>
          <w:sz w:val="22"/>
          <w:szCs w:val="24"/>
          <w:lang w:val="ro-RO"/>
        </w:rPr>
        <w:t xml:space="preserve">de a </w:t>
      </w:r>
      <w:r w:rsidR="00F26521" w:rsidRPr="009D6072">
        <w:rPr>
          <w:rFonts w:ascii="Trebuchet MS" w:hAnsi="Trebuchet MS"/>
          <w:sz w:val="22"/>
          <w:szCs w:val="24"/>
          <w:lang w:val="ro-RO"/>
        </w:rPr>
        <w:t xml:space="preserve"> transmite</w:t>
      </w:r>
      <w:r w:rsidR="00EC0020" w:rsidRPr="009D6072">
        <w:rPr>
          <w:rFonts w:ascii="Trebuchet MS" w:hAnsi="Trebuchet MS"/>
          <w:sz w:val="22"/>
          <w:szCs w:val="24"/>
          <w:lang w:val="ro-RO"/>
        </w:rPr>
        <w:t xml:space="preserve"> </w:t>
      </w:r>
      <w:r w:rsidR="00EC0020" w:rsidRPr="009D6072">
        <w:rPr>
          <w:rFonts w:ascii="Trebuchet MS" w:hAnsi="Trebuchet MS"/>
          <w:sz w:val="22"/>
          <w:szCs w:val="24"/>
          <w:highlight w:val="lightGray"/>
          <w:lang w:val="ro-RO"/>
        </w:rPr>
        <w:t>AM/OI</w:t>
      </w:r>
      <w:r w:rsidR="00FA74D0" w:rsidRPr="009D6072">
        <w:rPr>
          <w:rFonts w:ascii="Trebuchet MS" w:hAnsi="Trebuchet MS"/>
          <w:sz w:val="22"/>
          <w:szCs w:val="24"/>
          <w:lang w:val="ro-RO"/>
        </w:rPr>
        <w:t>,</w:t>
      </w:r>
      <w:r w:rsidRPr="009D6072">
        <w:rPr>
          <w:rFonts w:ascii="Trebuchet MS" w:hAnsi="Trebuchet MS"/>
          <w:sz w:val="22"/>
          <w:szCs w:val="24"/>
          <w:lang w:val="ro-RO"/>
        </w:rPr>
        <w:t xml:space="preserve"> lunar</w:t>
      </w:r>
      <w:r w:rsidR="00F26521" w:rsidRPr="009D6072">
        <w:rPr>
          <w:rFonts w:ascii="Trebuchet MS" w:hAnsi="Trebuchet MS"/>
          <w:sz w:val="22"/>
          <w:szCs w:val="24"/>
          <w:lang w:val="ro-RO"/>
        </w:rPr>
        <w:t>, în termen</w:t>
      </w:r>
      <w:r w:rsidR="00F26521" w:rsidRPr="009D6072">
        <w:rPr>
          <w:rFonts w:ascii="Trebuchet MS" w:hAnsi="Trebuchet MS"/>
          <w:sz w:val="22"/>
          <w:szCs w:val="22"/>
          <w:lang w:val="ro-RO"/>
        </w:rPr>
        <w:t xml:space="preserve"> de 15 zile de la finalizarea lunii, pe toata durata de execuție a contractelor de achiziție de lucrări, </w:t>
      </w:r>
      <w:r w:rsidR="00FA74D0" w:rsidRPr="009D6072">
        <w:rPr>
          <w:rFonts w:ascii="Trebuchet MS" w:hAnsi="Trebuchet MS"/>
          <w:sz w:val="22"/>
          <w:szCs w:val="22"/>
          <w:lang w:val="ro-RO"/>
        </w:rPr>
        <w:t xml:space="preserve">prin sistemul informatic MySMIS2021, </w:t>
      </w:r>
      <w:r w:rsidRPr="009D6072">
        <w:rPr>
          <w:rFonts w:ascii="Trebuchet MS" w:hAnsi="Trebuchet MS"/>
          <w:sz w:val="22"/>
          <w:szCs w:val="22"/>
          <w:lang w:val="ro-RO"/>
        </w:rPr>
        <w:t>informații care</w:t>
      </w:r>
      <w:r w:rsidRPr="009D6072">
        <w:rPr>
          <w:rFonts w:ascii="Trebuchet MS" w:hAnsi="Trebuchet MS"/>
          <w:sz w:val="22"/>
          <w:szCs w:val="24"/>
          <w:lang w:val="ro-RO"/>
        </w:rPr>
        <w:t xml:space="preserve"> permit generarea de către </w:t>
      </w:r>
      <w:r w:rsidR="005E243B" w:rsidRPr="009D6072">
        <w:rPr>
          <w:rFonts w:ascii="Trebuchet MS" w:hAnsi="Trebuchet MS"/>
          <w:sz w:val="22"/>
          <w:szCs w:val="24"/>
          <w:lang w:val="ro-RO"/>
        </w:rPr>
        <w:t xml:space="preserve">sistemul informatic MySMIS2021/SMIS2021+ </w:t>
      </w:r>
      <w:r w:rsidRPr="009D6072">
        <w:rPr>
          <w:rFonts w:ascii="Trebuchet MS" w:hAnsi="Trebuchet MS"/>
          <w:sz w:val="22"/>
          <w:szCs w:val="24"/>
          <w:lang w:val="ro-RO"/>
        </w:rPr>
        <w:t xml:space="preserve">de </w:t>
      </w:r>
      <w:r w:rsidR="00F26521" w:rsidRPr="009D6072">
        <w:rPr>
          <w:rFonts w:ascii="Trebuchet MS" w:hAnsi="Trebuchet MS"/>
          <w:sz w:val="22"/>
          <w:szCs w:val="24"/>
          <w:lang w:val="ro-RO"/>
        </w:rPr>
        <w:t xml:space="preserve">rapoarte privind stadiul fizic și valoric realizat, comparativ cu cel programat, </w:t>
      </w:r>
      <w:r w:rsidR="000F5426" w:rsidRPr="009D6072">
        <w:rPr>
          <w:rFonts w:ascii="Trebuchet MS" w:hAnsi="Trebuchet MS"/>
          <w:sz w:val="22"/>
          <w:szCs w:val="24"/>
          <w:lang w:val="ro-RO"/>
        </w:rPr>
        <w:t>„C</w:t>
      </w:r>
      <w:r w:rsidR="00F26521" w:rsidRPr="009D6072">
        <w:rPr>
          <w:rFonts w:ascii="Trebuchet MS" w:hAnsi="Trebuchet MS"/>
          <w:sz w:val="22"/>
          <w:szCs w:val="24"/>
          <w:lang w:val="ro-RO"/>
        </w:rPr>
        <w:t>urba S</w:t>
      </w:r>
      <w:r w:rsidR="000F5426" w:rsidRPr="009D6072">
        <w:rPr>
          <w:rFonts w:ascii="Trebuchet MS" w:hAnsi="Trebuchet MS"/>
          <w:sz w:val="22"/>
          <w:szCs w:val="24"/>
          <w:lang w:val="ro-RO"/>
        </w:rPr>
        <w:t>”</w:t>
      </w:r>
      <w:r w:rsidR="00F26521" w:rsidRPr="009D6072">
        <w:rPr>
          <w:rFonts w:ascii="Trebuchet MS" w:hAnsi="Trebuchet MS"/>
          <w:sz w:val="22"/>
          <w:szCs w:val="24"/>
          <w:lang w:val="ro-RO"/>
        </w:rPr>
        <w:t xml:space="preserve"> a evoluției financiare și progresul fizic, în corelare cu graficele fizice și valorice de execuție a lucrărilor actualizate.</w:t>
      </w:r>
    </w:p>
    <w:p w14:paraId="72EF0F5E" w14:textId="52F5454A" w:rsidR="00F26521" w:rsidRPr="009D6072" w:rsidRDefault="00EE7635" w:rsidP="00DC0C4E">
      <w:pPr>
        <w:pStyle w:val="ListParagraph"/>
        <w:numPr>
          <w:ilvl w:val="0"/>
          <w:numId w:val="16"/>
        </w:numPr>
        <w:tabs>
          <w:tab w:val="left" w:pos="180"/>
          <w:tab w:val="left" w:pos="851"/>
        </w:tabs>
        <w:ind w:right="72"/>
        <w:jc w:val="both"/>
        <w:rPr>
          <w:rFonts w:ascii="Trebuchet MS" w:eastAsia="Arial" w:hAnsi="Trebuchet MS"/>
          <w:sz w:val="22"/>
          <w:szCs w:val="24"/>
          <w:lang w:val="ro-RO"/>
        </w:rPr>
      </w:pPr>
      <w:r w:rsidRPr="009D6072">
        <w:rPr>
          <w:rFonts w:ascii="Trebuchet MS" w:hAnsi="Trebuchet MS"/>
          <w:sz w:val="22"/>
          <w:szCs w:val="24"/>
          <w:lang w:val="ro-RO"/>
        </w:rPr>
        <w:t xml:space="preserve">În situația în care au fost încheiate contracte de achiziție, </w:t>
      </w:r>
      <w:r w:rsidR="00BC29F3" w:rsidRPr="009D6072">
        <w:rPr>
          <w:rFonts w:ascii="Trebuchet MS" w:hAnsi="Trebuchet MS"/>
          <w:sz w:val="22"/>
          <w:szCs w:val="24"/>
          <w:lang w:val="ro-RO"/>
        </w:rPr>
        <w:t>la data semnării contractului de finanțare</w:t>
      </w:r>
      <w:r w:rsidRPr="009D6072">
        <w:rPr>
          <w:rFonts w:ascii="Trebuchet MS" w:hAnsi="Trebuchet MS"/>
          <w:sz w:val="22"/>
          <w:szCs w:val="24"/>
          <w:lang w:val="ro-RO"/>
        </w:rPr>
        <w:t xml:space="preserve">, </w:t>
      </w:r>
      <w:r w:rsidR="00BC29F3" w:rsidRPr="009D6072">
        <w:rPr>
          <w:rFonts w:ascii="Trebuchet MS" w:hAnsi="Trebuchet MS"/>
          <w:sz w:val="22"/>
          <w:szCs w:val="24"/>
          <w:lang w:val="ro-RO"/>
        </w:rPr>
        <w:t>beneficiarul</w:t>
      </w:r>
      <w:r w:rsidRPr="009D6072">
        <w:rPr>
          <w:rFonts w:ascii="Trebuchet MS" w:hAnsi="Trebuchet MS"/>
          <w:sz w:val="22"/>
          <w:szCs w:val="24"/>
          <w:lang w:val="ro-RO"/>
        </w:rPr>
        <w:t xml:space="preserve"> încheie acte adiționale la contractele de achiziție pentru a asigura </w:t>
      </w:r>
      <w:r w:rsidR="007A0009" w:rsidRPr="009D6072">
        <w:rPr>
          <w:rFonts w:ascii="Trebuchet MS" w:hAnsi="Trebuchet MS"/>
          <w:sz w:val="22"/>
          <w:szCs w:val="24"/>
          <w:lang w:val="ro-RO"/>
        </w:rPr>
        <w:t xml:space="preserve">aplicarea </w:t>
      </w:r>
      <w:r w:rsidRPr="009D6072">
        <w:rPr>
          <w:rFonts w:ascii="Trebuchet MS" w:hAnsi="Trebuchet MS"/>
          <w:sz w:val="22"/>
          <w:szCs w:val="24"/>
          <w:lang w:val="ro-RO"/>
        </w:rPr>
        <w:t>prevederilor alin</w:t>
      </w:r>
      <w:r w:rsidR="00C82D42" w:rsidRPr="009D6072">
        <w:rPr>
          <w:rFonts w:ascii="Trebuchet MS" w:hAnsi="Trebuchet MS"/>
          <w:sz w:val="22"/>
          <w:szCs w:val="24"/>
          <w:lang w:val="ro-RO"/>
        </w:rPr>
        <w:t>.</w:t>
      </w:r>
      <w:r w:rsidRPr="009D6072">
        <w:rPr>
          <w:rFonts w:ascii="Trebuchet MS" w:hAnsi="Trebuchet MS"/>
          <w:sz w:val="22"/>
          <w:szCs w:val="24"/>
          <w:lang w:val="ro-RO"/>
        </w:rPr>
        <w:t xml:space="preserve"> (</w:t>
      </w:r>
      <w:r w:rsidR="00EC366F" w:rsidRPr="009D6072">
        <w:rPr>
          <w:rFonts w:ascii="Trebuchet MS" w:hAnsi="Trebuchet MS"/>
          <w:sz w:val="22"/>
          <w:szCs w:val="24"/>
          <w:lang w:val="ro-RO"/>
        </w:rPr>
        <w:t>4</w:t>
      </w:r>
      <w:r w:rsidR="00D129F1" w:rsidRPr="009D6072">
        <w:rPr>
          <w:rFonts w:ascii="Trebuchet MS" w:hAnsi="Trebuchet MS"/>
          <w:sz w:val="22"/>
          <w:szCs w:val="24"/>
          <w:lang w:val="ro-RO"/>
        </w:rPr>
        <w:t>3</w:t>
      </w:r>
      <w:r w:rsidRPr="009D6072">
        <w:rPr>
          <w:rFonts w:ascii="Trebuchet MS" w:hAnsi="Trebuchet MS"/>
          <w:sz w:val="22"/>
          <w:szCs w:val="24"/>
          <w:lang w:val="ro-RO"/>
        </w:rPr>
        <w:t xml:space="preserve">) </w:t>
      </w:r>
      <w:r w:rsidR="000A6BDE" w:rsidRPr="009D6072">
        <w:rPr>
          <w:rFonts w:ascii="Trebuchet MS" w:hAnsi="Trebuchet MS"/>
          <w:sz w:val="22"/>
          <w:szCs w:val="24"/>
          <w:lang w:val="ro-RO"/>
        </w:rPr>
        <w:t>-</w:t>
      </w:r>
      <w:r w:rsidR="00C9089A" w:rsidRPr="009D6072">
        <w:rPr>
          <w:rFonts w:ascii="Trebuchet MS" w:hAnsi="Trebuchet MS"/>
          <w:sz w:val="22"/>
          <w:szCs w:val="24"/>
          <w:lang w:val="ro-RO"/>
        </w:rPr>
        <w:t xml:space="preserve"> </w:t>
      </w:r>
      <w:r w:rsidRPr="009D6072">
        <w:rPr>
          <w:rFonts w:ascii="Trebuchet MS" w:hAnsi="Trebuchet MS"/>
          <w:sz w:val="22"/>
          <w:szCs w:val="24"/>
          <w:lang w:val="ro-RO"/>
        </w:rPr>
        <w:t>(</w:t>
      </w:r>
      <w:r w:rsidR="00EF524C" w:rsidRPr="009D6072">
        <w:rPr>
          <w:rFonts w:ascii="Trebuchet MS" w:hAnsi="Trebuchet MS"/>
          <w:sz w:val="22"/>
          <w:szCs w:val="24"/>
          <w:lang w:val="ro-RO"/>
        </w:rPr>
        <w:t>4</w:t>
      </w:r>
      <w:r w:rsidR="00D129F1" w:rsidRPr="009D6072">
        <w:rPr>
          <w:rFonts w:ascii="Trebuchet MS" w:hAnsi="Trebuchet MS"/>
          <w:sz w:val="22"/>
          <w:szCs w:val="24"/>
          <w:lang w:val="ro-RO"/>
        </w:rPr>
        <w:t>4</w:t>
      </w:r>
      <w:r w:rsidRPr="009D6072">
        <w:rPr>
          <w:rFonts w:ascii="Trebuchet MS" w:hAnsi="Trebuchet MS"/>
          <w:sz w:val="22"/>
          <w:szCs w:val="24"/>
          <w:lang w:val="ro-RO"/>
        </w:rPr>
        <w:t>)</w:t>
      </w:r>
      <w:r w:rsidR="007A0009" w:rsidRPr="009D6072">
        <w:rPr>
          <w:rFonts w:ascii="Trebuchet MS" w:hAnsi="Trebuchet MS"/>
          <w:sz w:val="22"/>
          <w:szCs w:val="24"/>
          <w:lang w:val="ro-RO"/>
        </w:rPr>
        <w:t>.</w:t>
      </w:r>
    </w:p>
    <w:p w14:paraId="0E34956D" w14:textId="0FF2DBC9" w:rsidR="00E4675F" w:rsidRPr="009D6072" w:rsidRDefault="00E4675F" w:rsidP="00BB3782">
      <w:pPr>
        <w:tabs>
          <w:tab w:val="left" w:pos="180"/>
          <w:tab w:val="left" w:pos="993"/>
        </w:tabs>
        <w:ind w:right="72"/>
        <w:jc w:val="both"/>
        <w:rPr>
          <w:rFonts w:ascii="Trebuchet MS" w:hAnsi="Trebuchet MS"/>
          <w:sz w:val="22"/>
          <w:szCs w:val="24"/>
          <w:lang w:val="ro-RO"/>
        </w:rPr>
      </w:pP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i/>
          <w:spacing w:val="-1"/>
          <w:sz w:val="22"/>
          <w:szCs w:val="24"/>
          <w:highlight w:val="lightGray"/>
          <w:lang w:val="ro-RO"/>
        </w:rPr>
        <w:t>pentru proiectele implementate în cadrul ITI</w:t>
      </w: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b/>
          <w:i/>
          <w:spacing w:val="-1"/>
          <w:sz w:val="22"/>
          <w:szCs w:val="24"/>
          <w:lang w:val="ro-RO"/>
        </w:rPr>
        <w:t xml:space="preserve"> </w:t>
      </w:r>
    </w:p>
    <w:p w14:paraId="476DB48C" w14:textId="4DC656FA" w:rsidR="0046605F" w:rsidRPr="009D6072" w:rsidRDefault="00D72307" w:rsidP="00DC0C4E">
      <w:pPr>
        <w:pStyle w:val="ListParagraph"/>
        <w:numPr>
          <w:ilvl w:val="0"/>
          <w:numId w:val="16"/>
        </w:numPr>
        <w:tabs>
          <w:tab w:val="left" w:pos="567"/>
          <w:tab w:val="left" w:pos="993"/>
        </w:tabs>
        <w:jc w:val="both"/>
        <w:rPr>
          <w:rFonts w:ascii="Trebuchet MS" w:hAnsi="Trebuchet MS"/>
          <w:sz w:val="22"/>
          <w:szCs w:val="24"/>
          <w:lang w:val="ro-RO"/>
        </w:rPr>
      </w:pPr>
      <w:r w:rsidRPr="009D6072" w:rsidDel="00D72307">
        <w:rPr>
          <w:rFonts w:ascii="Trebuchet MS" w:hAnsi="Trebuchet MS"/>
          <w:sz w:val="22"/>
          <w:szCs w:val="24"/>
          <w:lang w:val="ro-RO"/>
        </w:rPr>
        <w:t xml:space="preserve"> </w:t>
      </w:r>
      <w:r w:rsidR="00F76AD8" w:rsidRPr="009D6072">
        <w:rPr>
          <w:rFonts w:ascii="Trebuchet MS" w:hAnsi="Trebuchet MS"/>
          <w:sz w:val="22"/>
          <w:szCs w:val="24"/>
          <w:lang w:val="ro-RO"/>
        </w:rPr>
        <w:t xml:space="preserve">În cazul proiectelor </w:t>
      </w:r>
      <w:r w:rsidR="00B40915" w:rsidRPr="009D6072">
        <w:rPr>
          <w:rFonts w:ascii="Trebuchet MS" w:hAnsi="Trebuchet MS"/>
          <w:sz w:val="22"/>
          <w:szCs w:val="24"/>
          <w:lang w:val="ro-RO"/>
        </w:rPr>
        <w:t xml:space="preserve">implementate în zona </w:t>
      </w:r>
      <w:r w:rsidR="0014675F" w:rsidRPr="009D6072">
        <w:rPr>
          <w:rFonts w:ascii="Trebuchet MS" w:hAnsi="Trebuchet MS"/>
          <w:sz w:val="22"/>
          <w:szCs w:val="24"/>
          <w:lang w:val="ro-RO"/>
        </w:rPr>
        <w:t>Investiției</w:t>
      </w:r>
      <w:r w:rsidR="00B40915" w:rsidRPr="009D6072">
        <w:rPr>
          <w:rFonts w:ascii="Trebuchet MS" w:hAnsi="Trebuchet MS"/>
          <w:sz w:val="22"/>
          <w:szCs w:val="24"/>
          <w:lang w:val="ro-RO"/>
        </w:rPr>
        <w:t xml:space="preserve"> Teritoriale Integrate</w:t>
      </w:r>
      <w:r w:rsidR="002C2A3F" w:rsidRPr="009D6072">
        <w:rPr>
          <w:rFonts w:ascii="Trebuchet MS" w:hAnsi="Trebuchet MS"/>
          <w:sz w:val="22"/>
          <w:szCs w:val="24"/>
          <w:lang w:val="ro-RO"/>
        </w:rPr>
        <w:t xml:space="preserve"> (ITI)</w:t>
      </w:r>
      <w:r w:rsidR="00F76AD8" w:rsidRPr="009D6072">
        <w:rPr>
          <w:rFonts w:ascii="Trebuchet MS" w:hAnsi="Trebuchet MS"/>
          <w:sz w:val="22"/>
          <w:szCs w:val="24"/>
          <w:lang w:val="ro-RO"/>
        </w:rPr>
        <w:t xml:space="preserve">, Beneficiarul are obligația de a transmite către </w:t>
      </w:r>
      <w:r w:rsidR="0014675F" w:rsidRPr="009D6072">
        <w:rPr>
          <w:rFonts w:ascii="Trebuchet MS" w:hAnsi="Trebuchet MS"/>
          <w:sz w:val="22"/>
          <w:szCs w:val="24"/>
          <w:lang w:val="ro-RO"/>
        </w:rPr>
        <w:t>Asociația</w:t>
      </w:r>
      <w:r w:rsidR="00B40915" w:rsidRPr="009D6072">
        <w:rPr>
          <w:rFonts w:ascii="Trebuchet MS" w:hAnsi="Trebuchet MS"/>
          <w:sz w:val="22"/>
          <w:szCs w:val="24"/>
          <w:lang w:val="ro-RO"/>
        </w:rPr>
        <w:t xml:space="preserve"> pentru Dezvoltare Intercomunitară </w:t>
      </w:r>
      <w:r w:rsidR="00F76AD8" w:rsidRPr="009D6072">
        <w:rPr>
          <w:rFonts w:ascii="Trebuchet MS" w:hAnsi="Trebuchet MS"/>
          <w:sz w:val="22"/>
          <w:szCs w:val="24"/>
          <w:lang w:val="ro-RO"/>
        </w:rPr>
        <w:t xml:space="preserve">ITI informațiile necesare privind evoluția proiectului care contribuie la Strategia </w:t>
      </w:r>
      <w:r w:rsidR="002C2A3F" w:rsidRPr="009D6072">
        <w:rPr>
          <w:rFonts w:ascii="Trebuchet MS" w:hAnsi="Trebuchet MS"/>
          <w:sz w:val="22"/>
          <w:szCs w:val="24"/>
          <w:lang w:val="ro-RO"/>
        </w:rPr>
        <w:t xml:space="preserve">de dezvoltare a </w:t>
      </w:r>
      <w:r w:rsidR="00F76AD8" w:rsidRPr="009D6072">
        <w:rPr>
          <w:rFonts w:ascii="Trebuchet MS" w:hAnsi="Trebuchet MS"/>
          <w:sz w:val="22"/>
          <w:szCs w:val="24"/>
          <w:lang w:val="ro-RO"/>
        </w:rPr>
        <w:t>ITI</w:t>
      </w:r>
      <w:r w:rsidR="00B40915" w:rsidRPr="009D6072">
        <w:rPr>
          <w:rFonts w:ascii="Trebuchet MS" w:hAnsi="Trebuchet MS"/>
          <w:sz w:val="22"/>
          <w:szCs w:val="24"/>
          <w:lang w:val="ro-RO"/>
        </w:rPr>
        <w:t>.</w:t>
      </w:r>
    </w:p>
    <w:p w14:paraId="530BC3F8" w14:textId="77777777" w:rsidR="006159D1" w:rsidRPr="009D6072" w:rsidRDefault="006159D1" w:rsidP="002B1851">
      <w:pPr>
        <w:pStyle w:val="ListParagraph"/>
        <w:ind w:left="360"/>
        <w:jc w:val="both"/>
        <w:rPr>
          <w:rFonts w:ascii="Trebuchet MS" w:hAnsi="Trebuchet MS"/>
          <w:sz w:val="22"/>
          <w:szCs w:val="24"/>
          <w:lang w:val="ro-RO"/>
        </w:rPr>
      </w:pPr>
    </w:p>
    <w:p w14:paraId="1F42622F" w14:textId="07BA7359" w:rsidR="00E50D77" w:rsidRPr="009D6072" w:rsidRDefault="00BF4880" w:rsidP="004D6DEE">
      <w:pPr>
        <w:ind w:firstLine="555"/>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lastRenderedPageBreak/>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8</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z w:val="22"/>
          <w:szCs w:val="24"/>
          <w:lang w:val="ro-RO"/>
        </w:rPr>
        <w:t>rep</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 xml:space="preserve">e </w:t>
      </w:r>
      <w:r w:rsidRPr="009D6072">
        <w:rPr>
          <w:rFonts w:ascii="Trebuchet MS" w:eastAsia="Arial" w:hAnsi="Trebuchet MS"/>
          <w:b/>
          <w:spacing w:val="-1"/>
          <w:sz w:val="22"/>
          <w:szCs w:val="24"/>
          <w:lang w:val="ro-RO"/>
        </w:rPr>
        <w:t xml:space="preserve">și obligațiile </w:t>
      </w:r>
      <w:r w:rsidRPr="009D6072">
        <w:rPr>
          <w:rFonts w:ascii="Trebuchet MS" w:eastAsia="Arial" w:hAnsi="Trebuchet MS"/>
          <w:b/>
          <w:spacing w:val="-1"/>
          <w:sz w:val="22"/>
          <w:szCs w:val="24"/>
          <w:highlight w:val="lightGray"/>
          <w:lang w:val="ro-RO"/>
        </w:rPr>
        <w:t>AM/OI</w:t>
      </w:r>
    </w:p>
    <w:p w14:paraId="16E7D695" w14:textId="77777777" w:rsidR="00655B95" w:rsidRPr="009D6072" w:rsidRDefault="00655B95" w:rsidP="004D6DEE">
      <w:pPr>
        <w:ind w:firstLine="555"/>
        <w:rPr>
          <w:rFonts w:ascii="Trebuchet MS" w:eastAsia="Arial" w:hAnsi="Trebuchet MS"/>
          <w:sz w:val="22"/>
          <w:szCs w:val="24"/>
          <w:lang w:val="ro-RO"/>
        </w:rPr>
      </w:pPr>
    </w:p>
    <w:p w14:paraId="2DE15D7F" w14:textId="1790FCE8" w:rsidR="00B903F1" w:rsidRPr="009D6072" w:rsidRDefault="00BF4880"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de a informa Beneficiarul, în timp util, cu privire la orice decizie luată care poate afecta implementarea </w:t>
      </w:r>
      <w:r w:rsidR="007A0009" w:rsidRPr="009D6072">
        <w:rPr>
          <w:rFonts w:ascii="Trebuchet MS" w:hAnsi="Trebuchet MS"/>
          <w:sz w:val="22"/>
          <w:szCs w:val="24"/>
          <w:lang w:val="ro-RO"/>
        </w:rPr>
        <w:t>p</w:t>
      </w:r>
      <w:r w:rsidRPr="009D6072">
        <w:rPr>
          <w:rFonts w:ascii="Trebuchet MS" w:hAnsi="Trebuchet MS"/>
          <w:sz w:val="22"/>
          <w:szCs w:val="24"/>
          <w:lang w:val="ro-RO"/>
        </w:rPr>
        <w:t>roiectului</w:t>
      </w:r>
      <w:r w:rsidR="00B903F1" w:rsidRPr="009D6072">
        <w:rPr>
          <w:rFonts w:ascii="Trebuchet MS" w:hAnsi="Trebuchet MS"/>
          <w:sz w:val="22"/>
          <w:szCs w:val="24"/>
          <w:lang w:val="ro-RO"/>
        </w:rPr>
        <w:t>, dar nu mai târziu de 5 zile lucrătoare de la data adoptării respectivei decizii</w:t>
      </w:r>
      <w:r w:rsidR="00950436" w:rsidRPr="009D6072">
        <w:rPr>
          <w:rFonts w:ascii="Trebuchet MS" w:hAnsi="Trebuchet MS"/>
          <w:sz w:val="22"/>
          <w:szCs w:val="24"/>
          <w:lang w:val="ro-RO"/>
        </w:rPr>
        <w:t>, aceasta producând efecte între părți</w:t>
      </w:r>
      <w:r w:rsidR="00B903F1" w:rsidRPr="009D6072">
        <w:rPr>
          <w:rFonts w:ascii="Trebuchet MS" w:hAnsi="Trebuchet MS"/>
          <w:sz w:val="22"/>
          <w:szCs w:val="24"/>
          <w:lang w:val="ro-RO"/>
        </w:rPr>
        <w:t xml:space="preserve"> de la data la care a fost comunicată beneficiarului pri</w:t>
      </w:r>
      <w:r w:rsidR="002F1694" w:rsidRPr="009D6072">
        <w:rPr>
          <w:rFonts w:ascii="Trebuchet MS" w:hAnsi="Trebuchet MS"/>
          <w:sz w:val="22"/>
          <w:szCs w:val="24"/>
          <w:lang w:val="ro-RO"/>
        </w:rPr>
        <w:t>n intermediul sistemului MySMIS</w:t>
      </w:r>
      <w:r w:rsidR="00B903F1" w:rsidRPr="009D6072">
        <w:rPr>
          <w:rFonts w:ascii="Trebuchet MS" w:hAnsi="Trebuchet MS"/>
          <w:sz w:val="22"/>
          <w:szCs w:val="24"/>
          <w:lang w:val="ro-RO"/>
        </w:rPr>
        <w:t>2021</w:t>
      </w:r>
      <w:r w:rsidR="009B10CA" w:rsidRPr="009D6072">
        <w:rPr>
          <w:rFonts w:ascii="Trebuchet MS" w:hAnsi="Trebuchet MS"/>
          <w:sz w:val="22"/>
          <w:szCs w:val="24"/>
          <w:lang w:val="ro-RO"/>
        </w:rPr>
        <w:t xml:space="preserve"> și/sau prin publicare pe pagina web a </w:t>
      </w:r>
      <w:r w:rsidR="009B10CA" w:rsidRPr="009D6072">
        <w:rPr>
          <w:rFonts w:ascii="Trebuchet MS" w:hAnsi="Trebuchet MS"/>
          <w:sz w:val="22"/>
          <w:szCs w:val="24"/>
          <w:highlight w:val="lightGray"/>
          <w:lang w:val="ro-RO"/>
        </w:rPr>
        <w:t>AM/OI</w:t>
      </w:r>
      <w:r w:rsidR="00A856EA" w:rsidRPr="009D6072">
        <w:rPr>
          <w:rFonts w:ascii="Trebuchet MS" w:hAnsi="Trebuchet MS"/>
          <w:sz w:val="22"/>
          <w:szCs w:val="24"/>
          <w:lang w:val="ro-RO"/>
        </w:rPr>
        <w:t>.</w:t>
      </w:r>
    </w:p>
    <w:p w14:paraId="1931D40A" w14:textId="304309D4" w:rsidR="00E50D77" w:rsidRPr="009D6072" w:rsidRDefault="00BF4880"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de a informa Beneficiarul cu privire la rapoartele, concluziile şi recomandările care au impact asupra </w:t>
      </w:r>
      <w:r w:rsidR="007A0009" w:rsidRPr="009D6072">
        <w:rPr>
          <w:rFonts w:ascii="Trebuchet MS" w:hAnsi="Trebuchet MS"/>
          <w:sz w:val="22"/>
          <w:szCs w:val="24"/>
          <w:lang w:val="ro-RO"/>
        </w:rPr>
        <w:t>p</w:t>
      </w:r>
      <w:r w:rsidRPr="009D6072">
        <w:rPr>
          <w:rFonts w:ascii="Trebuchet MS" w:hAnsi="Trebuchet MS"/>
          <w:sz w:val="22"/>
          <w:szCs w:val="24"/>
          <w:lang w:val="ro-RO"/>
        </w:rPr>
        <w:t>roiectului acestuia, formulate de către Comisia Europeană şi</w:t>
      </w:r>
      <w:r w:rsidR="007A0009" w:rsidRPr="009D6072">
        <w:rPr>
          <w:rFonts w:ascii="Trebuchet MS" w:hAnsi="Trebuchet MS"/>
          <w:sz w:val="22"/>
          <w:szCs w:val="24"/>
          <w:lang w:val="ro-RO"/>
        </w:rPr>
        <w:t>/sau</w:t>
      </w:r>
      <w:r w:rsidRPr="009D6072">
        <w:rPr>
          <w:rFonts w:ascii="Trebuchet MS" w:hAnsi="Trebuchet MS"/>
          <w:sz w:val="22"/>
          <w:szCs w:val="24"/>
          <w:lang w:val="ro-RO"/>
        </w:rPr>
        <w:t xml:space="preserve"> orice altă autoritate competentă</w:t>
      </w:r>
      <w:r w:rsidR="00433895" w:rsidRPr="009D6072">
        <w:rPr>
          <w:rFonts w:ascii="Trebuchet MS" w:hAnsi="Trebuchet MS"/>
          <w:sz w:val="22"/>
          <w:szCs w:val="24"/>
          <w:lang w:val="ro-RO"/>
        </w:rPr>
        <w:t xml:space="preserve">, în termen de 5 zile lucrătoare de la data </w:t>
      </w:r>
      <w:r w:rsidR="006361E3" w:rsidRPr="009D6072">
        <w:rPr>
          <w:rFonts w:ascii="Trebuchet MS" w:hAnsi="Trebuchet MS"/>
          <w:sz w:val="22"/>
          <w:szCs w:val="24"/>
          <w:lang w:val="ro-RO"/>
        </w:rPr>
        <w:t>aprobării</w:t>
      </w:r>
      <w:r w:rsidR="008362A9" w:rsidRPr="009D6072">
        <w:rPr>
          <w:rFonts w:ascii="Trebuchet MS" w:hAnsi="Trebuchet MS"/>
          <w:sz w:val="22"/>
          <w:szCs w:val="24"/>
          <w:lang w:val="ro-RO"/>
        </w:rPr>
        <w:t>/notificării</w:t>
      </w:r>
      <w:r w:rsidR="009B10CA" w:rsidRPr="009D6072">
        <w:rPr>
          <w:rFonts w:ascii="Trebuchet MS" w:hAnsi="Trebuchet MS"/>
          <w:sz w:val="22"/>
          <w:szCs w:val="24"/>
          <w:lang w:val="ro-RO"/>
        </w:rPr>
        <w:t>/comunicării oficiale a</w:t>
      </w:r>
      <w:r w:rsidR="004D6DEE" w:rsidRPr="009D6072">
        <w:rPr>
          <w:rFonts w:ascii="Trebuchet MS" w:hAnsi="Trebuchet MS"/>
          <w:sz w:val="22"/>
          <w:szCs w:val="24"/>
          <w:lang w:val="ro-RO"/>
        </w:rPr>
        <w:t xml:space="preserve"> respectivelor rapoar</w:t>
      </w:r>
      <w:r w:rsidR="00433895" w:rsidRPr="009D6072">
        <w:rPr>
          <w:rFonts w:ascii="Trebuchet MS" w:hAnsi="Trebuchet MS"/>
          <w:sz w:val="22"/>
          <w:szCs w:val="24"/>
          <w:lang w:val="ro-RO"/>
        </w:rPr>
        <w:t>te/concluzii/</w:t>
      </w:r>
      <w:r w:rsidR="00A856EA" w:rsidRPr="009D6072">
        <w:rPr>
          <w:rFonts w:ascii="Trebuchet MS" w:hAnsi="Trebuchet MS"/>
          <w:sz w:val="22"/>
          <w:szCs w:val="24"/>
          <w:lang w:val="ro-RO"/>
        </w:rPr>
        <w:t xml:space="preserve"> </w:t>
      </w:r>
      <w:r w:rsidR="00433895" w:rsidRPr="009D6072">
        <w:rPr>
          <w:rFonts w:ascii="Trebuchet MS" w:hAnsi="Trebuchet MS"/>
          <w:sz w:val="22"/>
          <w:szCs w:val="24"/>
          <w:lang w:val="ro-RO"/>
        </w:rPr>
        <w:t>recomandări, pri</w:t>
      </w:r>
      <w:r w:rsidR="002F1694" w:rsidRPr="009D6072">
        <w:rPr>
          <w:rFonts w:ascii="Trebuchet MS" w:hAnsi="Trebuchet MS"/>
          <w:sz w:val="22"/>
          <w:szCs w:val="24"/>
          <w:lang w:val="ro-RO"/>
        </w:rPr>
        <w:t>n intermediul sistemului MySMIS</w:t>
      </w:r>
      <w:r w:rsidR="00433895" w:rsidRPr="009D6072">
        <w:rPr>
          <w:rFonts w:ascii="Trebuchet MS" w:hAnsi="Trebuchet MS"/>
          <w:sz w:val="22"/>
          <w:szCs w:val="24"/>
          <w:lang w:val="ro-RO"/>
        </w:rPr>
        <w:t>2021</w:t>
      </w:r>
      <w:r w:rsidRPr="009D6072">
        <w:rPr>
          <w:rFonts w:ascii="Trebuchet MS" w:hAnsi="Trebuchet MS"/>
          <w:sz w:val="22"/>
          <w:szCs w:val="24"/>
          <w:lang w:val="ro-RO"/>
        </w:rPr>
        <w:t>.</w:t>
      </w:r>
    </w:p>
    <w:p w14:paraId="4F2D41DA" w14:textId="3A0FCFC6" w:rsidR="000A01F2" w:rsidRPr="009D6072" w:rsidRDefault="000A01F2"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răspunde în scris</w:t>
      </w:r>
      <w:r w:rsidR="007A0009" w:rsidRPr="009D6072">
        <w:rPr>
          <w:rFonts w:ascii="Trebuchet MS" w:hAnsi="Trebuchet MS"/>
          <w:sz w:val="22"/>
          <w:szCs w:val="24"/>
          <w:lang w:val="ro-RO"/>
        </w:rPr>
        <w:t>,</w:t>
      </w:r>
      <w:r w:rsidRPr="009D6072">
        <w:rPr>
          <w:rFonts w:ascii="Trebuchet MS" w:hAnsi="Trebuchet MS"/>
          <w:sz w:val="22"/>
          <w:szCs w:val="24"/>
          <w:lang w:val="ro-RO"/>
        </w:rPr>
        <w:t xml:space="preserve"> conform competențelor stabilite, în termen de </w:t>
      </w:r>
      <w:r w:rsidR="005B0042" w:rsidRPr="009D6072">
        <w:rPr>
          <w:rFonts w:ascii="Trebuchet MS" w:hAnsi="Trebuchet MS"/>
          <w:sz w:val="22"/>
          <w:szCs w:val="24"/>
          <w:lang w:val="ro-RO"/>
        </w:rPr>
        <w:t>1</w:t>
      </w:r>
      <w:r w:rsidR="00433895" w:rsidRPr="009D6072">
        <w:rPr>
          <w:rFonts w:ascii="Trebuchet MS" w:hAnsi="Trebuchet MS"/>
          <w:sz w:val="22"/>
          <w:szCs w:val="24"/>
          <w:lang w:val="ro-RO"/>
        </w:rPr>
        <w:t>0</w:t>
      </w:r>
      <w:r w:rsidR="005B0042" w:rsidRPr="009D6072">
        <w:rPr>
          <w:rFonts w:ascii="Trebuchet MS" w:hAnsi="Trebuchet MS"/>
          <w:sz w:val="22"/>
          <w:szCs w:val="24"/>
          <w:lang w:val="ro-RO"/>
        </w:rPr>
        <w:t xml:space="preserve"> </w:t>
      </w:r>
      <w:r w:rsidRPr="009D6072">
        <w:rPr>
          <w:rFonts w:ascii="Trebuchet MS" w:hAnsi="Trebuchet MS"/>
          <w:sz w:val="22"/>
          <w:szCs w:val="24"/>
          <w:lang w:val="ro-RO"/>
        </w:rPr>
        <w:t>zile</w:t>
      </w:r>
      <w:r w:rsidR="00433895" w:rsidRPr="009D6072">
        <w:rPr>
          <w:rFonts w:ascii="Trebuchet MS" w:hAnsi="Trebuchet MS"/>
          <w:sz w:val="22"/>
          <w:szCs w:val="24"/>
          <w:lang w:val="ro-RO"/>
        </w:rPr>
        <w:t xml:space="preserve"> lucrătoare</w:t>
      </w:r>
      <w:r w:rsidRPr="009D6072">
        <w:rPr>
          <w:rFonts w:ascii="Trebuchet MS" w:hAnsi="Trebuchet MS"/>
          <w:sz w:val="22"/>
          <w:szCs w:val="24"/>
          <w:lang w:val="ro-RO"/>
        </w:rPr>
        <w:t xml:space="preserve">, oricărei solicitări a beneficiarului privind informațiile sau clarificările pe care acesta le consideră necesare pentru implementarea </w:t>
      </w:r>
      <w:r w:rsidR="007A0009" w:rsidRPr="009D6072">
        <w:rPr>
          <w:rFonts w:ascii="Trebuchet MS" w:hAnsi="Trebuchet MS"/>
          <w:sz w:val="22"/>
          <w:szCs w:val="24"/>
          <w:lang w:val="ro-RO"/>
        </w:rPr>
        <w:t>p</w:t>
      </w:r>
      <w:r w:rsidRPr="009D6072">
        <w:rPr>
          <w:rFonts w:ascii="Trebuchet MS" w:hAnsi="Trebuchet MS"/>
          <w:sz w:val="22"/>
          <w:szCs w:val="24"/>
          <w:lang w:val="ro-RO"/>
        </w:rPr>
        <w:t>roiectului</w:t>
      </w:r>
      <w:r w:rsidR="00433895" w:rsidRPr="009D6072">
        <w:rPr>
          <w:rFonts w:ascii="Trebuchet MS" w:hAnsi="Trebuchet MS"/>
          <w:sz w:val="22"/>
          <w:szCs w:val="24"/>
          <w:lang w:val="ro-RO"/>
        </w:rPr>
        <w:t xml:space="preserve">, cu excepția situațiilor pentru care legislația în vigoare sau prezentul contract </w:t>
      </w:r>
      <w:r w:rsidR="00DF262E" w:rsidRPr="009D6072">
        <w:rPr>
          <w:rFonts w:ascii="Trebuchet MS" w:hAnsi="Trebuchet MS"/>
          <w:sz w:val="22"/>
          <w:szCs w:val="24"/>
          <w:lang w:val="ro-RO"/>
        </w:rPr>
        <w:t xml:space="preserve">de finanțare </w:t>
      </w:r>
      <w:r w:rsidR="00433895" w:rsidRPr="009D6072">
        <w:rPr>
          <w:rFonts w:ascii="Trebuchet MS" w:hAnsi="Trebuchet MS"/>
          <w:sz w:val="22"/>
          <w:szCs w:val="24"/>
          <w:lang w:val="ro-RO"/>
        </w:rPr>
        <w:t>prevăd alte termene</w:t>
      </w:r>
      <w:r w:rsidRPr="009D6072">
        <w:rPr>
          <w:rFonts w:ascii="Trebuchet MS" w:hAnsi="Trebuchet MS"/>
          <w:sz w:val="22"/>
          <w:szCs w:val="24"/>
          <w:lang w:val="ro-RO"/>
        </w:rPr>
        <w:t>.</w:t>
      </w:r>
    </w:p>
    <w:p w14:paraId="20F88047" w14:textId="45F84DC1" w:rsidR="004516FC" w:rsidRPr="009D6072" w:rsidRDefault="00BF4880" w:rsidP="00B6450E">
      <w:pPr>
        <w:pStyle w:val="ListParagraph"/>
        <w:numPr>
          <w:ilvl w:val="0"/>
          <w:numId w:val="17"/>
        </w:numPr>
        <w:tabs>
          <w:tab w:val="left" w:pos="180"/>
          <w:tab w:val="left" w:pos="993"/>
        </w:tabs>
        <w:ind w:right="72"/>
        <w:jc w:val="both"/>
        <w:rPr>
          <w:rFonts w:ascii="Trebuchet MS" w:eastAsia="Arial" w:hAnsi="Trebuchet MS" w:cs="Arial"/>
          <w:spacing w:val="1"/>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procesa cererile de prefinanțare, cererile de rambursare și</w:t>
      </w:r>
      <w:r w:rsidR="00D44392" w:rsidRPr="009D6072">
        <w:rPr>
          <w:rFonts w:ascii="Trebuchet MS" w:hAnsi="Trebuchet MS"/>
          <w:sz w:val="22"/>
          <w:szCs w:val="24"/>
          <w:lang w:val="ro-RO"/>
        </w:rPr>
        <w:t xml:space="preserve"> </w:t>
      </w:r>
      <w:r w:rsidRPr="009D6072">
        <w:rPr>
          <w:rFonts w:ascii="Trebuchet MS" w:hAnsi="Trebuchet MS"/>
          <w:sz w:val="22"/>
          <w:szCs w:val="24"/>
          <w:lang w:val="ro-RO"/>
        </w:rPr>
        <w:t xml:space="preserve">cererile de plată în conformitate </w:t>
      </w:r>
      <w:r w:rsidR="00433895" w:rsidRPr="009D6072">
        <w:rPr>
          <w:rFonts w:ascii="Trebuchet MS" w:hAnsi="Trebuchet MS"/>
          <w:sz w:val="22"/>
          <w:szCs w:val="24"/>
          <w:lang w:val="ro-RO"/>
        </w:rPr>
        <w:t xml:space="preserve">cu </w:t>
      </w:r>
      <w:r w:rsidR="00BA593B" w:rsidRPr="009D6072">
        <w:rPr>
          <w:rFonts w:ascii="Trebuchet MS" w:hAnsi="Trebuchet MS"/>
          <w:sz w:val="22"/>
          <w:szCs w:val="24"/>
          <w:lang w:val="ro-RO"/>
        </w:rPr>
        <w:t>legislația națională</w:t>
      </w:r>
      <w:r w:rsidR="00BA593B" w:rsidRPr="009D6072">
        <w:rPr>
          <w:rFonts w:ascii="Trebuchet MS" w:eastAsia="Arial" w:hAnsi="Trebuchet MS" w:cs="Arial"/>
          <w:spacing w:val="1"/>
          <w:sz w:val="22"/>
          <w:szCs w:val="24"/>
          <w:lang w:val="ro-RO"/>
        </w:rPr>
        <w:t xml:space="preserve"> aplicabilă</w:t>
      </w:r>
      <w:r w:rsidR="009151B1" w:rsidRPr="009D6072">
        <w:rPr>
          <w:rFonts w:ascii="Trebuchet MS" w:eastAsia="Arial" w:hAnsi="Trebuchet MS" w:cs="Arial"/>
          <w:spacing w:val="1"/>
          <w:sz w:val="22"/>
          <w:szCs w:val="24"/>
          <w:lang w:val="ro-RO"/>
        </w:rPr>
        <w:t xml:space="preserve"> și cu prevederile prezentului contract de finanțare</w:t>
      </w:r>
      <w:r w:rsidR="00433895" w:rsidRPr="009D6072">
        <w:rPr>
          <w:rFonts w:ascii="Trebuchet MS" w:eastAsia="Arial" w:hAnsi="Trebuchet MS" w:cs="Arial"/>
          <w:spacing w:val="1"/>
          <w:sz w:val="22"/>
          <w:szCs w:val="24"/>
          <w:lang w:val="ro-RO"/>
        </w:rPr>
        <w:t>.</w:t>
      </w:r>
    </w:p>
    <w:p w14:paraId="552BECAE" w14:textId="1C96CC9E" w:rsidR="00E50D77" w:rsidRPr="009D6072" w:rsidRDefault="00BF4880" w:rsidP="00B6450E">
      <w:pPr>
        <w:pStyle w:val="ListParagraph"/>
        <w:numPr>
          <w:ilvl w:val="0"/>
          <w:numId w:val="17"/>
        </w:numPr>
        <w:ind w:right="80"/>
        <w:jc w:val="both"/>
        <w:rPr>
          <w:rFonts w:ascii="Trebuchet MS" w:eastAsia="Arial" w:hAnsi="Trebuchet MS"/>
          <w:spacing w:val="-4"/>
          <w:sz w:val="22"/>
          <w:szCs w:val="24"/>
          <w:lang w:val="ro-RO"/>
        </w:rPr>
      </w:pPr>
      <w:r w:rsidRPr="009D6072">
        <w:rPr>
          <w:rFonts w:ascii="Trebuchet MS" w:eastAsia="Arial" w:hAnsi="Trebuchet MS"/>
          <w:spacing w:val="-4"/>
          <w:sz w:val="22"/>
          <w:szCs w:val="24"/>
          <w:highlight w:val="lightGray"/>
          <w:lang w:val="ro-RO"/>
        </w:rPr>
        <w:t>AM/OI</w:t>
      </w:r>
      <w:r w:rsidRPr="009D6072">
        <w:rPr>
          <w:rFonts w:ascii="Trebuchet MS" w:eastAsia="Arial" w:hAnsi="Trebuchet MS"/>
          <w:spacing w:val="-4"/>
          <w:sz w:val="22"/>
          <w:szCs w:val="24"/>
          <w:lang w:val="ro-RO"/>
        </w:rPr>
        <w:t xml:space="preserve"> are obligația de a efectua transferul </w:t>
      </w:r>
      <w:r w:rsidR="0014675F" w:rsidRPr="009D6072">
        <w:rPr>
          <w:rFonts w:ascii="Trebuchet MS" w:eastAsia="Arial" w:hAnsi="Trebuchet MS"/>
          <w:spacing w:val="-4"/>
          <w:sz w:val="22"/>
          <w:szCs w:val="24"/>
          <w:lang w:val="ro-RO"/>
        </w:rPr>
        <w:t>prefinanțării</w:t>
      </w:r>
      <w:r w:rsidRPr="009D6072">
        <w:rPr>
          <w:rFonts w:ascii="Trebuchet MS" w:eastAsia="Arial" w:hAnsi="Trebuchet MS"/>
          <w:spacing w:val="-4"/>
          <w:sz w:val="22"/>
          <w:szCs w:val="24"/>
          <w:lang w:val="ro-RO"/>
        </w:rPr>
        <w:t>, în</w:t>
      </w:r>
      <w:r w:rsidR="00DF262E" w:rsidRPr="009D6072">
        <w:rPr>
          <w:rFonts w:ascii="Trebuchet MS" w:eastAsia="Arial" w:hAnsi="Trebuchet MS"/>
          <w:spacing w:val="-4"/>
          <w:sz w:val="22"/>
          <w:szCs w:val="24"/>
          <w:lang w:val="ro-RO"/>
        </w:rPr>
        <w:t xml:space="preserve"> </w:t>
      </w:r>
      <w:r w:rsidR="0014675F" w:rsidRPr="009D6072">
        <w:rPr>
          <w:rFonts w:ascii="Trebuchet MS" w:eastAsia="Arial" w:hAnsi="Trebuchet MS"/>
          <w:spacing w:val="-4"/>
          <w:sz w:val="22"/>
          <w:szCs w:val="24"/>
          <w:lang w:val="ro-RO"/>
        </w:rPr>
        <w:t>condițiile</w:t>
      </w:r>
      <w:r w:rsidR="00DF262E" w:rsidRPr="009D6072">
        <w:rPr>
          <w:rFonts w:ascii="Trebuchet MS" w:eastAsia="Arial" w:hAnsi="Trebuchet MS"/>
          <w:spacing w:val="-4"/>
          <w:sz w:val="22"/>
          <w:szCs w:val="24"/>
          <w:lang w:val="ro-RO"/>
        </w:rPr>
        <w:t xml:space="preserve"> </w:t>
      </w:r>
      <w:r w:rsidRPr="009D6072">
        <w:rPr>
          <w:rFonts w:ascii="Trebuchet MS" w:eastAsia="Arial" w:hAnsi="Trebuchet MS"/>
          <w:spacing w:val="-4"/>
          <w:sz w:val="22"/>
          <w:szCs w:val="24"/>
          <w:lang w:val="ro-RO"/>
        </w:rPr>
        <w:t xml:space="preserve">prevăzute </w:t>
      </w:r>
      <w:r w:rsidR="002A1E5C" w:rsidRPr="009D6072">
        <w:rPr>
          <w:rFonts w:ascii="Trebuchet MS" w:eastAsia="Arial" w:hAnsi="Trebuchet MS"/>
          <w:spacing w:val="-4"/>
          <w:sz w:val="22"/>
          <w:szCs w:val="24"/>
          <w:lang w:val="ro-RO"/>
        </w:rPr>
        <w:t xml:space="preserve">de legislația </w:t>
      </w:r>
      <w:r w:rsidR="00DF262E" w:rsidRPr="009D6072">
        <w:rPr>
          <w:rFonts w:ascii="Trebuchet MS" w:eastAsia="Arial" w:hAnsi="Trebuchet MS"/>
          <w:spacing w:val="-4"/>
          <w:sz w:val="22"/>
          <w:szCs w:val="24"/>
          <w:lang w:val="ro-RO"/>
        </w:rPr>
        <w:t>aplicabilă</w:t>
      </w:r>
      <w:r w:rsidR="009151B1" w:rsidRPr="009D6072">
        <w:rPr>
          <w:rFonts w:ascii="Trebuchet MS" w:eastAsia="Arial" w:hAnsi="Trebuchet MS" w:cs="Arial"/>
          <w:spacing w:val="1"/>
          <w:sz w:val="22"/>
          <w:szCs w:val="24"/>
          <w:lang w:val="ro-RO"/>
        </w:rPr>
        <w:t xml:space="preserve"> și cu prevederile prezentului contract de finanțare</w:t>
      </w:r>
      <w:r w:rsidR="002A1E5C" w:rsidRPr="009D6072">
        <w:rPr>
          <w:rFonts w:ascii="Trebuchet MS" w:eastAsia="Arial" w:hAnsi="Trebuchet MS"/>
          <w:spacing w:val="-4"/>
          <w:sz w:val="22"/>
          <w:szCs w:val="24"/>
          <w:lang w:val="ro-RO"/>
        </w:rPr>
        <w:t>.</w:t>
      </w:r>
    </w:p>
    <w:p w14:paraId="4865E913" w14:textId="5DE2A4F2" w:rsidR="00024335" w:rsidRPr="009D6072" w:rsidRDefault="00BF4880" w:rsidP="00B6450E">
      <w:pPr>
        <w:pStyle w:val="ListParagraph"/>
        <w:numPr>
          <w:ilvl w:val="0"/>
          <w:numId w:val="17"/>
        </w:numPr>
        <w:ind w:right="80"/>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highlight w:val="lightGray"/>
          <w:lang w:val="ro-RO"/>
        </w:rPr>
        <w:t>AM/OI</w:t>
      </w:r>
      <w:r w:rsidRPr="009D6072">
        <w:rPr>
          <w:rFonts w:ascii="Trebuchet MS" w:eastAsia="Arial" w:hAnsi="Trebuchet MS" w:cs="Arial"/>
          <w:spacing w:val="1"/>
          <w:sz w:val="22"/>
          <w:szCs w:val="24"/>
          <w:lang w:val="ro-RO"/>
        </w:rPr>
        <w:t xml:space="preserve"> are obligația de a efectua rambursarea sau plata cheltuielilor</w:t>
      </w:r>
      <w:r w:rsidR="00944FB3" w:rsidRPr="009D6072">
        <w:rPr>
          <w:rFonts w:ascii="Trebuchet MS" w:eastAsia="Arial" w:hAnsi="Trebuchet MS" w:cs="Arial"/>
          <w:spacing w:val="1"/>
          <w:sz w:val="22"/>
          <w:szCs w:val="24"/>
          <w:lang w:val="ro-RO"/>
        </w:rPr>
        <w:t xml:space="preserve">, </w:t>
      </w:r>
      <w:r w:rsidR="00944FB3" w:rsidRPr="009D6072">
        <w:rPr>
          <w:rFonts w:ascii="Trebuchet MS" w:eastAsia="Arial" w:hAnsi="Trebuchet MS"/>
          <w:spacing w:val="-4"/>
          <w:sz w:val="22"/>
          <w:szCs w:val="24"/>
          <w:lang w:val="ro-RO"/>
        </w:rPr>
        <w:t xml:space="preserve">în </w:t>
      </w:r>
      <w:r w:rsidR="0014675F" w:rsidRPr="009D6072">
        <w:rPr>
          <w:rFonts w:ascii="Trebuchet MS" w:eastAsia="Arial" w:hAnsi="Trebuchet MS"/>
          <w:spacing w:val="-4"/>
          <w:sz w:val="22"/>
          <w:szCs w:val="24"/>
          <w:lang w:val="ro-RO"/>
        </w:rPr>
        <w:t>condițiile</w:t>
      </w:r>
      <w:r w:rsidR="00944FB3" w:rsidRPr="009D6072">
        <w:rPr>
          <w:rFonts w:ascii="Trebuchet MS" w:eastAsia="Arial" w:hAnsi="Trebuchet MS"/>
          <w:spacing w:val="-4"/>
          <w:sz w:val="22"/>
          <w:szCs w:val="24"/>
          <w:lang w:val="ro-RO"/>
        </w:rPr>
        <w:t xml:space="preserve"> prevăzute de legislația aplicabilă și </w:t>
      </w:r>
      <w:r w:rsidRPr="009D6072">
        <w:rPr>
          <w:rFonts w:ascii="Trebuchet MS" w:eastAsia="Arial" w:hAnsi="Trebuchet MS" w:cs="Arial"/>
          <w:spacing w:val="1"/>
          <w:sz w:val="22"/>
          <w:szCs w:val="24"/>
          <w:lang w:val="ro-RO"/>
        </w:rPr>
        <w:t>cu respectarea</w:t>
      </w:r>
      <w:r w:rsidR="00D44392" w:rsidRPr="009D6072">
        <w:rPr>
          <w:rFonts w:ascii="Trebuchet MS" w:eastAsia="Arial" w:hAnsi="Trebuchet MS" w:cs="Arial"/>
          <w:spacing w:val="1"/>
          <w:sz w:val="22"/>
          <w:szCs w:val="24"/>
          <w:lang w:val="ro-RO"/>
        </w:rPr>
        <w:t xml:space="preserve"> </w:t>
      </w:r>
      <w:r w:rsidRPr="009D6072">
        <w:rPr>
          <w:rFonts w:ascii="Trebuchet MS" w:eastAsia="Arial" w:hAnsi="Trebuchet MS" w:cs="Arial"/>
          <w:spacing w:val="1"/>
          <w:sz w:val="22"/>
          <w:szCs w:val="24"/>
          <w:lang w:val="ro-RO"/>
        </w:rPr>
        <w:t xml:space="preserve">prevederilor </w:t>
      </w:r>
      <w:r w:rsidR="004A6408" w:rsidRPr="009D6072">
        <w:rPr>
          <w:rFonts w:ascii="Trebuchet MS" w:eastAsia="Arial" w:hAnsi="Trebuchet MS" w:cs="Arial"/>
          <w:spacing w:val="1"/>
          <w:sz w:val="22"/>
          <w:szCs w:val="24"/>
          <w:lang w:val="ro-RO"/>
        </w:rPr>
        <w:t>prezentului contract de finanțare</w:t>
      </w:r>
      <w:r w:rsidRPr="009D6072">
        <w:rPr>
          <w:rFonts w:ascii="Trebuchet MS" w:eastAsia="Arial" w:hAnsi="Trebuchet MS" w:cs="Arial"/>
          <w:spacing w:val="1"/>
          <w:sz w:val="22"/>
          <w:szCs w:val="24"/>
          <w:lang w:val="ro-RO"/>
        </w:rPr>
        <w:t>.</w:t>
      </w:r>
    </w:p>
    <w:p w14:paraId="0F5339CC" w14:textId="249C93D0" w:rsidR="00E50D77" w:rsidRPr="009D6072" w:rsidRDefault="00BF4880" w:rsidP="00B6450E">
      <w:pPr>
        <w:pStyle w:val="ListParagraph"/>
        <w:numPr>
          <w:ilvl w:val="0"/>
          <w:numId w:val="17"/>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are </w:t>
      </w:r>
      <w:r w:rsidR="00133951" w:rsidRPr="009D6072">
        <w:rPr>
          <w:rFonts w:ascii="Trebuchet MS" w:eastAsia="Arial" w:hAnsi="Trebuchet MS" w:cs="Arial"/>
          <w:spacing w:val="1"/>
          <w:sz w:val="22"/>
          <w:szCs w:val="24"/>
          <w:lang w:val="ro-RO"/>
        </w:rPr>
        <w:t xml:space="preserve">dreptul </w:t>
      </w:r>
      <w:r w:rsidRPr="009D6072">
        <w:rPr>
          <w:rFonts w:ascii="Trebuchet MS" w:eastAsia="Arial" w:hAnsi="Trebuchet MS"/>
          <w:spacing w:val="-1"/>
          <w:sz w:val="22"/>
          <w:szCs w:val="24"/>
          <w:lang w:val="ro-RO"/>
        </w:rPr>
        <w:t>de a monitoriza</w:t>
      </w:r>
      <w:r w:rsidR="008A51CE" w:rsidRPr="009D6072">
        <w:rPr>
          <w:rFonts w:ascii="Trebuchet MS" w:eastAsia="Arial" w:hAnsi="Trebuchet MS"/>
          <w:spacing w:val="-1"/>
          <w:sz w:val="22"/>
          <w:szCs w:val="24"/>
          <w:lang w:val="ro-RO"/>
        </w:rPr>
        <w:t xml:space="preserve"> și verifica</w:t>
      </w:r>
      <w:r w:rsidRPr="009D6072">
        <w:rPr>
          <w:rFonts w:ascii="Trebuchet MS" w:eastAsia="Arial" w:hAnsi="Trebuchet MS"/>
          <w:spacing w:val="-1"/>
          <w:sz w:val="22"/>
          <w:szCs w:val="24"/>
          <w:lang w:val="ro-RO"/>
        </w:rPr>
        <w:t xml:space="preserve"> din punct de vedere tehnic şi financiar implementarea</w:t>
      </w:r>
      <w:r w:rsidR="00D44392" w:rsidRPr="009D6072">
        <w:rPr>
          <w:rFonts w:ascii="Trebuchet MS" w:eastAsia="Arial" w:hAnsi="Trebuchet MS"/>
          <w:spacing w:val="-1"/>
          <w:sz w:val="22"/>
          <w:szCs w:val="24"/>
          <w:lang w:val="ro-RO"/>
        </w:rPr>
        <w:t xml:space="preserve"> </w:t>
      </w:r>
      <w:r w:rsidR="00FC49C6" w:rsidRPr="009D6072">
        <w:rPr>
          <w:rFonts w:ascii="Trebuchet MS" w:eastAsia="Arial" w:hAnsi="Trebuchet MS"/>
          <w:spacing w:val="-1"/>
          <w:sz w:val="22"/>
          <w:szCs w:val="24"/>
          <w:lang w:val="ro-RO"/>
        </w:rPr>
        <w:t xml:space="preserve">proiectului, pe baza </w:t>
      </w:r>
      <w:r w:rsidR="0062604C" w:rsidRPr="009D6072">
        <w:rPr>
          <w:rFonts w:ascii="Trebuchet MS" w:eastAsia="Arial" w:hAnsi="Trebuchet MS"/>
          <w:spacing w:val="-1"/>
          <w:sz w:val="22"/>
          <w:szCs w:val="24"/>
          <w:lang w:val="ro-RO"/>
        </w:rPr>
        <w:t>c</w:t>
      </w:r>
      <w:r w:rsidR="00850EA7" w:rsidRPr="009D6072">
        <w:rPr>
          <w:rFonts w:ascii="Trebuchet MS" w:eastAsia="Arial" w:hAnsi="Trebuchet MS"/>
          <w:spacing w:val="-1"/>
          <w:sz w:val="22"/>
          <w:szCs w:val="24"/>
          <w:lang w:val="ro-RO"/>
        </w:rPr>
        <w:t xml:space="preserve">ontractului de finanțare și </w:t>
      </w:r>
      <w:r w:rsidR="00C20D53" w:rsidRPr="009D6072">
        <w:rPr>
          <w:rFonts w:ascii="Trebuchet MS" w:eastAsia="Arial" w:hAnsi="Trebuchet MS"/>
          <w:i/>
          <w:spacing w:val="-1"/>
          <w:sz w:val="22"/>
          <w:szCs w:val="24"/>
          <w:lang w:val="ro-RO"/>
        </w:rPr>
        <w:t>c</w:t>
      </w:r>
      <w:r w:rsidR="00137A9A" w:rsidRPr="009D6072">
        <w:rPr>
          <w:rFonts w:ascii="Trebuchet MS" w:eastAsia="Arial" w:hAnsi="Trebuchet MS"/>
          <w:i/>
          <w:spacing w:val="-1"/>
          <w:sz w:val="22"/>
          <w:szCs w:val="24"/>
          <w:lang w:val="ro-RO"/>
        </w:rPr>
        <w:t xml:space="preserve">ererii de finanțare </w:t>
      </w:r>
      <w:r w:rsidR="00137A9A" w:rsidRPr="009D6072">
        <w:rPr>
          <w:rFonts w:ascii="Trebuchet MS" w:eastAsia="Arial" w:hAnsi="Trebuchet MS"/>
          <w:spacing w:val="-1"/>
          <w:sz w:val="22"/>
          <w:szCs w:val="24"/>
          <w:lang w:val="ro-RO"/>
        </w:rPr>
        <w:t xml:space="preserve">aprobate </w:t>
      </w:r>
      <w:r w:rsidR="00FC49C6" w:rsidRPr="009D6072">
        <w:rPr>
          <w:rFonts w:ascii="Trebuchet MS" w:eastAsia="Arial" w:hAnsi="Trebuchet MS"/>
          <w:spacing w:val="-1"/>
          <w:sz w:val="22"/>
          <w:szCs w:val="24"/>
          <w:lang w:val="ro-RO"/>
        </w:rPr>
        <w:t xml:space="preserve">și a </w:t>
      </w:r>
      <w:r w:rsidR="00FC49C6" w:rsidRPr="009D6072">
        <w:rPr>
          <w:rFonts w:ascii="Trebuchet MS" w:eastAsia="Arial" w:hAnsi="Trebuchet MS"/>
          <w:i/>
          <w:iCs/>
          <w:spacing w:val="-1"/>
          <w:sz w:val="22"/>
          <w:szCs w:val="24"/>
          <w:lang w:val="ro-RO"/>
        </w:rPr>
        <w:t>P</w:t>
      </w:r>
      <w:r w:rsidR="00B903F1" w:rsidRPr="009D6072">
        <w:rPr>
          <w:rFonts w:ascii="Trebuchet MS" w:eastAsia="Arial" w:hAnsi="Trebuchet MS"/>
          <w:i/>
          <w:iCs/>
          <w:spacing w:val="-1"/>
          <w:sz w:val="22"/>
          <w:szCs w:val="24"/>
          <w:lang w:val="ro-RO"/>
        </w:rPr>
        <w:t xml:space="preserve">lanului de </w:t>
      </w:r>
      <w:r w:rsidR="00F33EE9" w:rsidRPr="009D6072">
        <w:rPr>
          <w:rFonts w:ascii="Trebuchet MS" w:eastAsia="Arial" w:hAnsi="Trebuchet MS"/>
          <w:i/>
          <w:iCs/>
          <w:spacing w:val="-1"/>
          <w:sz w:val="22"/>
          <w:szCs w:val="24"/>
          <w:lang w:val="ro-RO"/>
        </w:rPr>
        <w:t>m</w:t>
      </w:r>
      <w:r w:rsidR="00FC49C6" w:rsidRPr="009D6072">
        <w:rPr>
          <w:rFonts w:ascii="Trebuchet MS" w:eastAsia="Arial" w:hAnsi="Trebuchet MS"/>
          <w:i/>
          <w:iCs/>
          <w:spacing w:val="-1"/>
          <w:sz w:val="22"/>
          <w:szCs w:val="24"/>
          <w:lang w:val="ro-RO"/>
        </w:rPr>
        <w:t>onitorizare</w:t>
      </w:r>
      <w:r w:rsidR="001E4E4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în vederea asigurării îndeplinirii obiectivelor proiectului și prevenirii neregulilor.</w:t>
      </w:r>
      <w:r w:rsidR="00C63CF7" w:rsidRPr="009D6072">
        <w:rPr>
          <w:rFonts w:ascii="Trebuchet MS" w:eastAsia="Arial" w:hAnsi="Trebuchet MS"/>
          <w:spacing w:val="-1"/>
          <w:sz w:val="22"/>
          <w:szCs w:val="24"/>
          <w:lang w:val="ro-RO"/>
        </w:rPr>
        <w:t xml:space="preserve"> În acest sens, </w:t>
      </w:r>
      <w:r w:rsidR="00C63CF7" w:rsidRPr="009D6072">
        <w:rPr>
          <w:rFonts w:ascii="Trebuchet MS" w:eastAsia="Arial" w:hAnsi="Trebuchet MS"/>
          <w:spacing w:val="-1"/>
          <w:sz w:val="22"/>
          <w:szCs w:val="24"/>
          <w:highlight w:val="lightGray"/>
          <w:lang w:val="ro-RO"/>
        </w:rPr>
        <w:t>AM/OI</w:t>
      </w:r>
      <w:r w:rsidR="00C63CF7" w:rsidRPr="009D6072">
        <w:rPr>
          <w:rFonts w:ascii="Trebuchet MS" w:eastAsia="Arial" w:hAnsi="Trebuchet MS"/>
          <w:spacing w:val="-1"/>
          <w:sz w:val="22"/>
          <w:szCs w:val="24"/>
          <w:lang w:val="ro-RO"/>
        </w:rPr>
        <w:t xml:space="preserve"> va realiza vizite de monitorizare, inclusiv vizite de monitorizare a activităților aflate în derulare. </w:t>
      </w:r>
    </w:p>
    <w:p w14:paraId="202D11DC" w14:textId="0324FC90" w:rsidR="00133951" w:rsidRPr="009D6072" w:rsidRDefault="00133951" w:rsidP="00B6450E">
      <w:pPr>
        <w:pStyle w:val="ListParagraph"/>
        <w:numPr>
          <w:ilvl w:val="0"/>
          <w:numId w:val="17"/>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are dreptul de a verifica legalitatea si realitatea tuturor </w:t>
      </w:r>
      <w:r w:rsidR="0014675F" w:rsidRPr="009D6072">
        <w:rPr>
          <w:rFonts w:ascii="Trebuchet MS" w:eastAsia="Arial" w:hAnsi="Trebuchet MS"/>
          <w:spacing w:val="-1"/>
          <w:sz w:val="22"/>
          <w:szCs w:val="24"/>
          <w:lang w:val="ro-RO"/>
        </w:rPr>
        <w:t>activităților</w:t>
      </w:r>
      <w:r w:rsidRPr="009D6072">
        <w:rPr>
          <w:rFonts w:ascii="Trebuchet MS" w:eastAsia="Arial" w:hAnsi="Trebuchet MS"/>
          <w:spacing w:val="-1"/>
          <w:sz w:val="22"/>
          <w:szCs w:val="24"/>
          <w:lang w:val="ro-RO"/>
        </w:rPr>
        <w:t xml:space="preserve"> și cheltuielilor aferente implementării proiectului care face obiectul prezentului contract de </w:t>
      </w:r>
      <w:r w:rsidR="0014675F" w:rsidRPr="009D6072">
        <w:rPr>
          <w:rFonts w:ascii="Trebuchet MS" w:eastAsia="Arial" w:hAnsi="Trebuchet MS"/>
          <w:spacing w:val="-1"/>
          <w:sz w:val="22"/>
          <w:szCs w:val="24"/>
          <w:lang w:val="ro-RO"/>
        </w:rPr>
        <w:t>finanțare</w:t>
      </w:r>
      <w:r w:rsidR="00A856EA"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p>
    <w:p w14:paraId="07F5A3EB" w14:textId="761A51CF" w:rsidR="004E4BDE" w:rsidRPr="009D6072" w:rsidRDefault="00BF4880" w:rsidP="00B6450E">
      <w:pPr>
        <w:pStyle w:val="ListParagraph"/>
        <w:numPr>
          <w:ilvl w:val="0"/>
          <w:numId w:val="17"/>
        </w:numPr>
        <w:tabs>
          <w:tab w:val="left" w:pos="993"/>
        </w:tabs>
        <w:ind w:right="80"/>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highlight w:val="lightGray"/>
          <w:lang w:val="ro-RO"/>
        </w:rPr>
        <w:t>AM/OI</w:t>
      </w:r>
      <w:r w:rsidRPr="009D6072">
        <w:rPr>
          <w:rFonts w:ascii="Trebuchet MS" w:eastAsia="Arial" w:hAnsi="Trebuchet MS" w:cs="Arial"/>
          <w:spacing w:val="1"/>
          <w:sz w:val="22"/>
          <w:szCs w:val="24"/>
          <w:lang w:val="ro-RO"/>
        </w:rPr>
        <w:t xml:space="preserve"> are </w:t>
      </w:r>
      <w:r w:rsidR="0014675F" w:rsidRPr="009D6072">
        <w:rPr>
          <w:rFonts w:ascii="Trebuchet MS" w:eastAsia="Arial" w:hAnsi="Trebuchet MS" w:cs="Arial"/>
          <w:spacing w:val="1"/>
          <w:sz w:val="22"/>
          <w:szCs w:val="24"/>
          <w:lang w:val="ro-RO"/>
        </w:rPr>
        <w:t>obligația</w:t>
      </w:r>
      <w:r w:rsidRPr="009D6072">
        <w:rPr>
          <w:rFonts w:ascii="Trebuchet MS" w:eastAsia="Arial" w:hAnsi="Trebuchet MS" w:cs="Arial"/>
          <w:spacing w:val="1"/>
          <w:sz w:val="22"/>
          <w:szCs w:val="24"/>
          <w:lang w:val="ro-RO"/>
        </w:rPr>
        <w:t xml:space="preserve"> de a efectua verificarea la </w:t>
      </w:r>
      <w:r w:rsidR="0014675F" w:rsidRPr="009D6072">
        <w:rPr>
          <w:rFonts w:ascii="Trebuchet MS" w:eastAsia="Arial" w:hAnsi="Trebuchet MS" w:cs="Arial"/>
          <w:spacing w:val="1"/>
          <w:sz w:val="22"/>
          <w:szCs w:val="24"/>
          <w:lang w:val="ro-RO"/>
        </w:rPr>
        <w:t>fața</w:t>
      </w:r>
      <w:r w:rsidRPr="009D6072">
        <w:rPr>
          <w:rFonts w:ascii="Trebuchet MS" w:eastAsia="Arial" w:hAnsi="Trebuchet MS" w:cs="Arial"/>
          <w:spacing w:val="1"/>
          <w:sz w:val="22"/>
          <w:szCs w:val="24"/>
          <w:lang w:val="ro-RO"/>
        </w:rPr>
        <w:t xml:space="preserve"> locului a </w:t>
      </w:r>
      <w:r w:rsidR="0014675F" w:rsidRPr="009D6072">
        <w:rPr>
          <w:rFonts w:ascii="Trebuchet MS" w:eastAsia="Arial" w:hAnsi="Trebuchet MS" w:cs="Arial"/>
          <w:spacing w:val="1"/>
          <w:sz w:val="22"/>
          <w:szCs w:val="24"/>
          <w:lang w:val="ro-RO"/>
        </w:rPr>
        <w:t>activităților</w:t>
      </w:r>
      <w:r w:rsidRPr="009D6072">
        <w:rPr>
          <w:rFonts w:ascii="Trebuchet MS" w:eastAsia="Arial" w:hAnsi="Trebuchet MS" w:cs="Arial"/>
          <w:spacing w:val="1"/>
          <w:sz w:val="22"/>
          <w:szCs w:val="24"/>
          <w:lang w:val="ro-RO"/>
        </w:rPr>
        <w:t xml:space="preserve"> </w:t>
      </w:r>
      <w:r w:rsidR="004C53C5" w:rsidRPr="009D6072">
        <w:rPr>
          <w:rFonts w:ascii="Trebuchet MS" w:eastAsia="Arial" w:hAnsi="Trebuchet MS" w:cs="Arial"/>
          <w:spacing w:val="1"/>
          <w:sz w:val="22"/>
          <w:szCs w:val="24"/>
          <w:lang w:val="ro-RO"/>
        </w:rPr>
        <w:t xml:space="preserve">și cheltuielilor </w:t>
      </w:r>
      <w:r w:rsidRPr="009D6072">
        <w:rPr>
          <w:rFonts w:ascii="Trebuchet MS" w:eastAsia="Arial" w:hAnsi="Trebuchet MS" w:cs="Arial"/>
          <w:spacing w:val="1"/>
          <w:sz w:val="22"/>
          <w:szCs w:val="24"/>
          <w:lang w:val="ro-RO"/>
        </w:rPr>
        <w:t xml:space="preserve">aferente implementării </w:t>
      </w:r>
      <w:r w:rsidR="0062604C" w:rsidRPr="009D6072">
        <w:rPr>
          <w:rFonts w:ascii="Trebuchet MS" w:eastAsia="Arial" w:hAnsi="Trebuchet MS" w:cs="Arial"/>
          <w:spacing w:val="1"/>
          <w:sz w:val="22"/>
          <w:szCs w:val="24"/>
          <w:lang w:val="ro-RO"/>
        </w:rPr>
        <w:t>p</w:t>
      </w:r>
      <w:r w:rsidRPr="009D6072">
        <w:rPr>
          <w:rFonts w:ascii="Trebuchet MS" w:eastAsia="Arial" w:hAnsi="Trebuchet MS" w:cs="Arial"/>
          <w:spacing w:val="1"/>
          <w:sz w:val="22"/>
          <w:szCs w:val="24"/>
          <w:lang w:val="ro-RO"/>
        </w:rPr>
        <w:t xml:space="preserve">roiectului, în conformitate cu prevederile </w:t>
      </w:r>
      <w:r w:rsidR="00133951" w:rsidRPr="009D6072">
        <w:rPr>
          <w:rFonts w:ascii="Trebuchet MS" w:eastAsia="Arial" w:hAnsi="Trebuchet MS" w:cs="Arial"/>
          <w:spacing w:val="1"/>
          <w:sz w:val="22"/>
          <w:szCs w:val="24"/>
          <w:lang w:val="ro-RO"/>
        </w:rPr>
        <w:t>contractului de fina</w:t>
      </w:r>
      <w:r w:rsidR="0019487B" w:rsidRPr="009D6072">
        <w:rPr>
          <w:rFonts w:ascii="Trebuchet MS" w:eastAsia="Arial" w:hAnsi="Trebuchet MS" w:cs="Arial"/>
          <w:spacing w:val="1"/>
          <w:sz w:val="22"/>
          <w:szCs w:val="24"/>
          <w:lang w:val="ro-RO"/>
        </w:rPr>
        <w:t>n</w:t>
      </w:r>
      <w:r w:rsidR="00133951" w:rsidRPr="009D6072">
        <w:rPr>
          <w:rFonts w:ascii="Trebuchet MS" w:eastAsia="Arial" w:hAnsi="Trebuchet MS" w:cs="Arial"/>
          <w:spacing w:val="1"/>
          <w:sz w:val="22"/>
          <w:szCs w:val="24"/>
          <w:lang w:val="ro-RO"/>
        </w:rPr>
        <w:t>țare</w:t>
      </w:r>
      <w:r w:rsidRPr="009D6072">
        <w:rPr>
          <w:rFonts w:ascii="Trebuchet MS" w:eastAsia="Arial" w:hAnsi="Trebuchet MS" w:cs="Arial"/>
          <w:spacing w:val="1"/>
          <w:sz w:val="22"/>
          <w:szCs w:val="24"/>
          <w:lang w:val="ro-RO"/>
        </w:rPr>
        <w:t xml:space="preserve">, asigurând cel </w:t>
      </w:r>
      <w:r w:rsidR="0014675F" w:rsidRPr="009D6072">
        <w:rPr>
          <w:rFonts w:ascii="Trebuchet MS" w:eastAsia="Arial" w:hAnsi="Trebuchet MS" w:cs="Arial"/>
          <w:spacing w:val="1"/>
          <w:sz w:val="22"/>
          <w:szCs w:val="24"/>
          <w:lang w:val="ro-RO"/>
        </w:rPr>
        <w:t>puțin</w:t>
      </w:r>
      <w:r w:rsidRPr="009D6072">
        <w:rPr>
          <w:rFonts w:ascii="Trebuchet MS" w:eastAsia="Arial" w:hAnsi="Trebuchet MS" w:cs="Arial"/>
          <w:spacing w:val="1"/>
          <w:sz w:val="22"/>
          <w:szCs w:val="24"/>
          <w:lang w:val="ro-RO"/>
        </w:rPr>
        <w:t xml:space="preserve"> o vizită </w:t>
      </w:r>
      <w:r w:rsidR="005F3A94" w:rsidRPr="009D6072">
        <w:rPr>
          <w:rFonts w:ascii="Trebuchet MS" w:eastAsia="Arial" w:hAnsi="Trebuchet MS" w:cs="Arial"/>
          <w:spacing w:val="1"/>
          <w:sz w:val="22"/>
          <w:szCs w:val="24"/>
          <w:lang w:val="ro-RO"/>
        </w:rPr>
        <w:t>la fața locului</w:t>
      </w:r>
      <w:r w:rsidRPr="009D6072">
        <w:rPr>
          <w:rFonts w:ascii="Trebuchet MS" w:eastAsia="Arial" w:hAnsi="Trebuchet MS" w:cs="Arial"/>
          <w:spacing w:val="1"/>
          <w:sz w:val="22"/>
          <w:szCs w:val="24"/>
          <w:lang w:val="ro-RO"/>
        </w:rPr>
        <w:t xml:space="preserve"> pe durata de implementare a </w:t>
      </w:r>
      <w:r w:rsidR="0062604C" w:rsidRPr="009D6072">
        <w:rPr>
          <w:rFonts w:ascii="Trebuchet MS" w:eastAsia="Arial" w:hAnsi="Trebuchet MS" w:cs="Arial"/>
          <w:spacing w:val="1"/>
          <w:sz w:val="22"/>
          <w:szCs w:val="24"/>
          <w:lang w:val="ro-RO"/>
        </w:rPr>
        <w:t>p</w:t>
      </w:r>
      <w:r w:rsidRPr="009D6072">
        <w:rPr>
          <w:rFonts w:ascii="Trebuchet MS" w:eastAsia="Arial" w:hAnsi="Trebuchet MS" w:cs="Arial"/>
          <w:spacing w:val="1"/>
          <w:sz w:val="22"/>
          <w:szCs w:val="24"/>
          <w:lang w:val="ro-RO"/>
        </w:rPr>
        <w:t>roiectului.</w:t>
      </w:r>
    </w:p>
    <w:p w14:paraId="030EFE86" w14:textId="317EAF4E" w:rsidR="005F1098" w:rsidRPr="009D6072" w:rsidRDefault="008504E7" w:rsidP="00A856EA">
      <w:pPr>
        <w:pStyle w:val="ListParagraph"/>
        <w:numPr>
          <w:ilvl w:val="0"/>
          <w:numId w:val="17"/>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are obligația de a informa beneficiarul</w:t>
      </w:r>
      <w:r w:rsidR="009B10CA" w:rsidRPr="009D6072">
        <w:rPr>
          <w:rFonts w:ascii="Trebuchet MS" w:eastAsia="Arial" w:hAnsi="Trebuchet MS"/>
          <w:spacing w:val="-1"/>
          <w:sz w:val="22"/>
          <w:szCs w:val="24"/>
          <w:lang w:val="ro-RO"/>
        </w:rPr>
        <w:t xml:space="preserve">, prin MySMIS2021, </w:t>
      </w:r>
      <w:r w:rsidRPr="009D6072">
        <w:rPr>
          <w:rFonts w:ascii="Trebuchet MS" w:eastAsia="Arial" w:hAnsi="Trebuchet MS"/>
          <w:spacing w:val="-1"/>
          <w:sz w:val="22"/>
          <w:szCs w:val="24"/>
          <w:lang w:val="ro-RO"/>
        </w:rPr>
        <w:t>asupra acțiunilor de verificare la fața locului a implementării proiectului/acțiunilor de monitorizare/acțiunilor de control din partea autorităților care desfășoară activități de audit și control</w:t>
      </w:r>
      <w:r w:rsidR="007367D3" w:rsidRPr="009D6072">
        <w:rPr>
          <w:rFonts w:ascii="Trebuchet MS" w:eastAsia="Arial" w:hAnsi="Trebuchet MS"/>
          <w:spacing w:val="-1"/>
          <w:sz w:val="22"/>
          <w:szCs w:val="24"/>
          <w:lang w:val="ro-RO"/>
        </w:rPr>
        <w:t xml:space="preserve">, cu excepția </w:t>
      </w:r>
      <w:r w:rsidR="00A80923" w:rsidRPr="009D6072">
        <w:rPr>
          <w:rFonts w:ascii="Trebuchet MS" w:eastAsia="Arial" w:hAnsi="Trebuchet MS"/>
          <w:spacing w:val="-1"/>
          <w:sz w:val="22"/>
          <w:szCs w:val="24"/>
          <w:lang w:val="ro-RO"/>
        </w:rPr>
        <w:t xml:space="preserve">vizitelor de monitorizare ad-hoc și a </w:t>
      </w:r>
      <w:r w:rsidR="007367D3" w:rsidRPr="009D6072">
        <w:rPr>
          <w:rFonts w:ascii="Trebuchet MS" w:eastAsia="Arial" w:hAnsi="Trebuchet MS"/>
          <w:spacing w:val="-1"/>
          <w:sz w:val="22"/>
          <w:szCs w:val="24"/>
          <w:lang w:val="ro-RO"/>
        </w:rPr>
        <w:t>cazurilor în care informarea prealabilă ar putea prejudicia obiectul verificărilor</w:t>
      </w:r>
      <w:r w:rsidR="005F1098" w:rsidRPr="009D6072">
        <w:rPr>
          <w:rFonts w:ascii="Trebuchet MS" w:eastAsia="Arial" w:hAnsi="Trebuchet MS"/>
          <w:spacing w:val="-1"/>
          <w:sz w:val="22"/>
          <w:szCs w:val="24"/>
          <w:lang w:val="ro-RO"/>
        </w:rPr>
        <w:t>.</w:t>
      </w:r>
    </w:p>
    <w:p w14:paraId="478A036B" w14:textId="75D3B097" w:rsidR="00546610" w:rsidRPr="009D6072" w:rsidRDefault="003141D1"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asigura comunicarea cu beneficiarul, prin sistemul informatic MySMIS2021, în ceea ce privește solicitarea și/sau primirea documentelor/informațiilor în legătură cu proiectul </w:t>
      </w:r>
      <w:r w:rsidR="004009C7" w:rsidRPr="009D6072">
        <w:rPr>
          <w:rFonts w:ascii="Trebuchet MS" w:hAnsi="Trebuchet MS"/>
          <w:sz w:val="22"/>
          <w:szCs w:val="24"/>
          <w:lang w:val="ro-RO"/>
        </w:rPr>
        <w:t xml:space="preserve">în tot </w:t>
      </w:r>
      <w:r w:rsidR="002357D4" w:rsidRPr="009D6072">
        <w:rPr>
          <w:rFonts w:ascii="Trebuchet MS" w:hAnsi="Trebuchet MS"/>
          <w:sz w:val="22"/>
          <w:szCs w:val="24"/>
          <w:lang w:val="ro-RO"/>
        </w:rPr>
        <w:t xml:space="preserve">ceea ce privește aspectele referitoare la </w:t>
      </w:r>
      <w:r w:rsidRPr="009D6072">
        <w:rPr>
          <w:rFonts w:ascii="Trebuchet MS" w:hAnsi="Trebuchet MS"/>
          <w:sz w:val="22"/>
          <w:szCs w:val="24"/>
          <w:lang w:val="ro-RO"/>
        </w:rPr>
        <w:t>implementare/monitorizare/cereri de prefinanțare/</w:t>
      </w:r>
      <w:r w:rsidR="00A856EA" w:rsidRPr="009D6072">
        <w:rPr>
          <w:rFonts w:ascii="Trebuchet MS" w:hAnsi="Trebuchet MS"/>
          <w:sz w:val="22"/>
          <w:szCs w:val="24"/>
          <w:lang w:val="ro-RO"/>
        </w:rPr>
        <w:t xml:space="preserve"> </w:t>
      </w:r>
      <w:r w:rsidRPr="009D6072">
        <w:rPr>
          <w:rFonts w:ascii="Trebuchet MS" w:hAnsi="Trebuchet MS"/>
          <w:sz w:val="22"/>
          <w:szCs w:val="24"/>
          <w:lang w:val="ro-RO"/>
        </w:rPr>
        <w:t xml:space="preserve">cereri de plată/cereri de rambursare/verificare achiziții/control. </w:t>
      </w:r>
    </w:p>
    <w:p w14:paraId="7A142EF6" w14:textId="7FFFDFC5" w:rsidR="00546610" w:rsidRPr="009D6072" w:rsidRDefault="00546610"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informa beneficiarul asupra </w:t>
      </w:r>
      <w:r w:rsidR="0019487B" w:rsidRPr="009D6072">
        <w:rPr>
          <w:rFonts w:ascii="Trebuchet MS" w:hAnsi="Trebuchet MS"/>
          <w:sz w:val="22"/>
          <w:szCs w:val="24"/>
          <w:lang w:val="ro-RO"/>
        </w:rPr>
        <w:t>rezultatelor aferente</w:t>
      </w:r>
      <w:r w:rsidR="00137A9A" w:rsidRPr="009D6072">
        <w:rPr>
          <w:rFonts w:ascii="Trebuchet MS" w:hAnsi="Trebuchet MS"/>
          <w:sz w:val="22"/>
          <w:szCs w:val="24"/>
          <w:lang w:val="ro-RO"/>
        </w:rPr>
        <w:t xml:space="preserve"> fiecărei etape </w:t>
      </w:r>
      <w:r w:rsidR="003E5EDB" w:rsidRPr="009D6072">
        <w:rPr>
          <w:rFonts w:ascii="Trebuchet MS" w:hAnsi="Trebuchet MS"/>
          <w:sz w:val="22"/>
          <w:szCs w:val="24"/>
          <w:lang w:val="ro-RO"/>
        </w:rPr>
        <w:t>a procesului de verificare și autorizare a</w:t>
      </w:r>
      <w:r w:rsidRPr="009D6072">
        <w:rPr>
          <w:rFonts w:ascii="Trebuchet MS" w:hAnsi="Trebuchet MS"/>
          <w:sz w:val="22"/>
          <w:szCs w:val="24"/>
          <w:lang w:val="ro-RO"/>
        </w:rPr>
        <w:t xml:space="preserve"> cererilor de prefinanțare/cererilor de rambursare/cererilor de plată</w:t>
      </w:r>
      <w:r w:rsidR="003E5EDB" w:rsidRPr="009D6072">
        <w:rPr>
          <w:rFonts w:ascii="Trebuchet MS" w:hAnsi="Trebuchet MS"/>
          <w:sz w:val="22"/>
          <w:szCs w:val="24"/>
          <w:lang w:val="ro-RO"/>
        </w:rPr>
        <w:t xml:space="preserve">, precum și </w:t>
      </w:r>
      <w:r w:rsidR="00C06E05" w:rsidRPr="009D6072">
        <w:rPr>
          <w:rFonts w:ascii="Trebuchet MS" w:hAnsi="Trebuchet MS"/>
          <w:sz w:val="22"/>
          <w:szCs w:val="24"/>
          <w:lang w:val="ro-RO"/>
        </w:rPr>
        <w:t>rapoartelor de progres/rapoartelor de vizită la fața locului</w:t>
      </w:r>
      <w:r w:rsidR="00A856EA" w:rsidRPr="009D6072">
        <w:rPr>
          <w:rFonts w:ascii="Trebuchet MS" w:hAnsi="Trebuchet MS"/>
          <w:sz w:val="22"/>
          <w:szCs w:val="24"/>
          <w:lang w:val="ro-RO"/>
        </w:rPr>
        <w:t>.</w:t>
      </w:r>
    </w:p>
    <w:p w14:paraId="0730B1E6" w14:textId="60F80CAE" w:rsidR="00C06E05" w:rsidRPr="009D6072" w:rsidRDefault="00C06E05"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informa beneficiarul asupra rezultatelor verificării procedurilor de achiziție </w:t>
      </w:r>
      <w:r w:rsidR="00CA0CA6" w:rsidRPr="009D6072">
        <w:rPr>
          <w:rFonts w:ascii="Trebuchet MS" w:hAnsi="Trebuchet MS"/>
          <w:sz w:val="22"/>
          <w:szCs w:val="24"/>
          <w:lang w:val="ro-RO"/>
        </w:rPr>
        <w:t xml:space="preserve">care implică o reducere procentuală/corecție financiară, respectiv asupra </w:t>
      </w:r>
      <w:r w:rsidRPr="009D6072">
        <w:rPr>
          <w:rFonts w:ascii="Trebuchet MS" w:hAnsi="Trebuchet MS"/>
          <w:sz w:val="22"/>
          <w:szCs w:val="24"/>
          <w:lang w:val="ro-RO"/>
        </w:rPr>
        <w:t xml:space="preserve">emiterii </w:t>
      </w:r>
      <w:r w:rsidR="0062604C" w:rsidRPr="009D6072">
        <w:rPr>
          <w:rFonts w:ascii="Trebuchet MS" w:hAnsi="Trebuchet MS"/>
          <w:sz w:val="22"/>
          <w:szCs w:val="24"/>
          <w:lang w:val="ro-RO"/>
        </w:rPr>
        <w:t xml:space="preserve">actelor de constatare a </w:t>
      </w:r>
      <w:r w:rsidRPr="009D6072">
        <w:rPr>
          <w:rFonts w:ascii="Trebuchet MS" w:hAnsi="Trebuchet MS"/>
          <w:sz w:val="22"/>
          <w:szCs w:val="24"/>
          <w:lang w:val="ro-RO"/>
        </w:rPr>
        <w:t>nereguli</w:t>
      </w:r>
      <w:r w:rsidR="0062604C" w:rsidRPr="009D6072">
        <w:rPr>
          <w:rFonts w:ascii="Trebuchet MS" w:hAnsi="Trebuchet MS"/>
          <w:sz w:val="22"/>
          <w:szCs w:val="24"/>
          <w:lang w:val="ro-RO"/>
        </w:rPr>
        <w:t>lor</w:t>
      </w:r>
      <w:ins w:id="14" w:author="Author">
        <w:r w:rsidR="008C0931">
          <w:rPr>
            <w:rFonts w:ascii="Trebuchet MS" w:hAnsi="Trebuchet MS"/>
            <w:sz w:val="22"/>
            <w:szCs w:val="24"/>
            <w:lang w:val="ro-RO"/>
          </w:rPr>
          <w:t>/abaterilor</w:t>
        </w:r>
      </w:ins>
      <w:r w:rsidRPr="009D6072">
        <w:rPr>
          <w:rFonts w:ascii="Trebuchet MS" w:hAnsi="Trebuchet MS"/>
          <w:sz w:val="22"/>
          <w:szCs w:val="24"/>
          <w:lang w:val="ro-RO"/>
        </w:rPr>
        <w:t xml:space="preserve"> dar și </w:t>
      </w:r>
      <w:r w:rsidR="003E5EDB" w:rsidRPr="009D6072">
        <w:rPr>
          <w:rFonts w:ascii="Trebuchet MS" w:hAnsi="Trebuchet MS"/>
          <w:sz w:val="22"/>
          <w:szCs w:val="24"/>
          <w:lang w:val="ro-RO"/>
        </w:rPr>
        <w:t xml:space="preserve">cu privire la </w:t>
      </w:r>
      <w:r w:rsidRPr="009D6072">
        <w:rPr>
          <w:rFonts w:ascii="Trebuchet MS" w:hAnsi="Trebuchet MS"/>
          <w:sz w:val="22"/>
          <w:szCs w:val="24"/>
          <w:lang w:val="ro-RO"/>
        </w:rPr>
        <w:t>sesizăril</w:t>
      </w:r>
      <w:r w:rsidR="0062604C" w:rsidRPr="009D6072">
        <w:rPr>
          <w:rFonts w:ascii="Trebuchet MS" w:hAnsi="Trebuchet MS"/>
          <w:sz w:val="22"/>
          <w:szCs w:val="24"/>
          <w:lang w:val="ro-RO"/>
        </w:rPr>
        <w:t>e</w:t>
      </w:r>
      <w:r w:rsidRPr="009D6072">
        <w:rPr>
          <w:rFonts w:ascii="Trebuchet MS" w:hAnsi="Trebuchet MS"/>
          <w:sz w:val="22"/>
          <w:szCs w:val="24"/>
          <w:lang w:val="ro-RO"/>
        </w:rPr>
        <w:t xml:space="preserve"> </w:t>
      </w:r>
      <w:r w:rsidR="003E5EDB" w:rsidRPr="009D6072">
        <w:rPr>
          <w:rFonts w:ascii="Trebuchet MS" w:hAnsi="Trebuchet MS"/>
          <w:sz w:val="22"/>
          <w:szCs w:val="24"/>
          <w:lang w:val="ro-RO"/>
        </w:rPr>
        <w:t>formulate</w:t>
      </w:r>
      <w:r w:rsidRPr="009D6072">
        <w:rPr>
          <w:rFonts w:ascii="Trebuchet MS" w:hAnsi="Trebuchet MS"/>
          <w:sz w:val="22"/>
          <w:szCs w:val="24"/>
          <w:lang w:val="ro-RO"/>
        </w:rPr>
        <w:t xml:space="preserve"> în legătură cu existența unor indicii de fraudă</w:t>
      </w:r>
      <w:r w:rsidR="007367D3" w:rsidRPr="009D6072">
        <w:rPr>
          <w:rFonts w:ascii="Trebuchet MS" w:hAnsi="Trebuchet MS"/>
          <w:sz w:val="22"/>
          <w:szCs w:val="24"/>
          <w:lang w:val="ro-RO"/>
        </w:rPr>
        <w:t>, cu excepția cazurilor în care informarea prealabilă ar putea prejudicia obiectul verificărilor</w:t>
      </w:r>
      <w:r w:rsidR="00A856EA" w:rsidRPr="009D6072">
        <w:rPr>
          <w:rFonts w:ascii="Trebuchet MS" w:hAnsi="Trebuchet MS"/>
          <w:sz w:val="22"/>
          <w:szCs w:val="24"/>
          <w:lang w:val="ro-RO"/>
        </w:rPr>
        <w:t>.</w:t>
      </w:r>
    </w:p>
    <w:p w14:paraId="7F350057" w14:textId="5F4137B9" w:rsidR="004C53C5" w:rsidRPr="009D6072" w:rsidRDefault="00553935"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 xml:space="preserve">În situația în care, în urma verificărilor pe care le realizează, </w:t>
      </w:r>
      <w:r w:rsidR="004C53C5" w:rsidRPr="009D6072">
        <w:rPr>
          <w:rFonts w:ascii="Trebuchet MS" w:hAnsi="Trebuchet MS"/>
          <w:sz w:val="22"/>
          <w:szCs w:val="24"/>
          <w:highlight w:val="lightGray"/>
          <w:lang w:val="ro-RO"/>
        </w:rPr>
        <w:t>AM/OI</w:t>
      </w:r>
      <w:r w:rsidR="004C53C5" w:rsidRPr="009D6072">
        <w:rPr>
          <w:rFonts w:ascii="Trebuchet MS" w:hAnsi="Trebuchet MS"/>
          <w:sz w:val="22"/>
          <w:szCs w:val="24"/>
          <w:lang w:val="ro-RO"/>
        </w:rPr>
        <w:t xml:space="preserve"> </w:t>
      </w:r>
      <w:r w:rsidRPr="009D6072">
        <w:rPr>
          <w:rFonts w:ascii="Trebuchet MS" w:hAnsi="Trebuchet MS"/>
          <w:sz w:val="22"/>
          <w:szCs w:val="24"/>
          <w:lang w:val="ro-RO"/>
        </w:rPr>
        <w:t xml:space="preserve">constată existența unor indicii de fraudă sau tentativă de fraudă, </w:t>
      </w:r>
      <w:r w:rsidR="004C53C5" w:rsidRPr="009D6072">
        <w:rPr>
          <w:rFonts w:ascii="Trebuchet MS" w:hAnsi="Trebuchet MS"/>
          <w:sz w:val="22"/>
          <w:szCs w:val="24"/>
          <w:lang w:val="ro-RO"/>
        </w:rPr>
        <w:t xml:space="preserve">are obligația </w:t>
      </w:r>
      <w:r w:rsidR="00051CF8" w:rsidRPr="009D6072">
        <w:rPr>
          <w:rFonts w:ascii="Trebuchet MS" w:hAnsi="Trebuchet MS"/>
          <w:sz w:val="22"/>
          <w:szCs w:val="24"/>
          <w:lang w:val="ro-RO"/>
        </w:rPr>
        <w:t xml:space="preserve">să </w:t>
      </w:r>
      <w:r w:rsidR="0014675F" w:rsidRPr="009D6072">
        <w:rPr>
          <w:rFonts w:ascii="Trebuchet MS" w:hAnsi="Trebuchet MS"/>
          <w:sz w:val="22"/>
          <w:szCs w:val="24"/>
          <w:lang w:val="ro-RO"/>
        </w:rPr>
        <w:t>sesizeze</w:t>
      </w:r>
      <w:r w:rsidR="00051CF8" w:rsidRPr="009D6072">
        <w:rPr>
          <w:rFonts w:ascii="Trebuchet MS" w:hAnsi="Trebuchet MS"/>
          <w:sz w:val="22"/>
          <w:szCs w:val="24"/>
          <w:lang w:val="ro-RO"/>
        </w:rPr>
        <w:t xml:space="preserve"> </w:t>
      </w:r>
      <w:r w:rsidR="00D3025A" w:rsidRPr="009D6072">
        <w:rPr>
          <w:rFonts w:ascii="Trebuchet MS" w:hAnsi="Trebuchet MS"/>
          <w:sz w:val="22"/>
          <w:szCs w:val="24"/>
          <w:lang w:val="ro-RO"/>
        </w:rPr>
        <w:t>Par</w:t>
      </w:r>
      <w:r w:rsidR="00E02ED1" w:rsidRPr="009D6072">
        <w:rPr>
          <w:rFonts w:ascii="Trebuchet MS" w:hAnsi="Trebuchet MS"/>
          <w:sz w:val="22"/>
          <w:szCs w:val="24"/>
          <w:lang w:val="ro-RO"/>
        </w:rPr>
        <w:t>c</w:t>
      </w:r>
      <w:r w:rsidR="00D3025A" w:rsidRPr="009D6072">
        <w:rPr>
          <w:rFonts w:ascii="Trebuchet MS" w:hAnsi="Trebuchet MS"/>
          <w:sz w:val="22"/>
          <w:szCs w:val="24"/>
          <w:lang w:val="ro-RO"/>
        </w:rPr>
        <w:t xml:space="preserve">hetul </w:t>
      </w:r>
      <w:r w:rsidR="00D3025A" w:rsidRPr="009D6072">
        <w:rPr>
          <w:rFonts w:ascii="Trebuchet MS" w:hAnsi="Trebuchet MS"/>
          <w:sz w:val="22"/>
          <w:szCs w:val="24"/>
          <w:lang w:val="ro-RO"/>
        </w:rPr>
        <w:lastRenderedPageBreak/>
        <w:t>European/DLAF</w:t>
      </w:r>
      <w:r w:rsidR="005C3AE4" w:rsidRPr="009D6072">
        <w:rPr>
          <w:rFonts w:ascii="Trebuchet MS" w:hAnsi="Trebuchet MS"/>
          <w:sz w:val="22"/>
          <w:szCs w:val="24"/>
          <w:lang w:val="ro-RO"/>
        </w:rPr>
        <w:t>/</w:t>
      </w:r>
      <w:r w:rsidR="004C53C5" w:rsidRPr="009D6072">
        <w:rPr>
          <w:rFonts w:ascii="Trebuchet MS" w:hAnsi="Trebuchet MS"/>
          <w:sz w:val="22"/>
          <w:szCs w:val="24"/>
          <w:lang w:val="ro-RO"/>
        </w:rPr>
        <w:t>organul de urmărire penală</w:t>
      </w:r>
      <w:r w:rsidR="005C3AE4" w:rsidRPr="009D6072">
        <w:rPr>
          <w:rFonts w:ascii="Trebuchet MS" w:hAnsi="Trebuchet MS"/>
          <w:sz w:val="22"/>
          <w:szCs w:val="24"/>
          <w:lang w:val="ro-RO"/>
        </w:rPr>
        <w:t xml:space="preserve">, devenind </w:t>
      </w:r>
      <w:r w:rsidR="004C53C5" w:rsidRPr="009D6072">
        <w:rPr>
          <w:rFonts w:ascii="Trebuchet MS" w:hAnsi="Trebuchet MS"/>
          <w:sz w:val="22"/>
          <w:szCs w:val="24"/>
          <w:lang w:val="ro-RO"/>
        </w:rPr>
        <w:t xml:space="preserve">incidente prevederile art. 8 din </w:t>
      </w:r>
      <w:r w:rsidR="002357D4" w:rsidRPr="009D6072">
        <w:rPr>
          <w:rFonts w:ascii="Trebuchet MS" w:hAnsi="Trebuchet MS"/>
          <w:sz w:val="22"/>
          <w:szCs w:val="24"/>
          <w:lang w:val="ro-RO"/>
        </w:rPr>
        <w:t>Ordonanța de urgență a Guvernului n</w:t>
      </w:r>
      <w:r w:rsidR="004C53C5" w:rsidRPr="009D6072">
        <w:rPr>
          <w:rFonts w:ascii="Trebuchet MS" w:hAnsi="Trebuchet MS"/>
          <w:sz w:val="22"/>
          <w:szCs w:val="24"/>
          <w:lang w:val="ro-RO"/>
        </w:rPr>
        <w:t>r. 66/2011.</w:t>
      </w:r>
    </w:p>
    <w:p w14:paraId="13B87E12" w14:textId="00EBD1AC" w:rsidR="002A2572" w:rsidRPr="009D6072" w:rsidRDefault="00AD58B6"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r w:rsidR="002A2572" w:rsidRPr="009D6072">
        <w:rPr>
          <w:rFonts w:ascii="Trebuchet MS" w:hAnsi="Trebuchet MS"/>
          <w:sz w:val="22"/>
          <w:szCs w:val="24"/>
          <w:lang w:val="ro-RO"/>
        </w:rPr>
        <w:t xml:space="preserve"> </w:t>
      </w:r>
    </w:p>
    <w:p w14:paraId="5C935CC0" w14:textId="0EC521C7" w:rsidR="00F333EF" w:rsidRPr="009D6072" w:rsidRDefault="00E70E4E" w:rsidP="00B6450E">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00F333EF" w:rsidRPr="009D6072">
        <w:rPr>
          <w:rFonts w:ascii="Trebuchet MS" w:hAnsi="Trebuchet MS"/>
          <w:sz w:val="22"/>
          <w:szCs w:val="24"/>
          <w:lang w:val="ro-RO"/>
        </w:rPr>
        <w:t xml:space="preserve"> are dreptul să aplice,</w:t>
      </w:r>
      <w:r w:rsidR="00EF3D65" w:rsidRPr="009D6072">
        <w:rPr>
          <w:rFonts w:ascii="Trebuchet MS" w:hAnsi="Trebuchet MS"/>
          <w:sz w:val="22"/>
          <w:szCs w:val="24"/>
          <w:lang w:val="ro-RO"/>
        </w:rPr>
        <w:t xml:space="preserve"> în situația neîndeplinirii de către beneficiar </w:t>
      </w:r>
      <w:r w:rsidR="004F755C" w:rsidRPr="009D6072">
        <w:rPr>
          <w:rFonts w:ascii="Trebuchet MS" w:hAnsi="Trebuchet MS"/>
          <w:sz w:val="22"/>
          <w:szCs w:val="24"/>
          <w:lang w:val="ro-RO"/>
        </w:rPr>
        <w:t xml:space="preserve">a </w:t>
      </w:r>
      <w:r w:rsidR="00EF3D65" w:rsidRPr="009D6072">
        <w:rPr>
          <w:rFonts w:ascii="Trebuchet MS" w:hAnsi="Trebuchet MS"/>
          <w:sz w:val="22"/>
          <w:szCs w:val="24"/>
          <w:lang w:val="ro-RO"/>
        </w:rPr>
        <w:t>indicatorilor de etapă</w:t>
      </w:r>
      <w:r w:rsidR="002357D4" w:rsidRPr="009D6072">
        <w:rPr>
          <w:rFonts w:ascii="Trebuchet MS" w:hAnsi="Trebuchet MS"/>
          <w:sz w:val="22"/>
          <w:szCs w:val="24"/>
          <w:lang w:val="ro-RO"/>
        </w:rPr>
        <w:t xml:space="preserve"> </w:t>
      </w:r>
      <w:r w:rsidR="00EF3D65" w:rsidRPr="009D6072">
        <w:rPr>
          <w:rFonts w:ascii="Trebuchet MS" w:hAnsi="Trebuchet MS"/>
          <w:sz w:val="22"/>
          <w:szCs w:val="24"/>
          <w:lang w:val="ro-RO"/>
        </w:rPr>
        <w:t>la termenele prevăzute în planul de monitorizare al proiectului</w:t>
      </w:r>
      <w:r w:rsidR="004F755C" w:rsidRPr="009D6072">
        <w:rPr>
          <w:rFonts w:ascii="Trebuchet MS" w:hAnsi="Trebuchet MS"/>
          <w:sz w:val="22"/>
          <w:szCs w:val="24"/>
          <w:lang w:val="ro-RO"/>
        </w:rPr>
        <w:t>,</w:t>
      </w:r>
      <w:r w:rsidR="00F333EF" w:rsidRPr="009D6072">
        <w:rPr>
          <w:rFonts w:ascii="Trebuchet MS" w:hAnsi="Trebuchet MS"/>
          <w:sz w:val="22"/>
          <w:szCs w:val="24"/>
          <w:lang w:val="ro-RO"/>
        </w:rPr>
        <w:t xml:space="preserve"> în funcție de analiza obiectivă și riscurile identificate, măsuri</w:t>
      </w:r>
      <w:r w:rsidR="00EF3D65" w:rsidRPr="009D6072">
        <w:rPr>
          <w:rFonts w:ascii="Trebuchet MS" w:hAnsi="Trebuchet MS"/>
          <w:sz w:val="22"/>
          <w:szCs w:val="24"/>
          <w:lang w:val="ro-RO"/>
        </w:rPr>
        <w:t>le corective prevăzute la art. 13</w:t>
      </w:r>
      <w:r w:rsidR="00411848" w:rsidRPr="009D6072">
        <w:rPr>
          <w:rFonts w:ascii="Trebuchet MS" w:hAnsi="Trebuchet MS"/>
          <w:sz w:val="22"/>
          <w:szCs w:val="24"/>
          <w:lang w:val="ro-RO"/>
        </w:rPr>
        <w:t xml:space="preserve"> din prezentul contract de finanțare</w:t>
      </w:r>
      <w:r w:rsidR="00EF3D65" w:rsidRPr="009D6072">
        <w:rPr>
          <w:rFonts w:ascii="Trebuchet MS" w:hAnsi="Trebuchet MS"/>
          <w:sz w:val="22"/>
          <w:szCs w:val="24"/>
          <w:lang w:val="ro-RO"/>
        </w:rPr>
        <w:t xml:space="preserve">. </w:t>
      </w:r>
    </w:p>
    <w:p w14:paraId="39365BF3" w14:textId="09012186" w:rsidR="00E50D77" w:rsidRPr="009D6072" w:rsidRDefault="00BF4880" w:rsidP="00B6450E">
      <w:pPr>
        <w:pStyle w:val="ListParagraph"/>
        <w:numPr>
          <w:ilvl w:val="0"/>
          <w:numId w:val="17"/>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va informa despre data închiderii oficiale/parţiale a Programului prin intermediul mijloacelor publice de informare.</w:t>
      </w:r>
    </w:p>
    <w:p w14:paraId="452F9FC9" w14:textId="7255453D" w:rsidR="00D30761" w:rsidRPr="009D6072" w:rsidRDefault="00D30761" w:rsidP="0058680B">
      <w:pPr>
        <w:rPr>
          <w:rFonts w:ascii="Trebuchet MS" w:hAnsi="Trebuchet MS"/>
          <w:sz w:val="22"/>
          <w:szCs w:val="24"/>
          <w:lang w:val="ro-RO"/>
        </w:rPr>
      </w:pPr>
    </w:p>
    <w:p w14:paraId="75725210" w14:textId="53FE778B" w:rsidR="00E50D77" w:rsidRPr="009D6072" w:rsidRDefault="00BF4880" w:rsidP="00EB332F">
      <w:pPr>
        <w:ind w:firstLine="555"/>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Pr="009D6072">
        <w:rPr>
          <w:rFonts w:ascii="Trebuchet MS" w:eastAsia="Arial" w:hAnsi="Trebuchet MS"/>
          <w:b/>
          <w:sz w:val="22"/>
          <w:szCs w:val="24"/>
          <w:lang w:val="ro-RO"/>
        </w:rPr>
        <w:t>9</w:t>
      </w:r>
      <w:r w:rsidRPr="009D6072">
        <w:rPr>
          <w:rFonts w:ascii="Trebuchet MS" w:eastAsia="Arial" w:hAnsi="Trebuchet MS"/>
          <w:b/>
          <w:spacing w:val="-1"/>
          <w:sz w:val="22"/>
          <w:szCs w:val="24"/>
          <w:lang w:val="ro-RO"/>
        </w:rPr>
        <w:t xml:space="preserve"> </w:t>
      </w:r>
      <w:r w:rsidR="0072104B"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ea</w:t>
      </w:r>
      <w:r w:rsidRPr="009D6072">
        <w:rPr>
          <w:rFonts w:ascii="Trebuchet MS" w:eastAsia="Arial" w:hAnsi="Trebuchet MS"/>
          <w:b/>
          <w:spacing w:val="-9"/>
          <w:sz w:val="22"/>
          <w:szCs w:val="24"/>
          <w:lang w:val="ro-RO"/>
        </w:rPr>
        <w:t xml:space="preserve"> </w:t>
      </w:r>
      <w:r w:rsidRPr="009D6072">
        <w:rPr>
          <w:rFonts w:ascii="Trebuchet MS" w:eastAsia="Arial" w:hAnsi="Trebuchet MS"/>
          <w:b/>
          <w:sz w:val="22"/>
          <w:szCs w:val="24"/>
          <w:lang w:val="ro-RO"/>
        </w:rPr>
        <w:t>și ces</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unea</w:t>
      </w:r>
    </w:p>
    <w:p w14:paraId="643CFCE4" w14:textId="77777777" w:rsidR="00495E31" w:rsidRPr="009D6072" w:rsidRDefault="00495E31" w:rsidP="00EB332F">
      <w:pPr>
        <w:ind w:firstLine="555"/>
        <w:rPr>
          <w:rFonts w:ascii="Trebuchet MS" w:eastAsia="Arial" w:hAnsi="Trebuchet MS"/>
          <w:sz w:val="22"/>
          <w:szCs w:val="24"/>
          <w:lang w:val="ro-RO"/>
        </w:rPr>
      </w:pPr>
    </w:p>
    <w:p w14:paraId="5D81CA7C" w14:textId="03D20000" w:rsidR="004516FC" w:rsidRPr="009D6072" w:rsidRDefault="00BF4880" w:rsidP="00DC0C4E">
      <w:pPr>
        <w:pStyle w:val="ListParagraph"/>
        <w:numPr>
          <w:ilvl w:val="0"/>
          <w:numId w:val="5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externalizării unor </w:t>
      </w:r>
      <w:r w:rsidR="0014675F" w:rsidRPr="009D6072">
        <w:rPr>
          <w:rFonts w:ascii="Trebuchet MS" w:eastAsia="Arial" w:hAnsi="Trebuchet MS"/>
          <w:spacing w:val="-1"/>
          <w:sz w:val="22"/>
          <w:szCs w:val="24"/>
          <w:lang w:val="ro-RO"/>
        </w:rPr>
        <w:t>activități</w:t>
      </w:r>
      <w:r w:rsidRPr="009D6072">
        <w:rPr>
          <w:rFonts w:ascii="Trebuchet MS" w:eastAsia="Arial" w:hAnsi="Trebuchet MS"/>
          <w:spacing w:val="-1"/>
          <w:sz w:val="22"/>
          <w:szCs w:val="24"/>
          <w:lang w:val="ro-RO"/>
        </w:rPr>
        <w:t xml:space="preserve"> din cadrul </w:t>
      </w:r>
      <w:r w:rsidR="00495E31"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 xml:space="preserve">, responsabilitatea pentru implementarea acelor activități revine </w:t>
      </w:r>
      <w:r w:rsidR="00495E31" w:rsidRPr="009D6072">
        <w:rPr>
          <w:rFonts w:ascii="Trebuchet MS" w:eastAsia="Arial" w:hAnsi="Trebuchet MS"/>
          <w:spacing w:val="-1"/>
          <w:sz w:val="22"/>
          <w:szCs w:val="24"/>
          <w:lang w:val="ro-RO"/>
        </w:rPr>
        <w:t>beneficiarului/partenerului în cauză</w:t>
      </w:r>
      <w:r w:rsidRPr="009D6072">
        <w:rPr>
          <w:rFonts w:ascii="Trebuchet MS" w:eastAsia="Arial" w:hAnsi="Trebuchet MS"/>
          <w:spacing w:val="-1"/>
          <w:sz w:val="22"/>
          <w:szCs w:val="24"/>
          <w:lang w:val="ro-RO"/>
        </w:rPr>
        <w:t xml:space="preserve">, în conformitate cu </w:t>
      </w:r>
      <w:r w:rsidR="0014675F" w:rsidRPr="009D6072">
        <w:rPr>
          <w:rFonts w:ascii="Trebuchet MS" w:eastAsia="Arial" w:hAnsi="Trebuchet MS"/>
          <w:spacing w:val="-1"/>
          <w:sz w:val="22"/>
          <w:szCs w:val="24"/>
          <w:lang w:val="ro-RO"/>
        </w:rPr>
        <w:t>dispozițiile</w:t>
      </w:r>
      <w:r w:rsidRPr="009D6072">
        <w:rPr>
          <w:rFonts w:ascii="Trebuchet MS" w:eastAsia="Arial" w:hAnsi="Trebuchet MS"/>
          <w:spacing w:val="-1"/>
          <w:sz w:val="22"/>
          <w:szCs w:val="24"/>
          <w:lang w:val="ro-RO"/>
        </w:rPr>
        <w:t xml:space="preserve"> legale.</w:t>
      </w:r>
    </w:p>
    <w:p w14:paraId="2DE5E859" w14:textId="4CFAD1C1" w:rsidR="00E50D77" w:rsidRPr="009D6072" w:rsidRDefault="00BF4880" w:rsidP="00DC0C4E">
      <w:pPr>
        <w:pStyle w:val="ListParagraph"/>
        <w:numPr>
          <w:ilvl w:val="0"/>
          <w:numId w:val="5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Prezentul </w:t>
      </w:r>
      <w:r w:rsidR="00495E31" w:rsidRPr="009D6072">
        <w:rPr>
          <w:rFonts w:ascii="Trebuchet MS" w:eastAsia="Arial" w:hAnsi="Trebuchet MS"/>
          <w:spacing w:val="-1"/>
          <w:sz w:val="22"/>
          <w:szCs w:val="24"/>
          <w:lang w:val="ro-RO"/>
        </w:rPr>
        <w:t>contract de finanțare</w:t>
      </w:r>
      <w:r w:rsidRPr="009D6072">
        <w:rPr>
          <w:rFonts w:ascii="Trebuchet MS" w:eastAsia="Arial" w:hAnsi="Trebuchet MS"/>
          <w:spacing w:val="-1"/>
          <w:sz w:val="22"/>
          <w:szCs w:val="24"/>
          <w:lang w:val="ro-RO"/>
        </w:rPr>
        <w:t xml:space="preserve">, precum şi toate drepturile şi </w:t>
      </w:r>
      <w:r w:rsidR="0014675F" w:rsidRPr="009D6072">
        <w:rPr>
          <w:rFonts w:ascii="Trebuchet MS" w:eastAsia="Arial" w:hAnsi="Trebuchet MS"/>
          <w:spacing w:val="-1"/>
          <w:sz w:val="22"/>
          <w:szCs w:val="24"/>
          <w:lang w:val="ro-RO"/>
        </w:rPr>
        <w:t>obligațiile</w:t>
      </w:r>
      <w:r w:rsidRPr="009D6072">
        <w:rPr>
          <w:rFonts w:ascii="Trebuchet MS" w:eastAsia="Arial" w:hAnsi="Trebuchet MS"/>
          <w:spacing w:val="-1"/>
          <w:sz w:val="22"/>
          <w:szCs w:val="24"/>
          <w:lang w:val="ro-RO"/>
        </w:rPr>
        <w:t xml:space="preserve"> decurgând din implementarea acestuia</w:t>
      </w:r>
      <w:r w:rsidR="004F755C"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nu pot face obiectul cesiunii totale sau parțiale, novației, subrogației sau a</w:t>
      </w:r>
      <w:r w:rsidR="00E00C7D"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 xml:space="preserve"> oricărui alt mecanism de transmisiune şi/sau transformare a </w:t>
      </w:r>
      <w:r w:rsidR="0014675F" w:rsidRPr="009D6072">
        <w:rPr>
          <w:rFonts w:ascii="Trebuchet MS" w:eastAsia="Arial" w:hAnsi="Trebuchet MS"/>
          <w:spacing w:val="-1"/>
          <w:sz w:val="22"/>
          <w:szCs w:val="24"/>
          <w:lang w:val="ro-RO"/>
        </w:rPr>
        <w:t>obligațiilor</w:t>
      </w:r>
      <w:r w:rsidRPr="009D6072">
        <w:rPr>
          <w:rFonts w:ascii="Trebuchet MS" w:eastAsia="Arial" w:hAnsi="Trebuchet MS"/>
          <w:spacing w:val="-1"/>
          <w:sz w:val="22"/>
          <w:szCs w:val="24"/>
          <w:lang w:val="ro-RO"/>
        </w:rPr>
        <w:t xml:space="preserve"> şi drepturilor.</w:t>
      </w:r>
    </w:p>
    <w:p w14:paraId="23731069" w14:textId="10495A00" w:rsidR="00743226" w:rsidRPr="009D6072" w:rsidRDefault="00743226" w:rsidP="002B1851">
      <w:pPr>
        <w:rPr>
          <w:rFonts w:ascii="Trebuchet MS" w:hAnsi="Trebuchet MS"/>
          <w:sz w:val="22"/>
          <w:szCs w:val="24"/>
          <w:lang w:val="ro-RO"/>
        </w:rPr>
      </w:pPr>
    </w:p>
    <w:p w14:paraId="62F90403" w14:textId="78111236"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10</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M</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că</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i</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3"/>
          <w:position w:val="1"/>
          <w:sz w:val="22"/>
          <w:szCs w:val="24"/>
          <w:lang w:val="ro-RO"/>
        </w:rPr>
        <w:t>ș</w:t>
      </w:r>
      <w:r w:rsidRPr="009D6072">
        <w:rPr>
          <w:rFonts w:ascii="Trebuchet MS" w:eastAsia="Arial" w:hAnsi="Trebuchet MS"/>
          <w:b/>
          <w:position w:val="1"/>
          <w:sz w:val="22"/>
          <w:szCs w:val="24"/>
          <w:lang w:val="ro-RO"/>
        </w:rPr>
        <w:t>i</w:t>
      </w:r>
      <w:r w:rsidRPr="009D6072">
        <w:rPr>
          <w:rFonts w:ascii="Trebuchet MS" w:eastAsia="Arial" w:hAnsi="Trebuchet MS"/>
          <w:b/>
          <w:spacing w:val="2"/>
          <w:position w:val="1"/>
          <w:sz w:val="22"/>
          <w:szCs w:val="24"/>
          <w:lang w:val="ro-RO"/>
        </w:rPr>
        <w:t xml:space="preserve"> </w:t>
      </w:r>
      <w:r w:rsidR="0014675F" w:rsidRPr="009D6072">
        <w:rPr>
          <w:rFonts w:ascii="Trebuchet MS" w:eastAsia="Arial" w:hAnsi="Trebuchet MS"/>
          <w:b/>
          <w:position w:val="1"/>
          <w:sz w:val="22"/>
          <w:szCs w:val="24"/>
          <w:lang w:val="ro-RO"/>
        </w:rPr>
        <w:t>completări</w:t>
      </w:r>
    </w:p>
    <w:p w14:paraId="0AA26327" w14:textId="77777777" w:rsidR="00495E31" w:rsidRPr="009D6072" w:rsidRDefault="00495E31" w:rsidP="00BB3782">
      <w:pPr>
        <w:tabs>
          <w:tab w:val="left" w:pos="851"/>
        </w:tabs>
        <w:ind w:left="360" w:right="80"/>
        <w:jc w:val="both"/>
        <w:rPr>
          <w:rFonts w:ascii="Trebuchet MS" w:eastAsia="Arial" w:hAnsi="Trebuchet MS"/>
          <w:spacing w:val="-1"/>
          <w:sz w:val="22"/>
          <w:szCs w:val="24"/>
          <w:lang w:val="ro-RO"/>
        </w:rPr>
      </w:pPr>
    </w:p>
    <w:p w14:paraId="736BC91E" w14:textId="266FFAC1" w:rsidR="00E50D77" w:rsidRPr="009D6072" w:rsidRDefault="0014675F"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Părțile</w:t>
      </w:r>
      <w:r w:rsidR="00BF4880" w:rsidRPr="009D6072">
        <w:rPr>
          <w:rFonts w:ascii="Trebuchet MS" w:eastAsia="Arial" w:hAnsi="Trebuchet MS"/>
          <w:spacing w:val="-1"/>
          <w:sz w:val="22"/>
          <w:szCs w:val="24"/>
          <w:lang w:val="ro-RO"/>
        </w:rPr>
        <w:t xml:space="preserve"> au dreptul, pe durata îndeplinirii prezentului </w:t>
      </w:r>
      <w:r w:rsidR="004F755C"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 de </w:t>
      </w:r>
      <w:r w:rsidR="004F755C"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 xml:space="preserve">inanțare, de a conveni </w:t>
      </w:r>
      <w:r w:rsidR="00F9747B" w:rsidRPr="009D6072">
        <w:rPr>
          <w:rFonts w:ascii="Trebuchet MS" w:eastAsia="Arial" w:hAnsi="Trebuchet MS"/>
          <w:spacing w:val="-1"/>
          <w:sz w:val="22"/>
          <w:szCs w:val="24"/>
          <w:lang w:val="ro-RO"/>
        </w:rPr>
        <w:t>modificări</w:t>
      </w:r>
      <w:r w:rsidR="00BF4880" w:rsidRPr="009D6072">
        <w:rPr>
          <w:rFonts w:ascii="Trebuchet MS" w:eastAsia="Arial" w:hAnsi="Trebuchet MS"/>
          <w:spacing w:val="-1"/>
          <w:sz w:val="22"/>
          <w:szCs w:val="24"/>
          <w:lang w:val="ro-RO"/>
        </w:rPr>
        <w:t xml:space="preserve">, prin act </w:t>
      </w:r>
      <w:r w:rsidRPr="009D6072">
        <w:rPr>
          <w:rFonts w:ascii="Trebuchet MS" w:eastAsia="Arial" w:hAnsi="Trebuchet MS"/>
          <w:spacing w:val="-1"/>
          <w:sz w:val="22"/>
          <w:szCs w:val="24"/>
          <w:lang w:val="ro-RO"/>
        </w:rPr>
        <w:t>adițional</w:t>
      </w:r>
      <w:r w:rsidR="00BF4880" w:rsidRPr="009D6072">
        <w:rPr>
          <w:rFonts w:ascii="Trebuchet MS" w:eastAsia="Arial" w:hAnsi="Trebuchet MS"/>
          <w:spacing w:val="-1"/>
          <w:sz w:val="22"/>
          <w:szCs w:val="24"/>
          <w:lang w:val="ro-RO"/>
        </w:rPr>
        <w:t xml:space="preserve"> încheiat în </w:t>
      </w:r>
      <w:r w:rsidRPr="009D6072">
        <w:rPr>
          <w:rFonts w:ascii="Trebuchet MS" w:eastAsia="Arial" w:hAnsi="Trebuchet MS"/>
          <w:spacing w:val="-1"/>
          <w:sz w:val="22"/>
          <w:szCs w:val="24"/>
          <w:lang w:val="ro-RO"/>
        </w:rPr>
        <w:t>aceleași</w:t>
      </w:r>
      <w:r w:rsidR="00BF4880"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condiții</w:t>
      </w:r>
      <w:r w:rsidR="00BF4880" w:rsidRPr="009D6072">
        <w:rPr>
          <w:rFonts w:ascii="Trebuchet MS" w:eastAsia="Arial" w:hAnsi="Trebuchet MS"/>
          <w:spacing w:val="-1"/>
          <w:sz w:val="22"/>
          <w:szCs w:val="24"/>
          <w:lang w:val="ro-RO"/>
        </w:rPr>
        <w:t xml:space="preserve"> </w:t>
      </w:r>
      <w:r w:rsidR="006D0A4E" w:rsidRPr="009D6072">
        <w:rPr>
          <w:rFonts w:ascii="Trebuchet MS" w:eastAsia="Arial" w:hAnsi="Trebuchet MS"/>
          <w:spacing w:val="-1"/>
          <w:sz w:val="22"/>
          <w:szCs w:val="24"/>
          <w:lang w:val="ro-RO"/>
        </w:rPr>
        <w:t xml:space="preserve"> de legalitate și valabilitate </w:t>
      </w:r>
      <w:r w:rsidR="00BF4880" w:rsidRPr="009D6072">
        <w:rPr>
          <w:rFonts w:ascii="Trebuchet MS" w:eastAsia="Arial" w:hAnsi="Trebuchet MS"/>
          <w:spacing w:val="-1"/>
          <w:sz w:val="22"/>
          <w:szCs w:val="24"/>
          <w:lang w:val="ro-RO"/>
        </w:rPr>
        <w:t xml:space="preserve">ca şi </w:t>
      </w:r>
      <w:r w:rsidR="004F755C"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ontractul de </w:t>
      </w:r>
      <w:r w:rsidR="004F755C"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inanțare.</w:t>
      </w:r>
    </w:p>
    <w:p w14:paraId="090F8BAC" w14:textId="3F9FEFCD" w:rsidR="00E50D77" w:rsidRPr="009D6072" w:rsidRDefault="00BF4880"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în care propunerea de modificare a </w:t>
      </w:r>
      <w:r w:rsidR="004F755C"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ontractului</w:t>
      </w:r>
      <w:r w:rsidR="0044313D"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xml:space="preserve"> </w:t>
      </w:r>
      <w:r w:rsidR="005B0042" w:rsidRPr="009D6072">
        <w:rPr>
          <w:rFonts w:ascii="Trebuchet MS" w:eastAsia="Arial" w:hAnsi="Trebuchet MS"/>
          <w:spacing w:val="-1"/>
          <w:sz w:val="22"/>
          <w:szCs w:val="24"/>
          <w:lang w:val="ro-RO"/>
        </w:rPr>
        <w:t>este i</w:t>
      </w:r>
      <w:r w:rsidR="00E623BF" w:rsidRPr="009D6072">
        <w:rPr>
          <w:rFonts w:ascii="Trebuchet MS" w:eastAsia="Arial" w:hAnsi="Trebuchet MS"/>
          <w:spacing w:val="-1"/>
          <w:sz w:val="22"/>
          <w:szCs w:val="24"/>
          <w:lang w:val="ro-RO"/>
        </w:rPr>
        <w:t>nițiată de către</w:t>
      </w:r>
      <w:r w:rsidRPr="009D6072">
        <w:rPr>
          <w:rFonts w:ascii="Trebuchet MS" w:eastAsia="Arial" w:hAnsi="Trebuchet MS"/>
          <w:spacing w:val="-1"/>
          <w:sz w:val="22"/>
          <w:szCs w:val="24"/>
          <w:lang w:val="ro-RO"/>
        </w:rPr>
        <w:t xml:space="preserve"> Beneficiar, acesta are </w:t>
      </w:r>
      <w:r w:rsidR="0014675F" w:rsidRPr="009D6072">
        <w:rPr>
          <w:rFonts w:ascii="Trebuchet MS" w:eastAsia="Arial" w:hAnsi="Trebuchet MS"/>
          <w:spacing w:val="-1"/>
          <w:sz w:val="22"/>
          <w:szCs w:val="24"/>
          <w:lang w:val="ro-RO"/>
        </w:rPr>
        <w:t>obligația</w:t>
      </w:r>
      <w:r w:rsidRPr="009D6072">
        <w:rPr>
          <w:rFonts w:ascii="Trebuchet MS" w:eastAsia="Arial" w:hAnsi="Trebuchet MS"/>
          <w:spacing w:val="-1"/>
          <w:sz w:val="22"/>
          <w:szCs w:val="24"/>
          <w:lang w:val="ro-RO"/>
        </w:rPr>
        <w:t xml:space="preserve"> de a o transmite AM/OI cu cel </w:t>
      </w:r>
      <w:r w:rsidR="0014675F" w:rsidRPr="009D6072">
        <w:rPr>
          <w:rFonts w:ascii="Trebuchet MS" w:eastAsia="Arial" w:hAnsi="Trebuchet MS"/>
          <w:spacing w:val="-1"/>
          <w:sz w:val="22"/>
          <w:szCs w:val="24"/>
          <w:lang w:val="ro-RO"/>
        </w:rPr>
        <w:t>puțin</w:t>
      </w:r>
      <w:r w:rsidRPr="009D6072">
        <w:rPr>
          <w:rFonts w:ascii="Trebuchet MS" w:eastAsia="Arial" w:hAnsi="Trebuchet MS"/>
          <w:spacing w:val="-1"/>
          <w:sz w:val="22"/>
          <w:szCs w:val="24"/>
          <w:lang w:val="ro-RO"/>
        </w:rPr>
        <w:t xml:space="preserve"> </w:t>
      </w:r>
      <w:r w:rsidR="00E623BF" w:rsidRPr="009D6072">
        <w:rPr>
          <w:rFonts w:ascii="Trebuchet MS" w:eastAsia="Arial" w:hAnsi="Trebuchet MS"/>
          <w:spacing w:val="-1"/>
          <w:sz w:val="22"/>
          <w:szCs w:val="24"/>
          <w:lang w:val="ro-RO"/>
        </w:rPr>
        <w:t xml:space="preserve">30 </w:t>
      </w:r>
      <w:r w:rsidRPr="009D6072">
        <w:rPr>
          <w:rFonts w:ascii="Trebuchet MS" w:eastAsia="Arial" w:hAnsi="Trebuchet MS"/>
          <w:spacing w:val="-1"/>
          <w:sz w:val="22"/>
          <w:szCs w:val="24"/>
          <w:lang w:val="ro-RO"/>
        </w:rPr>
        <w:t xml:space="preserve">de zile înainte de termenul la care este </w:t>
      </w:r>
      <w:r w:rsidR="0014675F" w:rsidRPr="009D6072">
        <w:rPr>
          <w:rFonts w:ascii="Trebuchet MS" w:eastAsia="Arial" w:hAnsi="Trebuchet MS"/>
          <w:spacing w:val="-1"/>
          <w:sz w:val="22"/>
          <w:szCs w:val="24"/>
          <w:lang w:val="ro-RO"/>
        </w:rPr>
        <w:t>intenționată</w:t>
      </w:r>
      <w:r w:rsidRPr="009D6072">
        <w:rPr>
          <w:rFonts w:ascii="Trebuchet MS" w:eastAsia="Arial" w:hAnsi="Trebuchet MS"/>
          <w:spacing w:val="-1"/>
          <w:sz w:val="22"/>
          <w:szCs w:val="24"/>
          <w:lang w:val="ro-RO"/>
        </w:rPr>
        <w:t xml:space="preserve"> a intra în vigoare, cu </w:t>
      </w:r>
      <w:r w:rsidR="0014675F" w:rsidRPr="009D6072">
        <w:rPr>
          <w:rFonts w:ascii="Trebuchet MS" w:eastAsia="Arial" w:hAnsi="Trebuchet MS"/>
          <w:spacing w:val="-1"/>
          <w:sz w:val="22"/>
          <w:szCs w:val="24"/>
          <w:lang w:val="ro-RO"/>
        </w:rPr>
        <w:t>excepția</w:t>
      </w:r>
      <w:r w:rsidRPr="009D6072">
        <w:rPr>
          <w:rFonts w:ascii="Trebuchet MS" w:eastAsia="Arial" w:hAnsi="Trebuchet MS"/>
          <w:spacing w:val="-1"/>
          <w:sz w:val="22"/>
          <w:szCs w:val="24"/>
          <w:lang w:val="ro-RO"/>
        </w:rPr>
        <w:t xml:space="preserve"> </w:t>
      </w:r>
      <w:r w:rsidR="0014675F" w:rsidRPr="009D6072">
        <w:rPr>
          <w:rFonts w:ascii="Trebuchet MS" w:eastAsia="Arial" w:hAnsi="Trebuchet MS"/>
          <w:spacing w:val="-1"/>
          <w:sz w:val="22"/>
          <w:szCs w:val="24"/>
          <w:lang w:val="ro-RO"/>
        </w:rPr>
        <w:t>circumstanțelor</w:t>
      </w:r>
      <w:r w:rsidRPr="009D6072">
        <w:rPr>
          <w:rFonts w:ascii="Trebuchet MS" w:eastAsia="Arial" w:hAnsi="Trebuchet MS"/>
          <w:spacing w:val="-1"/>
          <w:sz w:val="22"/>
          <w:szCs w:val="24"/>
          <w:lang w:val="ro-RO"/>
        </w:rPr>
        <w:t xml:space="preserve"> acceptate de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Beneficiarul va transmite, de asemenea, o</w:t>
      </w:r>
      <w:r w:rsidR="004F755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dată cu solicitarea de modificare, toate documentele justificative necesare.</w:t>
      </w:r>
    </w:p>
    <w:p w14:paraId="412F9ADB" w14:textId="2BE03017" w:rsidR="004846B3" w:rsidRPr="009D6072" w:rsidRDefault="00BF4880" w:rsidP="00B6450E">
      <w:pPr>
        <w:pStyle w:val="ListParagraph"/>
        <w:numPr>
          <w:ilvl w:val="0"/>
          <w:numId w:val="19"/>
        </w:numPr>
        <w:tabs>
          <w:tab w:val="left" w:pos="851"/>
        </w:tabs>
        <w:ind w:right="80"/>
        <w:jc w:val="both"/>
        <w:rPr>
          <w:rFonts w:ascii="Trebuchet MS" w:hAnsi="Trebuchet MS"/>
          <w:sz w:val="22"/>
          <w:szCs w:val="24"/>
          <w:lang w:val="ro-RO"/>
        </w:rPr>
      </w:pPr>
      <w:r w:rsidRPr="009D6072">
        <w:rPr>
          <w:rFonts w:ascii="Trebuchet MS" w:eastAsia="Arial" w:hAnsi="Trebuchet MS"/>
          <w:spacing w:val="-1"/>
          <w:sz w:val="22"/>
          <w:szCs w:val="24"/>
          <w:highlight w:val="lightGray"/>
          <w:lang w:val="ro-RO"/>
        </w:rPr>
        <w:t>AM</w:t>
      </w:r>
      <w:r w:rsidR="004F755C"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highlight w:val="lightGray"/>
          <w:lang w:val="ro-RO"/>
        </w:rPr>
        <w:t>OI</w:t>
      </w:r>
      <w:r w:rsidRPr="009D6072">
        <w:rPr>
          <w:rFonts w:ascii="Trebuchet MS" w:eastAsia="Arial" w:hAnsi="Trebuchet MS"/>
          <w:spacing w:val="-1"/>
          <w:sz w:val="22"/>
          <w:szCs w:val="24"/>
          <w:lang w:val="ro-RO"/>
        </w:rPr>
        <w:t xml:space="preserve"> răspunde solicitării de modificare a</w:t>
      </w:r>
      <w:r w:rsidR="00A20F0C" w:rsidRPr="009D6072">
        <w:rPr>
          <w:rFonts w:ascii="Trebuchet MS" w:eastAsia="Arial" w:hAnsi="Trebuchet MS"/>
          <w:spacing w:val="-1"/>
          <w:sz w:val="22"/>
          <w:szCs w:val="24"/>
          <w:lang w:val="ro-RO"/>
        </w:rPr>
        <w:t xml:space="preserve"> c</w:t>
      </w:r>
      <w:r w:rsidRPr="009D6072">
        <w:rPr>
          <w:rFonts w:ascii="Trebuchet MS" w:eastAsia="Arial" w:hAnsi="Trebuchet MS"/>
          <w:spacing w:val="-1"/>
          <w:sz w:val="22"/>
          <w:szCs w:val="24"/>
          <w:lang w:val="ro-RO"/>
        </w:rPr>
        <w:t xml:space="preserve">ontractului </w:t>
      </w:r>
      <w:r w:rsidR="00A20F0C" w:rsidRPr="009D6072">
        <w:rPr>
          <w:rFonts w:ascii="Trebuchet MS" w:eastAsia="Arial" w:hAnsi="Trebuchet MS"/>
          <w:spacing w:val="-1"/>
          <w:sz w:val="22"/>
          <w:szCs w:val="24"/>
          <w:lang w:val="ro-RO"/>
        </w:rPr>
        <w:t xml:space="preserve">de finanțare </w:t>
      </w:r>
      <w:r w:rsidRPr="009D6072">
        <w:rPr>
          <w:rFonts w:ascii="Trebuchet MS" w:eastAsia="Arial" w:hAnsi="Trebuchet MS"/>
          <w:spacing w:val="-1"/>
          <w:sz w:val="22"/>
          <w:szCs w:val="24"/>
          <w:lang w:val="ro-RO"/>
        </w:rPr>
        <w:t>prin act adițional, în termen de</w:t>
      </w:r>
      <w:r w:rsidR="0041090D" w:rsidRPr="009D6072">
        <w:rPr>
          <w:rFonts w:ascii="Trebuchet MS" w:eastAsia="Arial" w:hAnsi="Trebuchet MS"/>
          <w:spacing w:val="-1"/>
          <w:sz w:val="22"/>
          <w:szCs w:val="24"/>
          <w:lang w:val="ro-RO"/>
        </w:rPr>
        <w:t xml:space="preserve"> maximum</w:t>
      </w:r>
      <w:r w:rsidRPr="009D6072">
        <w:rPr>
          <w:rFonts w:ascii="Trebuchet MS" w:eastAsia="Arial" w:hAnsi="Trebuchet MS"/>
          <w:spacing w:val="-1"/>
          <w:sz w:val="22"/>
          <w:szCs w:val="24"/>
          <w:lang w:val="ro-RO"/>
        </w:rPr>
        <w:t xml:space="preserve"> </w:t>
      </w:r>
      <w:r w:rsidR="00E623BF" w:rsidRPr="009D6072">
        <w:rPr>
          <w:rFonts w:ascii="Trebuchet MS" w:eastAsia="Arial" w:hAnsi="Trebuchet MS"/>
          <w:spacing w:val="-1"/>
          <w:sz w:val="22"/>
          <w:szCs w:val="24"/>
          <w:lang w:val="ro-RO"/>
        </w:rPr>
        <w:t xml:space="preserve">30 </w:t>
      </w:r>
      <w:r w:rsidRPr="009D6072">
        <w:rPr>
          <w:rFonts w:ascii="Trebuchet MS" w:eastAsia="Arial" w:hAnsi="Trebuchet MS"/>
          <w:spacing w:val="-1"/>
          <w:sz w:val="22"/>
          <w:szCs w:val="24"/>
          <w:lang w:val="ro-RO"/>
        </w:rPr>
        <w:t xml:space="preserve">de zile de la </w:t>
      </w:r>
      <w:r w:rsidR="004F755C" w:rsidRPr="009D6072">
        <w:rPr>
          <w:rFonts w:ascii="Trebuchet MS" w:eastAsia="Arial" w:hAnsi="Trebuchet MS"/>
          <w:spacing w:val="-1"/>
          <w:sz w:val="22"/>
          <w:szCs w:val="24"/>
          <w:lang w:val="ro-RO"/>
        </w:rPr>
        <w:t xml:space="preserve">data </w:t>
      </w:r>
      <w:r w:rsidR="0044313D" w:rsidRPr="009D6072">
        <w:rPr>
          <w:rFonts w:ascii="Trebuchet MS" w:eastAsia="Arial" w:hAnsi="Trebuchet MS"/>
          <w:spacing w:val="-1"/>
          <w:sz w:val="22"/>
          <w:szCs w:val="24"/>
          <w:lang w:val="ro-RO"/>
        </w:rPr>
        <w:t xml:space="preserve">primirii </w:t>
      </w:r>
      <w:r w:rsidR="00864B96" w:rsidRPr="009D6072">
        <w:rPr>
          <w:rFonts w:ascii="Trebuchet MS" w:eastAsia="Arial" w:hAnsi="Trebuchet MS"/>
          <w:spacing w:val="-1"/>
          <w:sz w:val="22"/>
          <w:szCs w:val="24"/>
          <w:lang w:val="ro-RO"/>
        </w:rPr>
        <w:t>solicitării de modificare a contractului de finanțare</w:t>
      </w:r>
      <w:r w:rsidRPr="009D6072">
        <w:rPr>
          <w:rFonts w:ascii="Trebuchet MS" w:eastAsia="Arial" w:hAnsi="Trebuchet MS"/>
          <w:spacing w:val="-1"/>
          <w:sz w:val="22"/>
          <w:szCs w:val="24"/>
          <w:lang w:val="ro-RO"/>
        </w:rPr>
        <w:t>.</w:t>
      </w:r>
      <w:r w:rsidR="0041090D" w:rsidRPr="009D6072">
        <w:rPr>
          <w:rFonts w:ascii="Trebuchet MS" w:eastAsia="Arial" w:hAnsi="Trebuchet MS"/>
          <w:spacing w:val="-1"/>
          <w:sz w:val="22"/>
          <w:szCs w:val="24"/>
          <w:lang w:val="ro-RO"/>
        </w:rPr>
        <w:t xml:space="preserve"> </w:t>
      </w:r>
      <w:r w:rsidR="004846B3" w:rsidRPr="009D6072">
        <w:rPr>
          <w:rFonts w:ascii="Trebuchet MS" w:hAnsi="Trebuchet MS"/>
          <w:sz w:val="22"/>
          <w:szCs w:val="24"/>
          <w:lang w:val="ro-RO"/>
        </w:rPr>
        <w:t xml:space="preserve">În interiorul acestui termen pot fi solicitate clarificări de către </w:t>
      </w:r>
      <w:r w:rsidR="004846B3" w:rsidRPr="009D6072">
        <w:rPr>
          <w:rFonts w:ascii="Trebuchet MS" w:hAnsi="Trebuchet MS"/>
          <w:sz w:val="22"/>
          <w:szCs w:val="24"/>
          <w:highlight w:val="lightGray"/>
          <w:lang w:val="ro-RO"/>
        </w:rPr>
        <w:t>AM/OI</w:t>
      </w:r>
      <w:r w:rsidR="004846B3" w:rsidRPr="009D6072">
        <w:rPr>
          <w:rFonts w:ascii="Trebuchet MS" w:hAnsi="Trebuchet MS"/>
          <w:sz w:val="22"/>
          <w:szCs w:val="24"/>
          <w:lang w:val="ro-RO"/>
        </w:rPr>
        <w:t xml:space="preserve"> care suspendă termenul de aprobare sau de </w:t>
      </w:r>
      <w:r w:rsidR="004846B3" w:rsidRPr="009D6072">
        <w:rPr>
          <w:rFonts w:ascii="Trebuchet MS" w:eastAsia="Arial" w:hAnsi="Trebuchet MS"/>
          <w:spacing w:val="-1"/>
          <w:sz w:val="22"/>
          <w:szCs w:val="24"/>
          <w:lang w:val="ro-RO"/>
        </w:rPr>
        <w:t>respingere</w:t>
      </w:r>
      <w:r w:rsidR="004846B3" w:rsidRPr="009D6072">
        <w:rPr>
          <w:rFonts w:ascii="Trebuchet MS" w:hAnsi="Trebuchet MS"/>
          <w:sz w:val="22"/>
          <w:szCs w:val="24"/>
          <w:lang w:val="ro-RO"/>
        </w:rPr>
        <w:t xml:space="preserve"> a actului adițional, fără ca această perioadă de suspendare s</w:t>
      </w:r>
      <w:r w:rsidR="00864B96" w:rsidRPr="009D6072">
        <w:rPr>
          <w:rFonts w:ascii="Trebuchet MS" w:hAnsi="Trebuchet MS"/>
          <w:sz w:val="22"/>
          <w:szCs w:val="24"/>
          <w:lang w:val="ro-RO"/>
        </w:rPr>
        <w:t>ă</w:t>
      </w:r>
      <w:r w:rsidR="004846B3" w:rsidRPr="009D6072">
        <w:rPr>
          <w:rFonts w:ascii="Trebuchet MS" w:hAnsi="Trebuchet MS"/>
          <w:sz w:val="22"/>
          <w:szCs w:val="24"/>
          <w:lang w:val="ro-RO"/>
        </w:rPr>
        <w:t xml:space="preserve"> depășească 5 zile </w:t>
      </w:r>
      <w:r w:rsidR="0044313D" w:rsidRPr="009D6072">
        <w:rPr>
          <w:rFonts w:ascii="Trebuchet MS" w:hAnsi="Trebuchet MS"/>
          <w:sz w:val="22"/>
          <w:szCs w:val="24"/>
          <w:lang w:val="ro-RO"/>
        </w:rPr>
        <w:t>lucrătoare.</w:t>
      </w:r>
    </w:p>
    <w:p w14:paraId="4A2EF236" w14:textId="4E371571" w:rsidR="00B71B3D" w:rsidRPr="009D6072" w:rsidRDefault="00BF4880"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propunerilor de acte adiționale care au ca obiect reducerea valorii indicatorilor ce urmează a fi atinsă prin proiect, valoarea totală eligibilă a </w:t>
      </w:r>
      <w:r w:rsidR="0044313D" w:rsidRPr="009D6072">
        <w:rPr>
          <w:rFonts w:ascii="Trebuchet MS" w:eastAsia="Arial" w:hAnsi="Trebuchet MS"/>
          <w:spacing w:val="-1"/>
          <w:sz w:val="22"/>
          <w:szCs w:val="24"/>
          <w:lang w:val="ro-RO"/>
        </w:rPr>
        <w:t xml:space="preserve">proiectului </w:t>
      </w:r>
      <w:r w:rsidRPr="009D6072">
        <w:rPr>
          <w:rFonts w:ascii="Trebuchet MS" w:eastAsia="Arial" w:hAnsi="Trebuchet MS"/>
          <w:spacing w:val="-1"/>
          <w:sz w:val="22"/>
          <w:szCs w:val="24"/>
          <w:lang w:val="ro-RO"/>
        </w:rPr>
        <w:t>va fi redusă proporțional, cu excepția cazurilor temeinic justificate.</w:t>
      </w:r>
    </w:p>
    <w:p w14:paraId="643C0470" w14:textId="323E5D61" w:rsidR="008502F6" w:rsidRPr="009D6072" w:rsidRDefault="008502F6"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planului de monitorizare a proiectului, temeinic justificată, se realizează</w:t>
      </w:r>
      <w:r w:rsidR="0044313D"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prin act adițional. </w:t>
      </w:r>
    </w:p>
    <w:p w14:paraId="0D02F8BA" w14:textId="58C5ED6B" w:rsidR="007E3202" w:rsidRPr="009D6072" w:rsidRDefault="007C6887"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Modificarea </w:t>
      </w:r>
      <w:r w:rsidR="007E3202" w:rsidRPr="009D6072">
        <w:rPr>
          <w:rFonts w:ascii="Trebuchet MS" w:eastAsia="Arial" w:hAnsi="Trebuchet MS"/>
          <w:spacing w:val="-1"/>
          <w:sz w:val="22"/>
          <w:szCs w:val="24"/>
          <w:lang w:val="ro-RO"/>
        </w:rPr>
        <w:t>duratei de implementare, temeinic justificată, se realizează prin act adițional</w:t>
      </w:r>
      <w:r w:rsidR="008D66BD" w:rsidRPr="009D6072">
        <w:rPr>
          <w:rFonts w:ascii="Trebuchet MS" w:eastAsia="Arial" w:hAnsi="Trebuchet MS"/>
          <w:spacing w:val="-1"/>
          <w:sz w:val="22"/>
          <w:szCs w:val="24"/>
          <w:lang w:val="ro-RO"/>
        </w:rPr>
        <w:t>, fără ca perioada de</w:t>
      </w:r>
      <w:r w:rsidR="00FC0D20" w:rsidRPr="009D6072">
        <w:rPr>
          <w:rFonts w:ascii="Trebuchet MS" w:eastAsia="Arial" w:hAnsi="Trebuchet MS"/>
          <w:spacing w:val="-1"/>
          <w:sz w:val="22"/>
          <w:szCs w:val="24"/>
          <w:lang w:val="ro-RO"/>
        </w:rPr>
        <w:t xml:space="preserve"> </w:t>
      </w:r>
      <w:r w:rsidR="008D66BD" w:rsidRPr="009D6072">
        <w:rPr>
          <w:rFonts w:ascii="Trebuchet MS" w:eastAsia="Arial" w:hAnsi="Trebuchet MS"/>
          <w:spacing w:val="-1"/>
          <w:sz w:val="22"/>
          <w:szCs w:val="24"/>
          <w:lang w:val="ro-RO"/>
        </w:rPr>
        <w:t>implementare să depășească 31 decembrie 2029</w:t>
      </w:r>
      <w:r w:rsidR="007E3202" w:rsidRPr="009D6072">
        <w:rPr>
          <w:rFonts w:ascii="Trebuchet MS" w:eastAsia="Arial" w:hAnsi="Trebuchet MS"/>
          <w:spacing w:val="-1"/>
          <w:sz w:val="22"/>
          <w:szCs w:val="24"/>
          <w:lang w:val="ro-RO"/>
        </w:rPr>
        <w:t xml:space="preserve">. </w:t>
      </w:r>
    </w:p>
    <w:p w14:paraId="7BFD1A73" w14:textId="1E3FA40F" w:rsidR="005C09D4" w:rsidRPr="009D6072" w:rsidRDefault="005C09D4"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Suspendarea implementării proiectului, pentru motive întemeiate, se realizează prin act adițional. </w:t>
      </w:r>
      <w:r w:rsidR="00697E71" w:rsidRPr="009D6072">
        <w:rPr>
          <w:rFonts w:ascii="Trebuchet MS" w:eastAsia="Arial" w:hAnsi="Trebuchet MS"/>
          <w:spacing w:val="-1"/>
          <w:sz w:val="22"/>
          <w:szCs w:val="24"/>
          <w:lang w:val="ro-RO"/>
        </w:rPr>
        <w:t xml:space="preserve">Pe perioada suspendării, Beneficiarul poate depune la </w:t>
      </w:r>
      <w:r w:rsidR="00697E71" w:rsidRPr="009D6072">
        <w:rPr>
          <w:rFonts w:ascii="Trebuchet MS" w:eastAsia="Arial" w:hAnsi="Trebuchet MS"/>
          <w:spacing w:val="-1"/>
          <w:sz w:val="22"/>
          <w:szCs w:val="24"/>
          <w:highlight w:val="lightGray"/>
          <w:lang w:val="ro-RO"/>
        </w:rPr>
        <w:t>AM/OI</w:t>
      </w:r>
      <w:r w:rsidR="00697E71" w:rsidRPr="009D6072">
        <w:rPr>
          <w:rFonts w:ascii="Trebuchet MS" w:eastAsia="Arial" w:hAnsi="Trebuchet MS"/>
          <w:spacing w:val="-1"/>
          <w:sz w:val="22"/>
          <w:szCs w:val="24"/>
          <w:lang w:val="ro-RO"/>
        </w:rPr>
        <w:t xml:space="preserve"> responsabil solicitări de modificări contractuale și cereri de prefinanțare/plată/rambursare, precum și cereri de rambursare aferente cererilor de prefinanțare/plată</w:t>
      </w:r>
      <w:r w:rsidR="00EE429F" w:rsidRPr="009D6072">
        <w:rPr>
          <w:rFonts w:ascii="Trebuchet MS" w:eastAsia="Arial" w:hAnsi="Trebuchet MS"/>
          <w:spacing w:val="-1"/>
          <w:sz w:val="22"/>
          <w:szCs w:val="24"/>
          <w:lang w:val="ro-RO"/>
        </w:rPr>
        <w:t xml:space="preserve"> care cuprind cheltuieli angajate și plătite de </w:t>
      </w:r>
      <w:r w:rsidR="004C73DA" w:rsidRPr="009D6072">
        <w:rPr>
          <w:rFonts w:ascii="Trebuchet MS" w:eastAsia="Arial" w:hAnsi="Trebuchet MS"/>
          <w:spacing w:val="-1"/>
          <w:sz w:val="22"/>
          <w:szCs w:val="24"/>
          <w:lang w:val="ro-RO"/>
        </w:rPr>
        <w:t>B</w:t>
      </w:r>
      <w:r w:rsidR="00EE429F" w:rsidRPr="009D6072">
        <w:rPr>
          <w:rFonts w:ascii="Trebuchet MS" w:eastAsia="Arial" w:hAnsi="Trebuchet MS"/>
          <w:spacing w:val="-1"/>
          <w:sz w:val="22"/>
          <w:szCs w:val="24"/>
          <w:lang w:val="ro-RO"/>
        </w:rPr>
        <w:t>eneficiar anterior începerii perioadei de suspendare, precum și cheltuieli angajate anterior începerii perioadei de suspendare și care sunt plătite în perioada de suspendare</w:t>
      </w:r>
      <w:r w:rsidR="00697E71" w:rsidRPr="009D6072">
        <w:rPr>
          <w:rFonts w:ascii="Trebuchet MS" w:eastAsia="Arial" w:hAnsi="Trebuchet MS"/>
          <w:spacing w:val="-1"/>
          <w:sz w:val="22"/>
          <w:szCs w:val="24"/>
          <w:lang w:val="ro-RO"/>
        </w:rPr>
        <w:t>. Cheltuielile efectuate de Beneficiar/Lider de parteneriat</w:t>
      </w:r>
      <w:r w:rsidR="00A20F0C" w:rsidRPr="009D6072">
        <w:rPr>
          <w:rFonts w:ascii="Trebuchet MS" w:eastAsia="Arial" w:hAnsi="Trebuchet MS"/>
          <w:spacing w:val="-1"/>
          <w:sz w:val="22"/>
          <w:szCs w:val="24"/>
          <w:lang w:val="ro-RO"/>
        </w:rPr>
        <w:t xml:space="preserve">  și p</w:t>
      </w:r>
      <w:r w:rsidR="00697E71" w:rsidRPr="009D6072">
        <w:rPr>
          <w:rFonts w:ascii="Trebuchet MS" w:eastAsia="Arial" w:hAnsi="Trebuchet MS"/>
          <w:spacing w:val="-1"/>
          <w:sz w:val="22"/>
          <w:szCs w:val="24"/>
          <w:lang w:val="ro-RO"/>
        </w:rPr>
        <w:t>arteneri pe parcursul perioadei de suspendare a proiectului, aferente perioadei de suspendare,  nu vor fi acoperite  din finanțarea acordată proiectului.</w:t>
      </w:r>
    </w:p>
    <w:p w14:paraId="4C92BD6E" w14:textId="0A859624" w:rsidR="00075C5C" w:rsidRPr="009D6072" w:rsidRDefault="005C09D4" w:rsidP="00DC1586">
      <w:pPr>
        <w:ind w:right="80" w:firstLine="720"/>
        <w:jc w:val="both"/>
        <w:rPr>
          <w:rFonts w:ascii="Trebuchet MS" w:eastAsia="Arial" w:hAnsi="Trebuchet MS"/>
          <w:spacing w:val="-1"/>
          <w:sz w:val="22"/>
          <w:szCs w:val="24"/>
          <w:lang w:val="ro-RO"/>
        </w:rPr>
      </w:pPr>
      <w:r w:rsidRPr="009D6072">
        <w:rPr>
          <w:rFonts w:ascii="Trebuchet MS" w:eastAsia="Arial" w:hAnsi="Trebuchet MS"/>
          <w:i/>
          <w:spacing w:val="-1"/>
          <w:sz w:val="22"/>
          <w:szCs w:val="24"/>
          <w:highlight w:val="lightGray"/>
          <w:lang w:val="ro-RO"/>
        </w:rPr>
        <w:t xml:space="preserve">(Dacă este cazul, </w:t>
      </w:r>
      <w:r w:rsidR="00FC0D20" w:rsidRPr="009D6072">
        <w:rPr>
          <w:rFonts w:ascii="Trebuchet MS" w:eastAsia="Arial" w:hAnsi="Trebuchet MS"/>
          <w:i/>
          <w:spacing w:val="-1"/>
          <w:sz w:val="22"/>
          <w:szCs w:val="24"/>
          <w:highlight w:val="lightGray"/>
          <w:lang w:val="ro-RO"/>
        </w:rPr>
        <w:t xml:space="preserve">se </w:t>
      </w:r>
      <w:r w:rsidR="00A20F0C" w:rsidRPr="009D6072">
        <w:rPr>
          <w:rFonts w:ascii="Trebuchet MS" w:eastAsia="Arial" w:hAnsi="Trebuchet MS"/>
          <w:i/>
          <w:spacing w:val="-1"/>
          <w:sz w:val="22"/>
          <w:szCs w:val="24"/>
          <w:highlight w:val="lightGray"/>
          <w:lang w:val="ro-RO"/>
        </w:rPr>
        <w:t xml:space="preserve">poate  </w:t>
      </w:r>
      <w:r w:rsidR="0014675F" w:rsidRPr="009D6072">
        <w:rPr>
          <w:rFonts w:ascii="Trebuchet MS" w:eastAsia="Arial" w:hAnsi="Trebuchet MS"/>
          <w:i/>
          <w:spacing w:val="-1"/>
          <w:sz w:val="22"/>
          <w:szCs w:val="24"/>
          <w:highlight w:val="lightGray"/>
          <w:lang w:val="ro-RO"/>
        </w:rPr>
        <w:t>adăuga</w:t>
      </w:r>
      <w:r w:rsidR="00FC0D20" w:rsidRPr="009D6072">
        <w:rPr>
          <w:rFonts w:ascii="Trebuchet MS" w:eastAsia="Arial" w:hAnsi="Trebuchet MS"/>
          <w:i/>
          <w:spacing w:val="-1"/>
          <w:sz w:val="22"/>
          <w:szCs w:val="24"/>
          <w:highlight w:val="lightGray"/>
          <w:lang w:val="ro-RO"/>
        </w:rPr>
        <w:t xml:space="preserve"> </w:t>
      </w:r>
      <w:r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lang w:val="ro-RO"/>
        </w:rPr>
        <w:t xml:space="preserve"> </w:t>
      </w:r>
    </w:p>
    <w:p w14:paraId="6CE19838" w14:textId="0254BFB5" w:rsidR="005C09D4" w:rsidRPr="009D6072" w:rsidRDefault="005C09D4" w:rsidP="00BB3782">
      <w:pPr>
        <w:ind w:left="720"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 xml:space="preserve">Perioadele cumulate de suspendare nu pot </w:t>
      </w:r>
      <w:r w:rsidR="0014675F" w:rsidRPr="009D6072">
        <w:rPr>
          <w:rFonts w:ascii="Trebuchet MS" w:eastAsia="Arial" w:hAnsi="Trebuchet MS"/>
          <w:spacing w:val="-1"/>
          <w:sz w:val="22"/>
          <w:szCs w:val="24"/>
          <w:highlight w:val="lightGray"/>
          <w:lang w:val="ro-RO"/>
        </w:rPr>
        <w:t>depăși</w:t>
      </w:r>
      <w:r w:rsidRPr="009D6072">
        <w:rPr>
          <w:rFonts w:ascii="Trebuchet MS" w:eastAsia="Arial" w:hAnsi="Trebuchet MS"/>
          <w:spacing w:val="-1"/>
          <w:sz w:val="22"/>
          <w:szCs w:val="24"/>
          <w:highlight w:val="lightGray"/>
          <w:lang w:val="ro-RO"/>
        </w:rPr>
        <w:t xml:space="preserve"> </w:t>
      </w:r>
      <w:r w:rsidRPr="009D6072">
        <w:rPr>
          <w:rFonts w:ascii="Trebuchet MS" w:eastAsia="Arial" w:hAnsi="Trebuchet MS"/>
          <w:i/>
          <w:spacing w:val="-1"/>
          <w:sz w:val="22"/>
          <w:szCs w:val="24"/>
          <w:highlight w:val="lightGray"/>
          <w:lang w:val="ro-RO"/>
        </w:rPr>
        <w:t>..</w:t>
      </w:r>
      <w:r w:rsidR="00FC0D20" w:rsidRPr="009D6072">
        <w:rPr>
          <w:rFonts w:ascii="Trebuchet MS" w:eastAsia="Arial" w:hAnsi="Trebuchet MS"/>
          <w:i/>
          <w:spacing w:val="-1"/>
          <w:sz w:val="22"/>
          <w:szCs w:val="24"/>
          <w:highlight w:val="lightGray"/>
          <w:lang w:val="ro-RO"/>
        </w:rPr>
        <w:t>.se stabilește de AM/OI</w:t>
      </w:r>
      <w:r w:rsidRPr="009D6072">
        <w:rPr>
          <w:rFonts w:ascii="Trebuchet MS" w:eastAsia="Arial" w:hAnsi="Trebuchet MS"/>
          <w:i/>
          <w:spacing w:val="-1"/>
          <w:sz w:val="22"/>
          <w:szCs w:val="24"/>
          <w:highlight w:val="lightGray"/>
          <w:lang w:val="ro-RO"/>
        </w:rPr>
        <w:t>...</w:t>
      </w:r>
      <w:r w:rsidRPr="009D6072">
        <w:rPr>
          <w:rFonts w:ascii="Trebuchet MS" w:eastAsia="Arial" w:hAnsi="Trebuchet MS"/>
          <w:spacing w:val="-1"/>
          <w:sz w:val="22"/>
          <w:szCs w:val="24"/>
          <w:highlight w:val="lightGray"/>
          <w:lang w:val="ro-RO"/>
        </w:rPr>
        <w:t xml:space="preserve"> luni</w:t>
      </w:r>
      <w:r w:rsidR="0068509A" w:rsidRPr="009D6072">
        <w:rPr>
          <w:rFonts w:ascii="Trebuchet MS" w:eastAsia="Arial" w:hAnsi="Trebuchet MS"/>
          <w:spacing w:val="-1"/>
          <w:sz w:val="22"/>
          <w:szCs w:val="24"/>
          <w:highlight w:val="lightGray"/>
          <w:lang w:val="ro-RO"/>
        </w:rPr>
        <w:t xml:space="preserve">, </w:t>
      </w:r>
      <w:r w:rsidRPr="009D6072">
        <w:rPr>
          <w:rFonts w:ascii="Trebuchet MS" w:eastAsia="Arial" w:hAnsi="Trebuchet MS"/>
          <w:spacing w:val="-1"/>
          <w:sz w:val="22"/>
          <w:szCs w:val="24"/>
          <w:highlight w:val="lightGray"/>
          <w:lang w:val="ro-RO"/>
        </w:rPr>
        <w:t>cu asigurarea condițiilor necesare ca finalizarea implementării proiectului să nu depășească data de 31 decembrie 2029.</w:t>
      </w:r>
    </w:p>
    <w:p w14:paraId="6B72DBED" w14:textId="7C77A95A" w:rsidR="00BF05F0" w:rsidRPr="009D6072" w:rsidRDefault="00216159" w:rsidP="00B6450E">
      <w:pPr>
        <w:pStyle w:val="ListParagraph"/>
        <w:numPr>
          <w:ilvl w:val="0"/>
          <w:numId w:val="19"/>
        </w:numPr>
        <w:tabs>
          <w:tab w:val="left" w:pos="851"/>
        </w:tabs>
        <w:ind w:right="80"/>
        <w:jc w:val="both"/>
        <w:rPr>
          <w:rFonts w:ascii="Trebuchet MS" w:eastAsia="Arial" w:hAnsi="Trebuchet MS"/>
          <w:spacing w:val="-1"/>
          <w:sz w:val="22"/>
          <w:szCs w:val="24"/>
          <w:lang w:val="ro-RO"/>
        </w:rPr>
      </w:pPr>
      <w:bookmarkStart w:id="15" w:name="_Hlk131930907"/>
      <w:r w:rsidRPr="009D6072">
        <w:rPr>
          <w:rFonts w:ascii="Trebuchet MS" w:eastAsia="Arial" w:hAnsi="Trebuchet MS"/>
          <w:spacing w:val="-1"/>
          <w:sz w:val="22"/>
          <w:szCs w:val="24"/>
          <w:lang w:val="ro-RO"/>
        </w:rPr>
        <w:lastRenderedPageBreak/>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15"/>
      <w:r w:rsidRPr="009D6072">
        <w:rPr>
          <w:rFonts w:ascii="Trebuchet MS" w:eastAsia="Arial" w:hAnsi="Trebuchet MS"/>
          <w:spacing w:val="-1"/>
          <w:sz w:val="22"/>
          <w:szCs w:val="24"/>
          <w:lang w:val="ro-RO"/>
        </w:rPr>
        <w:t xml:space="preserve">și care sunt reglementate prin acte normative. </w:t>
      </w:r>
      <w:r w:rsidR="00BF05F0" w:rsidRPr="009D6072">
        <w:rPr>
          <w:rFonts w:ascii="Trebuchet MS" w:eastAsia="Arial" w:hAnsi="Trebuchet MS"/>
          <w:spacing w:val="-1"/>
          <w:sz w:val="22"/>
          <w:szCs w:val="24"/>
          <w:lang w:val="ro-RO"/>
        </w:rPr>
        <w:t>Beneficiarul poate efectua cheltuieli</w:t>
      </w:r>
      <w:r w:rsidR="00BE56FA" w:rsidRPr="009D6072">
        <w:rPr>
          <w:rFonts w:ascii="Trebuchet MS" w:eastAsia="Arial" w:hAnsi="Trebuchet MS"/>
          <w:spacing w:val="-1"/>
          <w:sz w:val="22"/>
          <w:szCs w:val="24"/>
          <w:lang w:val="ro-RO"/>
        </w:rPr>
        <w:t xml:space="preserve"> în </w:t>
      </w:r>
      <w:r w:rsidR="00BF05F0" w:rsidRPr="009D6072">
        <w:rPr>
          <w:rFonts w:ascii="Trebuchet MS" w:eastAsia="Arial" w:hAnsi="Trebuchet MS"/>
          <w:spacing w:val="-1"/>
          <w:sz w:val="22"/>
          <w:szCs w:val="24"/>
          <w:lang w:val="ro-RO"/>
        </w:rPr>
        <w:t>condi</w:t>
      </w:r>
      <w:r w:rsidR="001474F8" w:rsidRPr="009D6072">
        <w:rPr>
          <w:rFonts w:ascii="Trebuchet MS" w:eastAsia="Arial" w:hAnsi="Trebuchet MS"/>
          <w:spacing w:val="-1"/>
          <w:sz w:val="22"/>
          <w:szCs w:val="24"/>
          <w:lang w:val="ro-RO"/>
        </w:rPr>
        <w:t>ț</w:t>
      </w:r>
      <w:r w:rsidR="00BF05F0" w:rsidRPr="009D6072">
        <w:rPr>
          <w:rFonts w:ascii="Trebuchet MS" w:eastAsia="Arial" w:hAnsi="Trebuchet MS"/>
          <w:spacing w:val="-1"/>
          <w:sz w:val="22"/>
          <w:szCs w:val="24"/>
          <w:lang w:val="ro-RO"/>
        </w:rPr>
        <w:t xml:space="preserve">iile modificate prin act adițional, dar le poate solicita la rambursare numai după intrarea în vigoare a actului adițional. În cazul în care propunerea de modificare trimisă de Beneficiar nu este aprobată de </w:t>
      </w:r>
      <w:r w:rsidR="00BF05F0" w:rsidRPr="009D6072">
        <w:rPr>
          <w:rFonts w:ascii="Trebuchet MS" w:eastAsia="Arial" w:hAnsi="Trebuchet MS"/>
          <w:spacing w:val="-1"/>
          <w:sz w:val="22"/>
          <w:szCs w:val="24"/>
          <w:highlight w:val="lightGray"/>
          <w:lang w:val="ro-RO"/>
        </w:rPr>
        <w:t>AM/OI,</w:t>
      </w:r>
      <w:r w:rsidR="00BF05F0" w:rsidRPr="009D6072">
        <w:rPr>
          <w:rFonts w:ascii="Trebuchet MS" w:eastAsia="Arial" w:hAnsi="Trebuchet MS"/>
          <w:spacing w:val="-1"/>
          <w:sz w:val="22"/>
          <w:szCs w:val="24"/>
          <w:lang w:val="ro-RO"/>
        </w:rPr>
        <w:t xml:space="preserve"> respectivele cheltuieli efectuate de beneficiar nu vor fi considerate eligibile de către AM/OI.</w:t>
      </w:r>
    </w:p>
    <w:p w14:paraId="4B11F38D" w14:textId="3CBC273F" w:rsidR="00BF05F0" w:rsidRPr="009D6072" w:rsidRDefault="00F82ADD" w:rsidP="00BB3782">
      <w:pPr>
        <w:tabs>
          <w:tab w:val="left" w:pos="851"/>
        </w:tabs>
        <w:ind w:left="360" w:right="80"/>
        <w:jc w:val="both"/>
        <w:rPr>
          <w:rFonts w:ascii="Trebuchet MS" w:eastAsia="Arial" w:hAnsi="Trebuchet MS"/>
          <w:i/>
          <w:spacing w:val="-1"/>
          <w:sz w:val="22"/>
          <w:szCs w:val="24"/>
          <w:lang w:val="ro-RO"/>
        </w:rPr>
      </w:pPr>
      <w:r w:rsidRPr="009D6072">
        <w:rPr>
          <w:rFonts w:ascii="Trebuchet MS" w:eastAsia="Arial" w:hAnsi="Trebuchet MS"/>
          <w:i/>
          <w:spacing w:val="-1"/>
          <w:sz w:val="22"/>
          <w:szCs w:val="24"/>
          <w:highlight w:val="lightGray"/>
          <w:lang w:val="ro-RO"/>
        </w:rPr>
        <w:t>&lt;</w:t>
      </w:r>
      <w:r w:rsidR="00FC0D20" w:rsidRPr="009D6072">
        <w:rPr>
          <w:rFonts w:ascii="Trebuchet MS" w:eastAsia="Arial" w:hAnsi="Trebuchet MS"/>
          <w:i/>
          <w:spacing w:val="-1"/>
          <w:sz w:val="22"/>
          <w:szCs w:val="24"/>
          <w:highlight w:val="lightGray"/>
          <w:lang w:val="ro-RO"/>
        </w:rPr>
        <w:t xml:space="preserve">alin (8) va avea următorul conținut pentru </w:t>
      </w:r>
      <w:r w:rsidR="00520AA4" w:rsidRPr="009D6072">
        <w:rPr>
          <w:rFonts w:ascii="Trebuchet MS" w:eastAsia="Arial" w:hAnsi="Trebuchet MS"/>
          <w:i/>
          <w:spacing w:val="-1"/>
          <w:sz w:val="22"/>
          <w:szCs w:val="24"/>
          <w:highlight w:val="lightGray"/>
          <w:lang w:val="ro-RO"/>
        </w:rPr>
        <w:t>programul de asistență tehnică/ prioritățile de asistență tehnică din programe</w:t>
      </w:r>
      <w:r w:rsidRPr="009D6072">
        <w:rPr>
          <w:rFonts w:ascii="Trebuchet MS" w:eastAsia="Arial" w:hAnsi="Trebuchet MS"/>
          <w:i/>
          <w:spacing w:val="-1"/>
          <w:sz w:val="22"/>
          <w:szCs w:val="24"/>
          <w:highlight w:val="lightGray"/>
          <w:lang w:val="ro-RO"/>
        </w:rPr>
        <w:t>&gt;</w:t>
      </w:r>
    </w:p>
    <w:p w14:paraId="21D9C5B9" w14:textId="0481F4A8" w:rsidR="00216159" w:rsidRPr="009D6072" w:rsidRDefault="001474F8"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Valoarea eligibilă nerambursabilă a contractului, după caz, se poate majora prin acte adiționale, în funcție de necesități, </w:t>
      </w:r>
      <w:r w:rsidR="009716BE" w:rsidRPr="009D6072">
        <w:rPr>
          <w:rFonts w:ascii="Trebuchet MS" w:eastAsia="Arial" w:hAnsi="Trebuchet MS"/>
          <w:spacing w:val="-1"/>
          <w:sz w:val="22"/>
          <w:szCs w:val="24"/>
          <w:lang w:val="ro-RO"/>
        </w:rPr>
        <w:t xml:space="preserve">pentru </w:t>
      </w:r>
      <w:r w:rsidRPr="009D6072">
        <w:rPr>
          <w:rFonts w:ascii="Trebuchet MS" w:eastAsia="Arial" w:hAnsi="Trebuchet MS"/>
          <w:spacing w:val="-1"/>
          <w:sz w:val="22"/>
          <w:szCs w:val="24"/>
          <w:lang w:val="ro-RO"/>
        </w:rPr>
        <w:t>cazuri justificate. Beneficiarul poate efectua cheltuieli</w:t>
      </w:r>
      <w:r w:rsidR="00BE56FA" w:rsidRPr="009D6072">
        <w:rPr>
          <w:rFonts w:ascii="Trebuchet MS" w:eastAsia="Arial" w:hAnsi="Trebuchet MS"/>
          <w:spacing w:val="-1"/>
          <w:sz w:val="22"/>
          <w:szCs w:val="24"/>
          <w:lang w:val="ro-RO"/>
        </w:rPr>
        <w:t xml:space="preserve"> în </w:t>
      </w:r>
      <w:r w:rsidRPr="009D6072">
        <w:rPr>
          <w:rFonts w:ascii="Trebuchet MS" w:eastAsia="Arial" w:hAnsi="Trebuchet MS"/>
          <w:spacing w:val="-1"/>
          <w:sz w:val="22"/>
          <w:szCs w:val="24"/>
          <w:lang w:val="ro-RO"/>
        </w:rPr>
        <w:t xml:space="preserve">condițiile  modificate prin act adițional, dar le poate solicita la rambursare numai după intrarea în vigoare a actului adițional. În cazul în care propunerea de modificare trimisă de Beneficiar nu este aprobată de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respectivele cheltuieli efectuate de beneficiar nu vor fi considerate eligibile de către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w:t>
      </w:r>
    </w:p>
    <w:p w14:paraId="4725C24D" w14:textId="4988DA4E" w:rsidR="001659A2" w:rsidRPr="009D6072" w:rsidRDefault="0054774D"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Actul adițional intră în vigoare la data semnării de către ultima parte</w:t>
      </w:r>
      <w:r w:rsidR="00075C5C" w:rsidRPr="009D6072">
        <w:rPr>
          <w:rFonts w:ascii="Trebuchet MS" w:eastAsia="Arial" w:hAnsi="Trebuchet MS"/>
          <w:spacing w:val="-1"/>
          <w:sz w:val="22"/>
          <w:szCs w:val="24"/>
          <w:lang w:val="ro-RO"/>
        </w:rPr>
        <w:t xml:space="preserve">, respectiv de către </w:t>
      </w:r>
      <w:r w:rsidR="00075C5C" w:rsidRPr="009D6072">
        <w:rPr>
          <w:rFonts w:ascii="Trebuchet MS" w:eastAsia="Arial" w:hAnsi="Trebuchet MS"/>
          <w:spacing w:val="-1"/>
          <w:sz w:val="22"/>
          <w:szCs w:val="24"/>
          <w:highlight w:val="lightGray"/>
          <w:lang w:val="ro-RO"/>
        </w:rPr>
        <w:t>AM/OI</w:t>
      </w:r>
      <w:r w:rsidR="004C73DA" w:rsidRPr="009D6072">
        <w:rPr>
          <w:rFonts w:ascii="Trebuchet MS" w:eastAsia="Arial" w:hAnsi="Trebuchet MS"/>
          <w:spacing w:val="-1"/>
          <w:sz w:val="22"/>
          <w:szCs w:val="24"/>
          <w:lang w:val="ro-RO"/>
        </w:rPr>
        <w:t>, după ce a fost semnat în prealabil de către Beneficiar/Lider de parteneriat</w:t>
      </w:r>
      <w:r w:rsidRPr="009D6072">
        <w:rPr>
          <w:rFonts w:ascii="Trebuchet MS" w:eastAsia="Arial" w:hAnsi="Trebuchet MS"/>
          <w:spacing w:val="-1"/>
          <w:sz w:val="22"/>
          <w:szCs w:val="24"/>
          <w:lang w:val="ro-RO"/>
        </w:rPr>
        <w:t>. Actul adițional nu poate avea caracter retroactiv și nu poate avea scopul sau efectul de a</w:t>
      </w:r>
      <w:r w:rsidR="001659A2"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produce schimbări în </w:t>
      </w:r>
      <w:r w:rsidR="003212C6"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8502F6" w:rsidRPr="009D6072">
        <w:rPr>
          <w:rFonts w:ascii="Trebuchet MS" w:eastAsia="Arial" w:hAnsi="Trebuchet MS"/>
          <w:spacing w:val="-1"/>
          <w:sz w:val="22"/>
          <w:szCs w:val="24"/>
          <w:lang w:val="ro-RO"/>
        </w:rPr>
        <w:t>ul de finanțare</w:t>
      </w:r>
      <w:r w:rsidR="00672610"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care ar putea aduce atingere condițiilor inițiale  de acordare a finanțării sau care ar fi contrare principiului tratamentului egal al </w:t>
      </w:r>
      <w:r w:rsidR="0068509A" w:rsidRPr="009D6072">
        <w:rPr>
          <w:rFonts w:ascii="Trebuchet MS" w:eastAsia="Arial" w:hAnsi="Trebuchet MS"/>
          <w:spacing w:val="-1"/>
          <w:sz w:val="22"/>
          <w:szCs w:val="24"/>
          <w:lang w:val="ro-RO"/>
        </w:rPr>
        <w:t>Solicitanților</w:t>
      </w:r>
      <w:r w:rsidR="005C2485" w:rsidRPr="009D6072">
        <w:rPr>
          <w:rFonts w:ascii="Trebuchet MS" w:eastAsia="Arial" w:hAnsi="Trebuchet MS"/>
          <w:spacing w:val="-1"/>
          <w:sz w:val="22"/>
          <w:szCs w:val="24"/>
          <w:lang w:val="ro-RO"/>
        </w:rPr>
        <w:t>/</w:t>
      </w:r>
      <w:r w:rsidR="0068509A" w:rsidRPr="009D6072">
        <w:rPr>
          <w:rFonts w:ascii="Trebuchet MS" w:eastAsia="Arial" w:hAnsi="Trebuchet MS"/>
          <w:spacing w:val="-1"/>
          <w:sz w:val="22"/>
          <w:szCs w:val="24"/>
          <w:lang w:val="ro-RO"/>
        </w:rPr>
        <w:t>Beneficiarilor</w:t>
      </w:r>
      <w:r w:rsidRPr="009D6072">
        <w:rPr>
          <w:rFonts w:ascii="Trebuchet MS" w:eastAsia="Arial" w:hAnsi="Trebuchet MS"/>
          <w:spacing w:val="-1"/>
          <w:sz w:val="22"/>
          <w:szCs w:val="24"/>
          <w:lang w:val="ro-RO"/>
        </w:rPr>
        <w:t>.</w:t>
      </w:r>
      <w:r w:rsidR="005D16F7" w:rsidRPr="009D6072">
        <w:rPr>
          <w:rFonts w:ascii="Trebuchet MS" w:eastAsia="Arial" w:hAnsi="Trebuchet MS"/>
          <w:spacing w:val="-1"/>
          <w:sz w:val="22"/>
          <w:szCs w:val="24"/>
          <w:lang w:val="ro-RO"/>
        </w:rPr>
        <w:t xml:space="preserve"> </w:t>
      </w:r>
    </w:p>
    <w:p w14:paraId="616DF3C4" w14:textId="76F904C9" w:rsidR="00EE5FA2" w:rsidRPr="009D6072" w:rsidRDefault="00EE5FA2" w:rsidP="005D16F7">
      <w:pPr>
        <w:pStyle w:val="ListParagraph"/>
        <w:numPr>
          <w:ilvl w:val="0"/>
          <w:numId w:val="20"/>
        </w:numPr>
        <w:tabs>
          <w:tab w:val="left" w:pos="851"/>
          <w:tab w:val="left" w:pos="1134"/>
          <w:tab w:val="left" w:pos="1276"/>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Prin excepție de la prevederile alin. (1), </w:t>
      </w:r>
      <w:r w:rsidR="004514BB"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ontractul de finanțare poate fi modificat de către </w:t>
      </w:r>
      <w:r w:rsidR="001032C3"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unilateral, prin notificare, în următoarele situații:</w:t>
      </w:r>
    </w:p>
    <w:p w14:paraId="72528CE1" w14:textId="3F26DB74" w:rsidR="00B57A44" w:rsidRPr="009D6072" w:rsidRDefault="00A856EA" w:rsidP="00B6450E">
      <w:pPr>
        <w:pStyle w:val="ListParagraph"/>
        <w:numPr>
          <w:ilvl w:val="0"/>
          <w:numId w:val="21"/>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w:t>
      </w:r>
      <w:r w:rsidR="00B57A44" w:rsidRPr="009D6072">
        <w:rPr>
          <w:rFonts w:ascii="Trebuchet MS" w:eastAsia="Arial" w:hAnsi="Trebuchet MS"/>
          <w:spacing w:val="-1"/>
          <w:sz w:val="22"/>
          <w:szCs w:val="24"/>
          <w:lang w:val="ro-RO"/>
        </w:rPr>
        <w:t>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r w:rsidR="00A62750" w:rsidRPr="009D6072">
        <w:rPr>
          <w:rFonts w:ascii="Trebuchet MS" w:eastAsia="Arial" w:hAnsi="Trebuchet MS"/>
          <w:spacing w:val="-1"/>
          <w:sz w:val="22"/>
          <w:szCs w:val="24"/>
          <w:lang w:val="ro-RO"/>
        </w:rPr>
        <w:t>, cu excepția majorării valorii eligibile nerambursabile prevăzută la art. 3, alin (3)</w:t>
      </w:r>
      <w:r w:rsidR="00B57A44" w:rsidRPr="009D6072">
        <w:rPr>
          <w:rFonts w:ascii="Trebuchet MS" w:eastAsia="Arial" w:hAnsi="Trebuchet MS"/>
          <w:spacing w:val="-1"/>
          <w:sz w:val="22"/>
          <w:szCs w:val="24"/>
          <w:lang w:val="ro-RO"/>
        </w:rPr>
        <w:t>;</w:t>
      </w:r>
    </w:p>
    <w:p w14:paraId="63F37824" w14:textId="4A399745" w:rsidR="00B57A44" w:rsidRPr="009D6072" w:rsidRDefault="00B57A44" w:rsidP="00B6450E">
      <w:pPr>
        <w:pStyle w:val="ListParagraph"/>
        <w:numPr>
          <w:ilvl w:val="0"/>
          <w:numId w:val="21"/>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 de dezangajare a fondurilor rămase neutilizate ca urmare a finalizării contractului/contractelor de achiziție din cadrul proiectului, în termen de 10 zile lucrătoare de la primirea informării de </w:t>
      </w:r>
      <w:r w:rsidR="00402585" w:rsidRPr="009D6072">
        <w:rPr>
          <w:rFonts w:ascii="Trebuchet MS" w:eastAsia="Arial" w:hAnsi="Trebuchet MS"/>
          <w:spacing w:val="-1"/>
          <w:sz w:val="22"/>
          <w:szCs w:val="24"/>
          <w:lang w:val="ro-RO"/>
        </w:rPr>
        <w:t>la</w:t>
      </w:r>
      <w:r w:rsidRPr="009D6072">
        <w:rPr>
          <w:rFonts w:ascii="Trebuchet MS" w:eastAsia="Arial" w:hAnsi="Trebuchet MS"/>
          <w:spacing w:val="-1"/>
          <w:sz w:val="22"/>
          <w:szCs w:val="24"/>
          <w:lang w:val="ro-RO"/>
        </w:rPr>
        <w:t xml:space="preserve"> beneficiar cu privire la sumele rămase neutilizate urmare a finalizării contractelor de achiziție și care nu vor face obiectul unor realocări în cadrul bugetului proiectului. </w:t>
      </w:r>
    </w:p>
    <w:p w14:paraId="511064E9" w14:textId="222BBA5F" w:rsidR="00402585" w:rsidRPr="009D6072" w:rsidRDefault="00B57A44"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 </w:t>
      </w:r>
      <w:r w:rsidR="00402585" w:rsidRPr="009D6072">
        <w:rPr>
          <w:rFonts w:ascii="Trebuchet MS" w:eastAsia="Arial" w:hAnsi="Trebuchet MS"/>
          <w:spacing w:val="-1"/>
          <w:sz w:val="22"/>
          <w:szCs w:val="24"/>
          <w:lang w:val="ro-RO"/>
        </w:rPr>
        <w:t>Prin excepție de la prevederile alin. (1), contractul de finanțare</w:t>
      </w:r>
      <w:r w:rsidR="00A00901" w:rsidRPr="009D6072">
        <w:rPr>
          <w:rFonts w:ascii="Trebuchet MS" w:eastAsia="Arial" w:hAnsi="Trebuchet MS"/>
          <w:spacing w:val="-1"/>
          <w:sz w:val="22"/>
          <w:szCs w:val="24"/>
          <w:lang w:val="ro-RO"/>
        </w:rPr>
        <w:t xml:space="preserve"> </w:t>
      </w:r>
      <w:r w:rsidR="00402585" w:rsidRPr="009D6072">
        <w:rPr>
          <w:rFonts w:ascii="Trebuchet MS" w:eastAsia="Arial" w:hAnsi="Trebuchet MS"/>
          <w:spacing w:val="-1"/>
          <w:sz w:val="22"/>
          <w:szCs w:val="24"/>
          <w:lang w:val="ro-RO"/>
        </w:rPr>
        <w:t xml:space="preserve">poate fi modificat de Beneficiar prin Notificare, care nu face obiectul aprobării de către </w:t>
      </w:r>
      <w:r w:rsidR="00402585" w:rsidRPr="009D6072">
        <w:rPr>
          <w:rFonts w:ascii="Trebuchet MS" w:eastAsia="Arial" w:hAnsi="Trebuchet MS"/>
          <w:spacing w:val="-1"/>
          <w:sz w:val="22"/>
          <w:szCs w:val="24"/>
          <w:highlight w:val="lightGray"/>
          <w:lang w:val="ro-RO"/>
        </w:rPr>
        <w:t>AM/OI</w:t>
      </w:r>
      <w:r w:rsidR="00402585" w:rsidRPr="009D6072">
        <w:rPr>
          <w:rFonts w:ascii="Trebuchet MS" w:eastAsia="Arial" w:hAnsi="Trebuchet MS"/>
          <w:spacing w:val="-1"/>
          <w:sz w:val="22"/>
          <w:szCs w:val="24"/>
          <w:lang w:val="ro-RO"/>
        </w:rPr>
        <w:t>, cu respectarea condițiilor de eligibilitate stabilite prin Ghidul Solicitantului, în următoarele situații:</w:t>
      </w:r>
    </w:p>
    <w:p w14:paraId="71BC56C1" w14:textId="2DA09043"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 apărute în legătură cu datele de identificare ale beneficiarului sau partenerilor, respectiv schimbarea denumirii și/sau a  adresei sediului beneficiarului; schimbarea contului special deschis pentru proiect;</w:t>
      </w:r>
    </w:p>
    <w:p w14:paraId="61592285" w14:textId="4D83C472"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reprezentantului legal;</w:t>
      </w:r>
    </w:p>
    <w:p w14:paraId="338E44A0" w14:textId="362D6A93"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w:t>
      </w:r>
      <w:r w:rsidR="00A856EA" w:rsidRPr="009D6072">
        <w:rPr>
          <w:rFonts w:ascii="Trebuchet MS" w:eastAsia="Arial" w:hAnsi="Trebuchet MS"/>
          <w:spacing w:val="-1"/>
          <w:sz w:val="22"/>
          <w:szCs w:val="24"/>
          <w:lang w:val="ro-RO"/>
        </w:rPr>
        <w:t>S</w:t>
      </w:r>
      <w:r w:rsidR="003212C6" w:rsidRPr="009D6072">
        <w:rPr>
          <w:rFonts w:ascii="Trebuchet MS" w:eastAsia="Arial" w:hAnsi="Trebuchet MS"/>
          <w:spacing w:val="-1"/>
          <w:sz w:val="22"/>
          <w:szCs w:val="24"/>
          <w:lang w:val="ro-RO"/>
        </w:rPr>
        <w:t xml:space="preserve">ocial </w:t>
      </w:r>
      <w:r w:rsidR="00A856EA" w:rsidRPr="009D6072">
        <w:rPr>
          <w:rFonts w:ascii="Trebuchet MS" w:eastAsia="Arial" w:hAnsi="Trebuchet MS"/>
          <w:spacing w:val="-1"/>
          <w:sz w:val="22"/>
          <w:szCs w:val="24"/>
          <w:lang w:val="ro-RO"/>
        </w:rPr>
        <w:t>E</w:t>
      </w:r>
      <w:r w:rsidR="003212C6" w:rsidRPr="009D6072">
        <w:rPr>
          <w:rFonts w:ascii="Trebuchet MS" w:eastAsia="Arial" w:hAnsi="Trebuchet MS"/>
          <w:spacing w:val="-1"/>
          <w:sz w:val="22"/>
          <w:szCs w:val="24"/>
          <w:lang w:val="ro-RO"/>
        </w:rPr>
        <w:t xml:space="preserve">uropean </w:t>
      </w:r>
      <w:r w:rsidR="0045129E" w:rsidRPr="009D6072">
        <w:rPr>
          <w:rFonts w:ascii="Trebuchet MS" w:eastAsia="Arial" w:hAnsi="Trebuchet MS"/>
          <w:spacing w:val="-1"/>
          <w:sz w:val="22"/>
          <w:szCs w:val="24"/>
          <w:lang w:val="ro-RO"/>
        </w:rPr>
        <w:t>Plus</w:t>
      </w:r>
      <w:r w:rsidRPr="009D6072">
        <w:rPr>
          <w:rFonts w:ascii="Trebuchet MS" w:eastAsia="Arial" w:hAnsi="Trebuchet MS"/>
          <w:spacing w:val="-1"/>
          <w:sz w:val="22"/>
          <w:szCs w:val="24"/>
          <w:lang w:val="ro-RO"/>
        </w:rPr>
        <w:t>;</w:t>
      </w:r>
    </w:p>
    <w:p w14:paraId="73EB6EB6" w14:textId="61B589EF"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 graficul de depunere a cererilor de </w:t>
      </w:r>
      <w:r w:rsidR="0014675F" w:rsidRPr="009D6072">
        <w:rPr>
          <w:rFonts w:ascii="Trebuchet MS" w:eastAsia="Arial" w:hAnsi="Trebuchet MS"/>
          <w:spacing w:val="-1"/>
          <w:sz w:val="22"/>
          <w:szCs w:val="24"/>
          <w:lang w:val="ro-RO"/>
        </w:rPr>
        <w:t>prefinanțare</w:t>
      </w:r>
      <w:r w:rsidRPr="009D6072">
        <w:rPr>
          <w:rFonts w:ascii="Trebuchet MS" w:eastAsia="Arial" w:hAnsi="Trebuchet MS"/>
          <w:spacing w:val="-1"/>
          <w:sz w:val="22"/>
          <w:szCs w:val="24"/>
          <w:lang w:val="ro-RO"/>
        </w:rPr>
        <w:t xml:space="preserve">/plată/rambursare a cheltuielilor cu respectarea conditionalităților stabilite prin Ghidul Solicitantului și </w:t>
      </w:r>
      <w:r w:rsidR="0045129E" w:rsidRPr="009D6072">
        <w:rPr>
          <w:rFonts w:ascii="Trebuchet MS" w:eastAsia="Arial" w:hAnsi="Trebuchet MS"/>
          <w:spacing w:val="-1"/>
          <w:sz w:val="22"/>
          <w:szCs w:val="24"/>
          <w:lang w:val="ro-RO"/>
        </w:rPr>
        <w:t xml:space="preserve">detaliate în </w:t>
      </w:r>
      <w:r w:rsidRPr="009D6072">
        <w:rPr>
          <w:rFonts w:ascii="Trebuchet MS" w:eastAsia="Arial" w:hAnsi="Trebuchet MS"/>
          <w:spacing w:val="-1"/>
          <w:sz w:val="22"/>
          <w:szCs w:val="24"/>
          <w:lang w:val="ro-RO"/>
        </w:rPr>
        <w:t>Manualul Beneficiarului</w:t>
      </w:r>
      <w:r w:rsidR="0045129E" w:rsidRPr="009D6072">
        <w:rPr>
          <w:rFonts w:ascii="Trebuchet MS" w:eastAsia="Arial" w:hAnsi="Trebuchet MS"/>
          <w:spacing w:val="-1"/>
          <w:sz w:val="22"/>
          <w:szCs w:val="24"/>
          <w:lang w:val="ro-RO"/>
        </w:rPr>
        <w:t xml:space="preserve"> sau</w:t>
      </w:r>
      <w:r w:rsidR="00D55D1B" w:rsidRPr="009D6072">
        <w:rPr>
          <w:rFonts w:ascii="Trebuchet MS" w:eastAsia="Arial" w:hAnsi="Trebuchet MS"/>
          <w:spacing w:val="-1"/>
          <w:sz w:val="22"/>
          <w:szCs w:val="24"/>
          <w:lang w:val="ro-RO"/>
        </w:rPr>
        <w:t>, după caz</w:t>
      </w:r>
      <w:r w:rsidR="0045129E" w:rsidRPr="009D6072">
        <w:rPr>
          <w:rFonts w:ascii="Trebuchet MS" w:eastAsia="Arial" w:hAnsi="Trebuchet MS"/>
          <w:spacing w:val="-1"/>
          <w:sz w:val="22"/>
          <w:szCs w:val="24"/>
          <w:lang w:val="ro-RO"/>
        </w:rPr>
        <w:t xml:space="preserve"> prin </w:t>
      </w:r>
      <w:r w:rsidR="00C660D1" w:rsidRPr="009D6072">
        <w:rPr>
          <w:rFonts w:ascii="Trebuchet MS" w:eastAsia="Arial" w:hAnsi="Trebuchet MS"/>
          <w:spacing w:val="-1"/>
          <w:sz w:val="22"/>
          <w:szCs w:val="24"/>
          <w:lang w:val="ro-RO"/>
        </w:rPr>
        <w:t xml:space="preserve">Condițiile </w:t>
      </w:r>
      <w:r w:rsidR="0014675F" w:rsidRPr="009D6072">
        <w:rPr>
          <w:rFonts w:ascii="Trebuchet MS" w:eastAsia="Arial" w:hAnsi="Trebuchet MS"/>
          <w:spacing w:val="-1"/>
          <w:sz w:val="22"/>
          <w:szCs w:val="24"/>
          <w:lang w:val="ro-RO"/>
        </w:rPr>
        <w:t>specifice</w:t>
      </w:r>
      <w:r w:rsidR="0045129E" w:rsidRPr="009D6072">
        <w:rPr>
          <w:rFonts w:ascii="Trebuchet MS" w:eastAsia="Arial" w:hAnsi="Trebuchet MS"/>
          <w:spacing w:val="-1"/>
          <w:sz w:val="22"/>
          <w:szCs w:val="24"/>
          <w:lang w:val="ro-RO"/>
        </w:rPr>
        <w:t xml:space="preserve"> la prezentul contract de finanțare</w:t>
      </w:r>
      <w:r w:rsidRPr="009D6072">
        <w:rPr>
          <w:rFonts w:ascii="Trebuchet MS" w:eastAsia="Arial" w:hAnsi="Trebuchet MS"/>
          <w:spacing w:val="-1"/>
          <w:sz w:val="22"/>
          <w:szCs w:val="24"/>
          <w:lang w:val="ro-RO"/>
        </w:rPr>
        <w:t xml:space="preserve">. </w:t>
      </w:r>
    </w:p>
    <w:p w14:paraId="2A032BFD" w14:textId="4D422176" w:rsidR="00402585" w:rsidRPr="009D6072" w:rsidRDefault="00402585" w:rsidP="00AD454B">
      <w:pPr>
        <w:pStyle w:val="ListParagraph"/>
        <w:numPr>
          <w:ilvl w:val="0"/>
          <w:numId w:val="20"/>
        </w:numPr>
        <w:tabs>
          <w:tab w:val="left" w:pos="851"/>
          <w:tab w:val="left" w:pos="1276"/>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Netransmiterea notificării </w:t>
      </w:r>
      <w:r w:rsidR="007447E4" w:rsidRPr="009D6072">
        <w:rPr>
          <w:rFonts w:ascii="Trebuchet MS" w:eastAsia="Arial" w:hAnsi="Trebuchet MS"/>
          <w:spacing w:val="-1"/>
          <w:sz w:val="22"/>
          <w:szCs w:val="24"/>
          <w:lang w:val="ro-RO"/>
        </w:rPr>
        <w:t>prevăzute la alin (</w:t>
      </w:r>
      <w:r w:rsidR="007E51E7"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1</w:t>
      </w:r>
      <w:r w:rsidR="007447E4"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atrage după sine imposibilitatea modificării clauzelor contractului de finanțare.</w:t>
      </w:r>
    </w:p>
    <w:p w14:paraId="2F6181E7" w14:textId="5B857FEB" w:rsidR="004514BB" w:rsidRPr="009D6072" w:rsidRDefault="00402585" w:rsidP="00AD454B">
      <w:pPr>
        <w:pStyle w:val="ListParagraph"/>
        <w:numPr>
          <w:ilvl w:val="0"/>
          <w:numId w:val="20"/>
        </w:numPr>
        <w:tabs>
          <w:tab w:val="left" w:pos="851"/>
          <w:tab w:val="left" w:pos="1276"/>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Modificările prevăzute la alin. (</w:t>
      </w:r>
      <w:r w:rsidR="007E51E7"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1</w:t>
      </w:r>
      <w:r w:rsidRPr="009D6072">
        <w:rPr>
          <w:rFonts w:ascii="Trebuchet MS" w:eastAsia="Arial" w:hAnsi="Trebuchet MS"/>
          <w:spacing w:val="-1"/>
          <w:sz w:val="22"/>
          <w:szCs w:val="24"/>
          <w:lang w:val="ro-RO"/>
        </w:rPr>
        <w:t xml:space="preserve">) se aduc la </w:t>
      </w:r>
      <w:r w:rsidR="003B4ACF" w:rsidRPr="009D6072">
        <w:rPr>
          <w:rFonts w:ascii="Trebuchet MS" w:eastAsia="Arial" w:hAnsi="Trebuchet MS"/>
          <w:spacing w:val="-1"/>
          <w:sz w:val="22"/>
          <w:szCs w:val="24"/>
          <w:lang w:val="ro-RO"/>
        </w:rPr>
        <w:t>cunoștința</w:t>
      </w:r>
      <w:r w:rsidRPr="009D6072">
        <w:rPr>
          <w:rFonts w:ascii="Trebuchet MS" w:eastAsia="Arial" w:hAnsi="Trebuchet MS"/>
          <w:spacing w:val="-1"/>
          <w:sz w:val="22"/>
          <w:szCs w:val="24"/>
          <w:lang w:val="ro-RO"/>
        </w:rPr>
        <w:t xml:space="preserve"> </w:t>
      </w:r>
      <w:r w:rsidR="007447E4"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după caz, în termen de 5 zile lucrătoare de la data intrării în vigoare a modificărilor, sub </w:t>
      </w:r>
      <w:r w:rsidR="003B4ACF" w:rsidRPr="009D6072">
        <w:rPr>
          <w:rFonts w:ascii="Trebuchet MS" w:eastAsia="Arial" w:hAnsi="Trebuchet MS"/>
          <w:spacing w:val="-1"/>
          <w:sz w:val="22"/>
          <w:szCs w:val="24"/>
          <w:lang w:val="ro-RO"/>
        </w:rPr>
        <w:t>sancțiunea</w:t>
      </w:r>
      <w:r w:rsidRPr="009D6072">
        <w:rPr>
          <w:rFonts w:ascii="Trebuchet MS" w:eastAsia="Arial" w:hAnsi="Trebuchet MS"/>
          <w:spacing w:val="-1"/>
          <w:sz w:val="22"/>
          <w:szCs w:val="24"/>
          <w:lang w:val="ro-RO"/>
        </w:rPr>
        <w:t xml:space="preserve"> </w:t>
      </w:r>
      <w:r w:rsidR="003B4ACF" w:rsidRPr="009D6072">
        <w:rPr>
          <w:rFonts w:ascii="Trebuchet MS" w:eastAsia="Arial" w:hAnsi="Trebuchet MS"/>
          <w:spacing w:val="-1"/>
          <w:sz w:val="22"/>
          <w:szCs w:val="24"/>
          <w:lang w:val="ro-RO"/>
        </w:rPr>
        <w:t>inopozabilității</w:t>
      </w:r>
      <w:r w:rsidRPr="009D6072">
        <w:rPr>
          <w:rFonts w:ascii="Trebuchet MS" w:eastAsia="Arial" w:hAnsi="Trebuchet MS"/>
          <w:spacing w:val="-1"/>
          <w:sz w:val="22"/>
          <w:szCs w:val="24"/>
          <w:lang w:val="ro-RO"/>
        </w:rPr>
        <w:t xml:space="preserve"> acestora </w:t>
      </w:r>
      <w:r w:rsidR="003B4ACF" w:rsidRPr="009D6072">
        <w:rPr>
          <w:rFonts w:ascii="Trebuchet MS" w:eastAsia="Arial" w:hAnsi="Trebuchet MS"/>
          <w:spacing w:val="-1"/>
          <w:sz w:val="22"/>
          <w:szCs w:val="24"/>
          <w:lang w:val="ro-RO"/>
        </w:rPr>
        <w:t>față</w:t>
      </w:r>
      <w:r w:rsidRPr="009D6072">
        <w:rPr>
          <w:rFonts w:ascii="Trebuchet MS" w:eastAsia="Arial" w:hAnsi="Trebuchet MS"/>
          <w:spacing w:val="-1"/>
          <w:sz w:val="22"/>
          <w:szCs w:val="24"/>
          <w:lang w:val="ro-RO"/>
        </w:rPr>
        <w:t xml:space="preserve"> de </w:t>
      </w:r>
      <w:r w:rsidR="002A114D"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w:t>
      </w:r>
    </w:p>
    <w:p w14:paraId="4AC1561B" w14:textId="12F8462C" w:rsidR="004514BB" w:rsidRPr="009D6072" w:rsidRDefault="001032C3"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lastRenderedPageBreak/>
        <w:t xml:space="preserve">Prin excepție de la prevederile alin. (1), contractul </w:t>
      </w:r>
      <w:r w:rsidR="004514BB" w:rsidRPr="009D6072">
        <w:rPr>
          <w:rFonts w:ascii="Trebuchet MS" w:eastAsia="Arial" w:hAnsi="Trebuchet MS"/>
          <w:spacing w:val="-1"/>
          <w:sz w:val="22"/>
          <w:szCs w:val="24"/>
          <w:lang w:val="ro-RO"/>
        </w:rPr>
        <w:t xml:space="preserve">de finanțare poate fi modificat prin Notificare, cu justificare adecvată și temeinică, adresată </w:t>
      </w:r>
      <w:r w:rsidR="00216159" w:rsidRPr="009D6072">
        <w:rPr>
          <w:rFonts w:ascii="Trebuchet MS" w:eastAsia="Arial" w:hAnsi="Trebuchet MS"/>
          <w:spacing w:val="-1"/>
          <w:sz w:val="22"/>
          <w:szCs w:val="24"/>
          <w:highlight w:val="lightGray"/>
          <w:lang w:val="ro-RO"/>
        </w:rPr>
        <w:t>AM/OI</w:t>
      </w:r>
      <w:r w:rsidR="004514BB" w:rsidRPr="009D6072">
        <w:rPr>
          <w:rFonts w:ascii="Trebuchet MS" w:eastAsia="Arial" w:hAnsi="Trebuchet MS"/>
          <w:spacing w:val="-1"/>
          <w:sz w:val="22"/>
          <w:szCs w:val="24"/>
          <w:lang w:val="ro-RO"/>
        </w:rPr>
        <w:t xml:space="preserve"> în următoarele situații:</w:t>
      </w:r>
    </w:p>
    <w:p w14:paraId="7B22FC03" w14:textId="2EDE4EF0"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082B04FE" w14:textId="70EA1B71"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modificarea secțiunii „Justificare” din cadrul Bugetului, </w:t>
      </w:r>
      <w:r w:rsidR="003212C6" w:rsidRPr="009D6072">
        <w:rPr>
          <w:rFonts w:ascii="Trebuchet MS" w:eastAsia="Arial" w:hAnsi="Trebuchet MS"/>
          <w:spacing w:val="-1"/>
          <w:sz w:val="22"/>
          <w:szCs w:val="24"/>
          <w:lang w:val="ro-RO"/>
        </w:rPr>
        <w:t>î</w:t>
      </w:r>
      <w:r w:rsidRPr="009D6072">
        <w:rPr>
          <w:rFonts w:ascii="Trebuchet MS" w:eastAsia="Arial" w:hAnsi="Trebuchet MS"/>
          <w:spacing w:val="-1"/>
          <w:sz w:val="22"/>
          <w:szCs w:val="24"/>
          <w:lang w:val="ro-RO"/>
        </w:rPr>
        <w:t xml:space="preserve">n condițiile </w:t>
      </w:r>
      <w:r w:rsidR="003212C6" w:rsidRPr="009D6072">
        <w:rPr>
          <w:rFonts w:ascii="Trebuchet MS" w:eastAsia="Arial" w:hAnsi="Trebuchet MS"/>
          <w:spacing w:val="-1"/>
          <w:sz w:val="22"/>
          <w:szCs w:val="24"/>
          <w:lang w:val="ro-RO"/>
        </w:rPr>
        <w:t>î</w:t>
      </w:r>
      <w:r w:rsidRPr="009D6072">
        <w:rPr>
          <w:rFonts w:ascii="Trebuchet MS" w:eastAsia="Arial" w:hAnsi="Trebuchet MS"/>
          <w:spacing w:val="-1"/>
          <w:sz w:val="22"/>
          <w:szCs w:val="24"/>
          <w:lang w:val="ro-RO"/>
        </w:rPr>
        <w:t>n care nu se modific</w:t>
      </w:r>
      <w:r w:rsidR="008F2A34" w:rsidRPr="009D6072">
        <w:rPr>
          <w:rFonts w:ascii="Trebuchet MS" w:eastAsia="Arial" w:hAnsi="Trebuchet MS"/>
          <w:spacing w:val="-1"/>
          <w:sz w:val="22"/>
          <w:szCs w:val="24"/>
          <w:lang w:val="ro-RO"/>
        </w:rPr>
        <w:t>ă</w:t>
      </w:r>
      <w:r w:rsidRPr="009D6072">
        <w:rPr>
          <w:rFonts w:ascii="Trebuchet MS" w:eastAsia="Arial" w:hAnsi="Trebuchet MS"/>
          <w:spacing w:val="-1"/>
          <w:sz w:val="22"/>
          <w:szCs w:val="24"/>
          <w:lang w:val="ro-RO"/>
        </w:rPr>
        <w:t xml:space="preserve"> valoarea liniei bugetare;</w:t>
      </w:r>
    </w:p>
    <w:p w14:paraId="756B2829" w14:textId="38519234"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sau introducerea de membri noi în echipa de implementare a proiectului, acolo unde este cazul;</w:t>
      </w:r>
    </w:p>
    <w:p w14:paraId="2AF0AD53" w14:textId="2C62A1B2"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managerului de proiect;</w:t>
      </w:r>
    </w:p>
    <w:p w14:paraId="6E360983" w14:textId="732D6D9B"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activităților previzionate și a graficului de implementare, dacă aceasta nu are impact asupra obiectului contractului</w:t>
      </w:r>
      <w:r w:rsidR="006769BD"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cuantumului finanțării nerambursabile, a indicatorilor de rezultat, a duratei de implementare și asupra planului de monitorizare;</w:t>
      </w:r>
    </w:p>
    <w:p w14:paraId="2A17E7EB" w14:textId="56DF39F8"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îndreptarea unor erori materiale identificate în cererea de finanțare;</w:t>
      </w:r>
    </w:p>
    <w:p w14:paraId="7228E9A0" w14:textId="4CBFD029"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corelarea de informații din cadrul secțiunilor cererii de finanțare;</w:t>
      </w:r>
    </w:p>
    <w:p w14:paraId="2697955D" w14:textId="7838AA02"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planului de achiziții dacă aceasta nu are impact asupra obiectului contractului de finanțare, cuantumului finanțării nerambursabile</w:t>
      </w:r>
      <w:r w:rsidR="0073675F" w:rsidRPr="009D6072">
        <w:rPr>
          <w:rFonts w:ascii="Trebuchet MS" w:eastAsia="Arial" w:hAnsi="Trebuchet MS"/>
          <w:spacing w:val="-1"/>
          <w:sz w:val="22"/>
          <w:szCs w:val="24"/>
          <w:lang w:val="ro-RO"/>
        </w:rPr>
        <w:t>, perioadei de implementare</w:t>
      </w:r>
      <w:r w:rsidRPr="009D6072">
        <w:rPr>
          <w:rFonts w:ascii="Trebuchet MS" w:eastAsia="Arial" w:hAnsi="Trebuchet MS"/>
          <w:spacing w:val="-1"/>
          <w:sz w:val="22"/>
          <w:szCs w:val="24"/>
          <w:lang w:val="ro-RO"/>
        </w:rPr>
        <w:t xml:space="preserve"> și după caz a indicatorilor de rezultat ai proiectului, cu respectarea prevederilor legale privind procedurile de achiziție;</w:t>
      </w:r>
    </w:p>
    <w:p w14:paraId="2049DC8A" w14:textId="32371D28" w:rsidR="00216159" w:rsidRPr="009D6072" w:rsidRDefault="00E71084"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r w:rsidR="00216159" w:rsidRPr="009D6072">
        <w:rPr>
          <w:rFonts w:ascii="Trebuchet MS" w:eastAsia="Arial" w:hAnsi="Trebuchet MS"/>
          <w:spacing w:val="-1"/>
          <w:sz w:val="22"/>
          <w:szCs w:val="24"/>
          <w:lang w:val="ro-RO"/>
        </w:rPr>
        <w:t>.</w:t>
      </w:r>
    </w:p>
    <w:p w14:paraId="4C9E661C" w14:textId="77579DD6"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respectiva </w:t>
      </w:r>
      <w:r w:rsidR="002670B6" w:rsidRPr="009D6072">
        <w:rPr>
          <w:rFonts w:ascii="Trebuchet MS" w:eastAsia="Arial" w:hAnsi="Trebuchet MS"/>
          <w:spacing w:val="-1"/>
          <w:sz w:val="22"/>
          <w:szCs w:val="24"/>
          <w:lang w:val="ro-RO"/>
        </w:rPr>
        <w:t>categorie de</w:t>
      </w:r>
      <w:r w:rsidRPr="009D6072">
        <w:rPr>
          <w:rFonts w:ascii="Trebuchet MS" w:eastAsia="Arial" w:hAnsi="Trebuchet MS"/>
          <w:spacing w:val="-1"/>
          <w:sz w:val="22"/>
          <w:szCs w:val="24"/>
          <w:lang w:val="ro-RO"/>
        </w:rPr>
        <w:t xml:space="preserve"> cheltuieli, cu respectarea conditionalităților stabilite prin Ghidul Solicitantului în cazul proiectelor finanțate din Fondul </w:t>
      </w:r>
      <w:r w:rsidR="003212C6" w:rsidRPr="009D6072">
        <w:rPr>
          <w:rFonts w:ascii="Trebuchet MS" w:eastAsia="Arial" w:hAnsi="Trebuchet MS"/>
          <w:spacing w:val="-1"/>
          <w:sz w:val="22"/>
          <w:szCs w:val="24"/>
          <w:lang w:val="ro-RO"/>
        </w:rPr>
        <w:t>S</w:t>
      </w:r>
      <w:r w:rsidRPr="009D6072">
        <w:rPr>
          <w:rFonts w:ascii="Trebuchet MS" w:eastAsia="Arial" w:hAnsi="Trebuchet MS"/>
          <w:spacing w:val="-1"/>
          <w:sz w:val="22"/>
          <w:szCs w:val="24"/>
          <w:lang w:val="ro-RO"/>
        </w:rPr>
        <w:t xml:space="preserve">ocial </w:t>
      </w:r>
      <w:r w:rsidR="003212C6" w:rsidRPr="009D6072">
        <w:rPr>
          <w:rFonts w:ascii="Trebuchet MS" w:eastAsia="Arial" w:hAnsi="Trebuchet MS"/>
          <w:spacing w:val="-1"/>
          <w:sz w:val="22"/>
          <w:szCs w:val="24"/>
          <w:lang w:val="ro-RO"/>
        </w:rPr>
        <w:t>E</w:t>
      </w:r>
      <w:r w:rsidRPr="009D6072">
        <w:rPr>
          <w:rFonts w:ascii="Trebuchet MS" w:eastAsia="Arial" w:hAnsi="Trebuchet MS"/>
          <w:spacing w:val="-1"/>
          <w:sz w:val="22"/>
          <w:szCs w:val="24"/>
          <w:lang w:val="ro-RO"/>
        </w:rPr>
        <w:t xml:space="preserve">uropean </w:t>
      </w:r>
      <w:r w:rsidR="00057EF9"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lus.</w:t>
      </w:r>
    </w:p>
    <w:p w14:paraId="73C0210D" w14:textId="73A163F5" w:rsidR="00216159" w:rsidRPr="009D6072" w:rsidRDefault="00216159"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Aprobarea sau respingerea notificării </w:t>
      </w:r>
      <w:r w:rsidR="00E834B2" w:rsidRPr="009D6072">
        <w:rPr>
          <w:rFonts w:ascii="Trebuchet MS" w:eastAsia="Arial" w:hAnsi="Trebuchet MS"/>
          <w:spacing w:val="-1"/>
          <w:sz w:val="22"/>
          <w:szCs w:val="24"/>
          <w:lang w:val="ro-RO"/>
        </w:rPr>
        <w:t>prevăzută la alin (</w:t>
      </w:r>
      <w:r w:rsidR="00CF3ADA"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4</w:t>
      </w:r>
      <w:r w:rsidR="00E834B2"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se realizează de către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în termen de 10 zile lucrătoare de la înregistrarea acesteia, prin </w:t>
      </w:r>
      <w:r w:rsidR="00E71084" w:rsidRPr="009D6072">
        <w:rPr>
          <w:rFonts w:ascii="Trebuchet MS" w:eastAsia="Arial" w:hAnsi="Trebuchet MS"/>
          <w:spacing w:val="-1"/>
          <w:sz w:val="22"/>
          <w:szCs w:val="24"/>
          <w:lang w:val="ro-RO"/>
        </w:rPr>
        <w:t xml:space="preserve">Informare </w:t>
      </w:r>
      <w:r w:rsidRPr="009D6072">
        <w:rPr>
          <w:rFonts w:ascii="Trebuchet MS" w:eastAsia="Arial" w:hAnsi="Trebuchet MS"/>
          <w:spacing w:val="-1"/>
          <w:sz w:val="22"/>
          <w:szCs w:val="24"/>
          <w:lang w:val="ro-RO"/>
        </w:rPr>
        <w:t>privind aprobarea/respingerea Notificării, prin sistemul MySMIS</w:t>
      </w:r>
      <w:r w:rsidR="00EF0CA5" w:rsidRPr="009D6072">
        <w:rPr>
          <w:rFonts w:ascii="Trebuchet MS" w:eastAsia="Arial" w:hAnsi="Trebuchet MS"/>
          <w:spacing w:val="-1"/>
          <w:sz w:val="22"/>
          <w:szCs w:val="24"/>
          <w:lang w:val="ro-RO"/>
        </w:rPr>
        <w:t>2021</w:t>
      </w:r>
      <w:r w:rsidRPr="009D6072">
        <w:rPr>
          <w:rFonts w:ascii="Trebuchet MS" w:eastAsia="Arial" w:hAnsi="Trebuchet MS"/>
          <w:spacing w:val="-1"/>
          <w:sz w:val="22"/>
          <w:szCs w:val="24"/>
          <w:lang w:val="ro-RO"/>
        </w:rPr>
        <w:t xml:space="preserve">. În interiorul acestui termen pot fi solicitate clarificări de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care suspendă termenul de aprobare sau de respingere a Notificării, fără ca această perioadă de suspendare să depășească 5 zile lucrătoare</w:t>
      </w:r>
      <w:r w:rsidR="00E71084" w:rsidRPr="009D6072">
        <w:rPr>
          <w:rFonts w:ascii="Trebuchet MS" w:eastAsia="Arial" w:hAnsi="Trebuchet MS"/>
          <w:spacing w:val="-1"/>
          <w:sz w:val="22"/>
          <w:szCs w:val="24"/>
          <w:lang w:val="ro-RO"/>
        </w:rPr>
        <w:t>.</w:t>
      </w:r>
    </w:p>
    <w:p w14:paraId="212D7EC9" w14:textId="08A8A59D" w:rsidR="00665FDD" w:rsidRPr="009D6072" w:rsidRDefault="00216159" w:rsidP="00665FDD">
      <w:pPr>
        <w:pStyle w:val="ListParagraph"/>
        <w:numPr>
          <w:ilvl w:val="0"/>
          <w:numId w:val="20"/>
        </w:numPr>
        <w:tabs>
          <w:tab w:val="left" w:pos="851"/>
        </w:tabs>
        <w:ind w:right="80"/>
        <w:jc w:val="both"/>
        <w:rPr>
          <w:rFonts w:ascii="Trebuchet MS" w:hAnsi="Trebuchet MS"/>
          <w:sz w:val="22"/>
          <w:szCs w:val="24"/>
          <w:lang w:val="ro-RO"/>
        </w:rPr>
      </w:pPr>
      <w:r w:rsidRPr="009D6072">
        <w:rPr>
          <w:rFonts w:ascii="Trebuchet MS" w:eastAsia="Arial" w:hAnsi="Trebuchet MS"/>
          <w:spacing w:val="-1"/>
          <w:sz w:val="22"/>
          <w:szCs w:val="24"/>
          <w:lang w:val="ro-RO"/>
        </w:rPr>
        <w:t>Notificarea prevăzută la alin (</w:t>
      </w:r>
      <w:r w:rsidR="001F4993" w:rsidRPr="009D6072">
        <w:rPr>
          <w:rFonts w:ascii="Trebuchet MS" w:eastAsia="Arial" w:hAnsi="Trebuchet MS"/>
          <w:spacing w:val="-1"/>
          <w:sz w:val="22"/>
          <w:szCs w:val="24"/>
          <w:lang w:val="ro-RO"/>
        </w:rPr>
        <w:t>14</w:t>
      </w:r>
      <w:r w:rsidRPr="009D6072">
        <w:rPr>
          <w:rFonts w:ascii="Trebuchet MS" w:eastAsia="Arial" w:hAnsi="Trebuchet MS"/>
          <w:spacing w:val="-1"/>
          <w:sz w:val="22"/>
          <w:szCs w:val="24"/>
          <w:lang w:val="ro-RO"/>
        </w:rPr>
        <w:t xml:space="preserve">) intră în vigoare și produce efecte de la data transmiterii de către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 unei informări privind aprobarea notificării, cu</w:t>
      </w:r>
      <w:r w:rsidRPr="009D6072">
        <w:rPr>
          <w:rFonts w:ascii="Trebuchet MS" w:hAnsi="Trebuchet MS"/>
          <w:sz w:val="22"/>
          <w:szCs w:val="24"/>
          <w:lang w:val="ro-RO"/>
        </w:rPr>
        <w:t xml:space="preserve"> respectarea termenului specificat la alin (</w:t>
      </w:r>
      <w:r w:rsidR="00E71084" w:rsidRPr="009D6072">
        <w:rPr>
          <w:rFonts w:ascii="Trebuchet MS" w:hAnsi="Trebuchet MS"/>
          <w:sz w:val="22"/>
          <w:szCs w:val="24"/>
          <w:lang w:val="ro-RO"/>
        </w:rPr>
        <w:t>15</w:t>
      </w:r>
      <w:r w:rsidRPr="009D6072">
        <w:rPr>
          <w:rFonts w:ascii="Trebuchet MS" w:hAnsi="Trebuchet MS"/>
          <w:sz w:val="22"/>
          <w:szCs w:val="24"/>
          <w:lang w:val="ro-RO"/>
        </w:rPr>
        <w:t>). Contractul de finanțare</w:t>
      </w:r>
      <w:r w:rsidR="00EF0CA5" w:rsidRPr="009D6072">
        <w:rPr>
          <w:rFonts w:ascii="Trebuchet MS" w:hAnsi="Trebuchet MS"/>
          <w:sz w:val="22"/>
          <w:szCs w:val="24"/>
          <w:lang w:val="ro-RO"/>
        </w:rPr>
        <w:t xml:space="preserve"> </w:t>
      </w:r>
      <w:r w:rsidRPr="009D6072">
        <w:rPr>
          <w:rFonts w:ascii="Trebuchet MS" w:hAnsi="Trebuchet MS"/>
          <w:sz w:val="22"/>
          <w:szCs w:val="24"/>
          <w:lang w:val="ro-RO"/>
        </w:rPr>
        <w:t xml:space="preserve">nu se modifică în cazul respingerii </w:t>
      </w:r>
      <w:r w:rsidR="001F5182" w:rsidRPr="009D6072">
        <w:rPr>
          <w:rFonts w:ascii="Trebuchet MS" w:hAnsi="Trebuchet MS"/>
          <w:sz w:val="22"/>
          <w:szCs w:val="24"/>
          <w:lang w:val="ro-RO"/>
        </w:rPr>
        <w:t xml:space="preserve">Notificării </w:t>
      </w:r>
      <w:r w:rsidRPr="009D6072">
        <w:rPr>
          <w:rFonts w:ascii="Trebuchet MS" w:hAnsi="Trebuchet MS"/>
          <w:sz w:val="22"/>
          <w:szCs w:val="24"/>
          <w:lang w:val="ro-RO"/>
        </w:rPr>
        <w:t xml:space="preserve">de către </w:t>
      </w:r>
      <w:r w:rsidR="00EF0CA5" w:rsidRPr="009D6072">
        <w:rPr>
          <w:rFonts w:ascii="Trebuchet MS" w:hAnsi="Trebuchet MS"/>
          <w:sz w:val="22"/>
          <w:szCs w:val="24"/>
          <w:highlight w:val="lightGray"/>
          <w:lang w:val="ro-RO"/>
        </w:rPr>
        <w:t>AM/OI</w:t>
      </w:r>
      <w:r w:rsidRPr="009D6072">
        <w:rPr>
          <w:rFonts w:ascii="Trebuchet MS" w:hAnsi="Trebuchet MS"/>
          <w:sz w:val="22"/>
          <w:szCs w:val="24"/>
          <w:lang w:val="ro-RO"/>
        </w:rPr>
        <w:t>. Respingerea Notificării trebuie comunicată beneficiarului, însoțită de motivele respingerii, în termenul prevăzut la alin. (</w:t>
      </w:r>
      <w:r w:rsidR="00E71084" w:rsidRPr="009D6072">
        <w:rPr>
          <w:rFonts w:ascii="Trebuchet MS" w:hAnsi="Trebuchet MS"/>
          <w:sz w:val="22"/>
          <w:szCs w:val="24"/>
          <w:lang w:val="ro-RO"/>
        </w:rPr>
        <w:t>15</w:t>
      </w:r>
      <w:r w:rsidRPr="009D6072">
        <w:rPr>
          <w:rFonts w:ascii="Trebuchet MS" w:hAnsi="Trebuchet MS"/>
          <w:sz w:val="22"/>
          <w:szCs w:val="24"/>
          <w:lang w:val="ro-RO"/>
        </w:rPr>
        <w:t xml:space="preserve">). </w:t>
      </w:r>
    </w:p>
    <w:p w14:paraId="48E62777" w14:textId="77777777" w:rsidR="006B6A2A" w:rsidRPr="009D6072" w:rsidRDefault="006B6A2A" w:rsidP="00312F4C">
      <w:pPr>
        <w:pStyle w:val="ListParagraph"/>
        <w:tabs>
          <w:tab w:val="left" w:pos="851"/>
        </w:tabs>
        <w:ind w:left="1080" w:right="80"/>
        <w:jc w:val="both"/>
        <w:rPr>
          <w:rFonts w:ascii="Trebuchet MS" w:hAnsi="Trebuchet MS"/>
          <w:sz w:val="22"/>
          <w:szCs w:val="24"/>
          <w:lang w:val="ro-RO"/>
        </w:rPr>
      </w:pPr>
    </w:p>
    <w:p w14:paraId="509D51AF" w14:textId="775DAE03" w:rsidR="00E50D77" w:rsidRPr="009D6072" w:rsidRDefault="00BF4880" w:rsidP="00995F10">
      <w:pPr>
        <w:ind w:left="118" w:firstLine="302"/>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11</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li</w:t>
      </w:r>
      <w:r w:rsidRPr="009D6072">
        <w:rPr>
          <w:rFonts w:ascii="Trebuchet MS" w:eastAsia="Arial" w:hAnsi="Trebuchet MS"/>
          <w:b/>
          <w:spacing w:val="-3"/>
          <w:sz w:val="22"/>
          <w:szCs w:val="24"/>
          <w:lang w:val="ro-RO"/>
        </w:rPr>
        <w:t>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de</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erese</w:t>
      </w:r>
      <w:r w:rsidR="00DC368F" w:rsidRPr="009D6072">
        <w:rPr>
          <w:rFonts w:ascii="Trebuchet MS" w:eastAsia="Arial" w:hAnsi="Trebuchet MS"/>
          <w:b/>
          <w:sz w:val="22"/>
          <w:szCs w:val="24"/>
          <w:lang w:val="ro-RO"/>
        </w:rPr>
        <w:t xml:space="preserve"> și incompatibilități</w:t>
      </w:r>
    </w:p>
    <w:p w14:paraId="5FE9A625" w14:textId="77777777" w:rsidR="00C72DC9" w:rsidRPr="009D6072" w:rsidRDefault="00C72DC9" w:rsidP="00995F10">
      <w:pPr>
        <w:ind w:left="118" w:firstLine="302"/>
        <w:rPr>
          <w:rFonts w:ascii="Trebuchet MS" w:eastAsia="Arial" w:hAnsi="Trebuchet MS"/>
          <w:sz w:val="22"/>
          <w:szCs w:val="24"/>
          <w:lang w:val="ro-RO"/>
        </w:rPr>
      </w:pPr>
    </w:p>
    <w:p w14:paraId="59678829" w14:textId="14C24AF2" w:rsidR="008D66BD" w:rsidRPr="009D6072" w:rsidRDefault="008D66BD" w:rsidP="00B6450E">
      <w:pPr>
        <w:pStyle w:val="ListParagraph"/>
        <w:numPr>
          <w:ilvl w:val="0"/>
          <w:numId w:val="25"/>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Reprezintă conflict de interese sau incompatibilitate orice </w:t>
      </w:r>
      <w:r w:rsidR="003B4ACF" w:rsidRPr="009D6072">
        <w:rPr>
          <w:rFonts w:ascii="Trebuchet MS" w:eastAsia="Arial" w:hAnsi="Trebuchet MS"/>
          <w:spacing w:val="-1"/>
          <w:sz w:val="22"/>
          <w:szCs w:val="24"/>
          <w:lang w:val="ro-RO"/>
        </w:rPr>
        <w:t>situație</w:t>
      </w:r>
      <w:r w:rsidRPr="009D6072">
        <w:rPr>
          <w:rFonts w:ascii="Trebuchet MS" w:eastAsia="Arial" w:hAnsi="Trebuchet MS"/>
          <w:spacing w:val="-1"/>
          <w:sz w:val="22"/>
          <w:szCs w:val="24"/>
          <w:lang w:val="ro-RO"/>
        </w:rPr>
        <w:t xml:space="preserve"> definită ca atare în </w:t>
      </w:r>
      <w:r w:rsidR="003B4ACF" w:rsidRPr="009D6072">
        <w:rPr>
          <w:rFonts w:ascii="Trebuchet MS" w:eastAsia="Arial" w:hAnsi="Trebuchet MS"/>
          <w:spacing w:val="-1"/>
          <w:sz w:val="22"/>
          <w:szCs w:val="24"/>
          <w:lang w:val="ro-RO"/>
        </w:rPr>
        <w:t>legislația</w:t>
      </w:r>
      <w:r w:rsidRPr="009D6072">
        <w:rPr>
          <w:rFonts w:ascii="Trebuchet MS" w:eastAsia="Arial" w:hAnsi="Trebuchet MS"/>
          <w:spacing w:val="-1"/>
          <w:sz w:val="22"/>
          <w:szCs w:val="24"/>
          <w:lang w:val="ro-RO"/>
        </w:rPr>
        <w:t xml:space="preserve"> </w:t>
      </w:r>
      <w:r w:rsidR="003B4ACF" w:rsidRPr="009D6072">
        <w:rPr>
          <w:rFonts w:ascii="Trebuchet MS" w:eastAsia="Arial" w:hAnsi="Trebuchet MS"/>
          <w:spacing w:val="-1"/>
          <w:sz w:val="22"/>
          <w:szCs w:val="24"/>
          <w:lang w:val="ro-RO"/>
        </w:rPr>
        <w:t>națională</w:t>
      </w:r>
      <w:r w:rsidRPr="009D6072">
        <w:rPr>
          <w:rFonts w:ascii="Trebuchet MS" w:eastAsia="Arial" w:hAnsi="Trebuchet MS"/>
          <w:spacing w:val="-1"/>
          <w:sz w:val="22"/>
          <w:szCs w:val="24"/>
          <w:lang w:val="ro-RO"/>
        </w:rPr>
        <w:t xml:space="preserve"> şi </w:t>
      </w:r>
      <w:r w:rsidR="00C72DC9" w:rsidRPr="009D6072">
        <w:rPr>
          <w:rFonts w:ascii="Trebuchet MS" w:eastAsia="Arial" w:hAnsi="Trebuchet MS"/>
          <w:spacing w:val="-1"/>
          <w:sz w:val="22"/>
          <w:szCs w:val="24"/>
          <w:lang w:val="ro-RO"/>
        </w:rPr>
        <w:t>europeană</w:t>
      </w:r>
      <w:r w:rsidRPr="009D6072">
        <w:rPr>
          <w:rFonts w:ascii="Trebuchet MS" w:eastAsia="Arial" w:hAnsi="Trebuchet MS"/>
          <w:spacing w:val="-1"/>
          <w:sz w:val="22"/>
          <w:szCs w:val="24"/>
          <w:lang w:val="ro-RO"/>
        </w:rPr>
        <w:t xml:space="preserve">. </w:t>
      </w:r>
    </w:p>
    <w:p w14:paraId="527E934B" w14:textId="326962E0" w:rsidR="008D66BD" w:rsidRPr="009D6072" w:rsidRDefault="003B4ACF"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Părțile</w:t>
      </w:r>
      <w:r w:rsidR="008D66BD" w:rsidRPr="009D6072">
        <w:rPr>
          <w:rFonts w:ascii="Trebuchet MS" w:eastAsia="Arial" w:hAnsi="Trebuchet MS"/>
          <w:sz w:val="22"/>
          <w:szCs w:val="24"/>
          <w:lang w:val="ro-RO"/>
        </w:rPr>
        <w:t xml:space="preserve"> contractante se obligă să întreprindă toate </w:t>
      </w:r>
      <w:r w:rsidRPr="009D6072">
        <w:rPr>
          <w:rFonts w:ascii="Trebuchet MS" w:eastAsia="Arial" w:hAnsi="Trebuchet MS"/>
          <w:sz w:val="22"/>
          <w:szCs w:val="24"/>
          <w:lang w:val="ro-RO"/>
        </w:rPr>
        <w:t>diligențele</w:t>
      </w:r>
      <w:r w:rsidR="008D66BD" w:rsidRPr="009D6072">
        <w:rPr>
          <w:rFonts w:ascii="Trebuchet MS" w:eastAsia="Arial" w:hAnsi="Trebuchet MS"/>
          <w:sz w:val="22"/>
          <w:szCs w:val="24"/>
          <w:lang w:val="ro-RO"/>
        </w:rPr>
        <w:t xml:space="preserve"> necesare pentru a identifica </w:t>
      </w:r>
      <w:r w:rsidR="00BE56FA" w:rsidRPr="009D6072">
        <w:rPr>
          <w:rFonts w:ascii="Trebuchet MS" w:eastAsia="Arial" w:hAnsi="Trebuchet MS"/>
          <w:sz w:val="22"/>
          <w:szCs w:val="24"/>
          <w:lang w:val="ro-RO"/>
        </w:rPr>
        <w:t xml:space="preserve">și </w:t>
      </w:r>
      <w:r w:rsidR="008D66BD" w:rsidRPr="009D6072">
        <w:rPr>
          <w:rFonts w:ascii="Trebuchet MS" w:eastAsia="Arial" w:hAnsi="Trebuchet MS"/>
          <w:sz w:val="22"/>
          <w:szCs w:val="24"/>
          <w:lang w:val="ro-RO"/>
        </w:rPr>
        <w:t xml:space="preserve">evita </w:t>
      </w:r>
      <w:r w:rsidR="00C72DC9" w:rsidRPr="009D6072">
        <w:rPr>
          <w:rFonts w:ascii="Trebuchet MS" w:eastAsia="Arial" w:hAnsi="Trebuchet MS"/>
          <w:sz w:val="22"/>
          <w:szCs w:val="24"/>
          <w:lang w:val="ro-RO"/>
        </w:rPr>
        <w:t>o</w:t>
      </w:r>
      <w:r w:rsidR="008D66BD" w:rsidRPr="009D6072">
        <w:rPr>
          <w:rFonts w:ascii="Trebuchet MS" w:eastAsia="Arial" w:hAnsi="Trebuchet MS"/>
          <w:sz w:val="22"/>
          <w:szCs w:val="24"/>
          <w:lang w:val="ro-RO"/>
        </w:rPr>
        <w:t xml:space="preserve">rice conflict de interese sau incompatibilitate definită de </w:t>
      </w:r>
      <w:r w:rsidRPr="009D6072">
        <w:rPr>
          <w:rFonts w:ascii="Trebuchet MS" w:eastAsia="Arial" w:hAnsi="Trebuchet MS"/>
          <w:sz w:val="22"/>
          <w:szCs w:val="24"/>
          <w:lang w:val="ro-RO"/>
        </w:rPr>
        <w:t>legislația</w:t>
      </w:r>
      <w:r w:rsidR="008D66BD" w:rsidRPr="009D6072">
        <w:rPr>
          <w:rFonts w:ascii="Trebuchet MS" w:eastAsia="Arial" w:hAnsi="Trebuchet MS"/>
          <w:sz w:val="22"/>
          <w:szCs w:val="24"/>
          <w:lang w:val="ro-RO"/>
        </w:rPr>
        <w:t xml:space="preserve"> </w:t>
      </w:r>
      <w:r w:rsidR="00C72DC9" w:rsidRPr="009D6072">
        <w:rPr>
          <w:rFonts w:ascii="Trebuchet MS" w:eastAsia="Arial" w:hAnsi="Trebuchet MS"/>
          <w:sz w:val="22"/>
          <w:szCs w:val="24"/>
          <w:lang w:val="ro-RO"/>
        </w:rPr>
        <w:t>europeană</w:t>
      </w:r>
      <w:r w:rsidR="00BE56FA" w:rsidRPr="009D6072">
        <w:rPr>
          <w:rFonts w:ascii="Trebuchet MS" w:eastAsia="Arial" w:hAnsi="Trebuchet MS"/>
          <w:sz w:val="22"/>
          <w:szCs w:val="24"/>
          <w:lang w:val="ro-RO"/>
        </w:rPr>
        <w:t xml:space="preserve"> și </w:t>
      </w:r>
      <w:r w:rsidRPr="009D6072">
        <w:rPr>
          <w:rFonts w:ascii="Trebuchet MS" w:eastAsia="Arial" w:hAnsi="Trebuchet MS"/>
          <w:sz w:val="22"/>
          <w:szCs w:val="24"/>
          <w:lang w:val="ro-RO"/>
        </w:rPr>
        <w:t>națională</w:t>
      </w:r>
      <w:r w:rsidR="008D66BD" w:rsidRPr="009D6072">
        <w:rPr>
          <w:rFonts w:ascii="Trebuchet MS" w:eastAsia="Arial" w:hAnsi="Trebuchet MS"/>
          <w:sz w:val="22"/>
          <w:szCs w:val="24"/>
          <w:lang w:val="ro-RO"/>
        </w:rPr>
        <w:t xml:space="preserve"> în vigoare şi să se informeze reciproc, cu celeritate, şi cu respectarea eventualelor termene prevăzute în contract</w:t>
      </w:r>
      <w:r w:rsidR="00C72DC9" w:rsidRPr="009D6072">
        <w:rPr>
          <w:rFonts w:ascii="Trebuchet MS" w:eastAsia="Arial" w:hAnsi="Trebuchet MS"/>
          <w:sz w:val="22"/>
          <w:szCs w:val="24"/>
          <w:lang w:val="ro-RO"/>
        </w:rPr>
        <w:t>ul de finanțare</w:t>
      </w:r>
      <w:r w:rsidR="008D66BD" w:rsidRPr="009D6072">
        <w:rPr>
          <w:rFonts w:ascii="Trebuchet MS" w:eastAsia="Arial" w:hAnsi="Trebuchet MS"/>
          <w:sz w:val="22"/>
          <w:szCs w:val="24"/>
          <w:lang w:val="ro-RO"/>
        </w:rPr>
        <w:t xml:space="preserve">, în legătură cu orice </w:t>
      </w:r>
      <w:r w:rsidRPr="009D6072">
        <w:rPr>
          <w:rFonts w:ascii="Trebuchet MS" w:eastAsia="Arial" w:hAnsi="Trebuchet MS"/>
          <w:sz w:val="22"/>
          <w:szCs w:val="24"/>
          <w:lang w:val="ro-RO"/>
        </w:rPr>
        <w:t>situație</w:t>
      </w:r>
      <w:r w:rsidR="008D66BD" w:rsidRPr="009D6072">
        <w:rPr>
          <w:rFonts w:ascii="Trebuchet MS" w:eastAsia="Arial" w:hAnsi="Trebuchet MS"/>
          <w:sz w:val="22"/>
          <w:szCs w:val="24"/>
          <w:lang w:val="ro-RO"/>
        </w:rPr>
        <w:t xml:space="preserve"> de conflict de interese sau incompatibilitate, </w:t>
      </w:r>
      <w:r w:rsidRPr="009D6072">
        <w:rPr>
          <w:rFonts w:ascii="Trebuchet MS" w:eastAsia="Arial" w:hAnsi="Trebuchet MS"/>
          <w:sz w:val="22"/>
          <w:szCs w:val="24"/>
          <w:lang w:val="ro-RO"/>
        </w:rPr>
        <w:t>potențială</w:t>
      </w:r>
      <w:r w:rsidR="008D66BD" w:rsidRPr="009D6072">
        <w:rPr>
          <w:rFonts w:ascii="Trebuchet MS" w:eastAsia="Arial" w:hAnsi="Trebuchet MS"/>
          <w:sz w:val="22"/>
          <w:szCs w:val="24"/>
          <w:lang w:val="ro-RO"/>
        </w:rPr>
        <w:t>, actual</w:t>
      </w:r>
      <w:r w:rsidRPr="009D6072">
        <w:rPr>
          <w:rFonts w:ascii="Trebuchet MS" w:eastAsia="Arial" w:hAnsi="Trebuchet MS"/>
          <w:sz w:val="22"/>
          <w:szCs w:val="24"/>
          <w:lang w:val="ro-RO"/>
        </w:rPr>
        <w:t>ă</w:t>
      </w:r>
      <w:r w:rsidR="008D66BD" w:rsidRPr="009D6072">
        <w:rPr>
          <w:rFonts w:ascii="Trebuchet MS" w:eastAsia="Arial" w:hAnsi="Trebuchet MS"/>
          <w:sz w:val="22"/>
          <w:szCs w:val="24"/>
          <w:lang w:val="ro-RO"/>
        </w:rPr>
        <w:t xml:space="preserve"> sau consumată.</w:t>
      </w:r>
    </w:p>
    <w:p w14:paraId="612EB28A" w14:textId="6C2F9DD5" w:rsidR="00D23A0A" w:rsidRPr="009D6072" w:rsidRDefault="00D23A0A"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Părțile se obligă să ia toate măsurile pentru respectarea regulilor pentru evitarea conflictului de interese, conform</w:t>
      </w:r>
      <w:r w:rsidR="001E13C1" w:rsidRPr="009D6072">
        <w:rPr>
          <w:rFonts w:ascii="Trebuchet MS" w:eastAsia="Arial" w:hAnsi="Trebuchet MS"/>
          <w:spacing w:val="-1"/>
          <w:sz w:val="22"/>
          <w:szCs w:val="24"/>
          <w:lang w:val="ro-RO"/>
        </w:rPr>
        <w:t xml:space="preserve"> art.</w:t>
      </w:r>
      <w:r w:rsidR="004C2120" w:rsidRPr="009D6072">
        <w:rPr>
          <w:rFonts w:ascii="Trebuchet MS" w:eastAsia="Arial" w:hAnsi="Trebuchet MS"/>
          <w:spacing w:val="-1"/>
          <w:sz w:val="22"/>
          <w:szCs w:val="24"/>
          <w:lang w:val="ro-RO"/>
        </w:rPr>
        <w:t xml:space="preserve"> </w:t>
      </w:r>
      <w:r w:rsidR="001E13C1" w:rsidRPr="009D6072">
        <w:rPr>
          <w:rFonts w:ascii="Trebuchet MS" w:eastAsia="Arial" w:hAnsi="Trebuchet MS"/>
          <w:spacing w:val="-1"/>
          <w:sz w:val="22"/>
          <w:szCs w:val="24"/>
          <w:lang w:val="ro-RO"/>
        </w:rPr>
        <w:t xml:space="preserve">61 din Regulamentul </w:t>
      </w:r>
      <w:r w:rsidR="00336298" w:rsidRPr="009D6072">
        <w:rPr>
          <w:rFonts w:ascii="Trebuchet MS" w:eastAsia="Arial" w:hAnsi="Trebuchet MS"/>
          <w:spacing w:val="-1"/>
          <w:sz w:val="22"/>
          <w:szCs w:val="24"/>
          <w:lang w:val="ro-RO"/>
        </w:rPr>
        <w:t xml:space="preserve">(UE) </w:t>
      </w:r>
      <w:r w:rsidR="004C2120" w:rsidRPr="009D6072">
        <w:rPr>
          <w:rFonts w:ascii="Trebuchet MS" w:eastAsia="Arial" w:hAnsi="Trebuchet MS"/>
          <w:spacing w:val="-1"/>
          <w:sz w:val="22"/>
          <w:szCs w:val="24"/>
          <w:lang w:val="ro-RO"/>
        </w:rPr>
        <w:t xml:space="preserve"> </w:t>
      </w:r>
      <w:r w:rsidR="0042743A" w:rsidRPr="009D6072">
        <w:rPr>
          <w:rFonts w:ascii="Trebuchet MS" w:eastAsia="Arial" w:hAnsi="Trebuchet MS"/>
          <w:spacing w:val="-1"/>
          <w:sz w:val="22"/>
          <w:szCs w:val="24"/>
          <w:lang w:val="ro-RO"/>
        </w:rPr>
        <w:t>2018/</w:t>
      </w:r>
      <w:r w:rsidR="001E13C1" w:rsidRPr="009D6072">
        <w:rPr>
          <w:rFonts w:ascii="Trebuchet MS" w:eastAsia="Arial" w:hAnsi="Trebuchet MS"/>
          <w:spacing w:val="-1"/>
          <w:sz w:val="22"/>
          <w:szCs w:val="24"/>
          <w:lang w:val="ro-RO"/>
        </w:rPr>
        <w:t xml:space="preserve">1046 și </w:t>
      </w:r>
      <w:r w:rsidRPr="009D6072">
        <w:rPr>
          <w:rFonts w:ascii="Trebuchet MS" w:eastAsia="Arial" w:hAnsi="Trebuchet MS"/>
          <w:spacing w:val="-1"/>
          <w:sz w:val="22"/>
          <w:szCs w:val="24"/>
          <w:lang w:val="ro-RO"/>
        </w:rPr>
        <w:t>capitolului 2, s</w:t>
      </w:r>
      <w:r w:rsidR="001F7B84" w:rsidRPr="009D6072">
        <w:rPr>
          <w:rFonts w:ascii="Trebuchet MS" w:eastAsia="Arial" w:hAnsi="Trebuchet MS"/>
          <w:spacing w:val="-1"/>
          <w:sz w:val="22"/>
          <w:szCs w:val="24"/>
          <w:lang w:val="ro-RO"/>
        </w:rPr>
        <w:t xml:space="preserve">ecțiunea 2, din </w:t>
      </w:r>
      <w:r w:rsidR="003B4ACF" w:rsidRPr="009D6072">
        <w:rPr>
          <w:rFonts w:ascii="Trebuchet MS" w:eastAsia="Arial" w:hAnsi="Trebuchet MS"/>
          <w:spacing w:val="-1"/>
          <w:sz w:val="22"/>
          <w:szCs w:val="24"/>
          <w:lang w:val="ro-RO"/>
        </w:rPr>
        <w:t>Ordonanța</w:t>
      </w:r>
      <w:r w:rsidR="00336298" w:rsidRPr="009D6072">
        <w:rPr>
          <w:rFonts w:ascii="Trebuchet MS" w:eastAsia="Arial" w:hAnsi="Trebuchet MS"/>
          <w:spacing w:val="-1"/>
          <w:sz w:val="22"/>
          <w:szCs w:val="24"/>
          <w:lang w:val="ro-RO"/>
        </w:rPr>
        <w:t xml:space="preserve"> de urgență a Guvernului </w:t>
      </w:r>
      <w:r w:rsidR="001F7B84" w:rsidRPr="009D6072">
        <w:rPr>
          <w:rFonts w:ascii="Trebuchet MS" w:eastAsia="Arial" w:hAnsi="Trebuchet MS"/>
          <w:spacing w:val="-1"/>
          <w:sz w:val="22"/>
          <w:szCs w:val="24"/>
          <w:lang w:val="ro-RO"/>
        </w:rPr>
        <w:t>nr. 66/2011</w:t>
      </w:r>
      <w:r w:rsidR="00CF3ADA" w:rsidRPr="009D6072">
        <w:rPr>
          <w:rFonts w:ascii="Trebuchet MS" w:eastAsia="Arial" w:hAnsi="Trebuchet MS"/>
          <w:spacing w:val="-1"/>
          <w:sz w:val="22"/>
          <w:szCs w:val="24"/>
          <w:lang w:val="ro-RO"/>
        </w:rPr>
        <w:t>,</w:t>
      </w:r>
      <w:r w:rsidR="001F7B84" w:rsidRPr="009D6072">
        <w:rPr>
          <w:rFonts w:ascii="Trebuchet MS" w:eastAsia="Arial" w:hAnsi="Trebuchet MS"/>
          <w:spacing w:val="-1"/>
          <w:sz w:val="22"/>
          <w:szCs w:val="24"/>
          <w:lang w:val="ro-RO"/>
        </w:rPr>
        <w:t xml:space="preserve"> precum și în conformitate cu alte reglementări naționale și europene </w:t>
      </w:r>
      <w:r w:rsidR="00CF3ADA" w:rsidRPr="009D6072">
        <w:rPr>
          <w:rFonts w:ascii="Trebuchet MS" w:eastAsia="Arial" w:hAnsi="Trebuchet MS"/>
          <w:spacing w:val="-1"/>
          <w:sz w:val="22"/>
          <w:szCs w:val="24"/>
          <w:lang w:val="ro-RO"/>
        </w:rPr>
        <w:t>aplicabile</w:t>
      </w:r>
      <w:r w:rsidR="00057EF9" w:rsidRPr="009D6072">
        <w:rPr>
          <w:rFonts w:ascii="Trebuchet MS" w:eastAsia="Arial" w:hAnsi="Trebuchet MS"/>
          <w:spacing w:val="-1"/>
          <w:sz w:val="22"/>
          <w:szCs w:val="24"/>
          <w:lang w:val="ro-RO"/>
        </w:rPr>
        <w:t>.</w:t>
      </w:r>
    </w:p>
    <w:p w14:paraId="3F4CCB18" w14:textId="34D548D0" w:rsidR="00AE4AC9" w:rsidRPr="009D6072" w:rsidRDefault="00AE4AC9"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lastRenderedPageBreak/>
        <w:t>Părțile din categoria subiecților de drept public au obligația de a urmări respectarea prevederilor Legii nr. 161/2003, în materia conflictului de interese</w:t>
      </w:r>
      <w:r w:rsidR="00DC368F" w:rsidRPr="009D6072">
        <w:rPr>
          <w:rFonts w:ascii="Trebuchet MS" w:eastAsia="Arial" w:hAnsi="Trebuchet MS"/>
          <w:spacing w:val="-1"/>
          <w:sz w:val="22"/>
          <w:szCs w:val="24"/>
          <w:lang w:val="ro-RO"/>
        </w:rPr>
        <w:t xml:space="preserve"> și a incompatibilităților</w:t>
      </w:r>
      <w:r w:rsidRPr="009D6072">
        <w:rPr>
          <w:rFonts w:ascii="Trebuchet MS" w:eastAsia="Arial" w:hAnsi="Trebuchet MS"/>
          <w:spacing w:val="-1"/>
          <w:sz w:val="22"/>
          <w:szCs w:val="24"/>
          <w:lang w:val="ro-RO"/>
        </w:rPr>
        <w:t>.</w:t>
      </w:r>
    </w:p>
    <w:p w14:paraId="4D6E041B" w14:textId="2FE9A3A5" w:rsidR="00AE4AC9" w:rsidRPr="009D6072" w:rsidRDefault="00AE4AC9"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Beneficiarii care au calitatea de autoritate</w:t>
      </w:r>
      <w:r w:rsidR="002E07C9" w:rsidRPr="009D6072">
        <w:rPr>
          <w:rFonts w:ascii="Trebuchet MS" w:eastAsia="Arial" w:hAnsi="Trebuchet MS"/>
          <w:spacing w:val="-1"/>
          <w:sz w:val="22"/>
          <w:szCs w:val="24"/>
          <w:lang w:val="ro-RO"/>
        </w:rPr>
        <w:t>/en</w:t>
      </w:r>
      <w:r w:rsidR="00336298" w:rsidRPr="009D6072">
        <w:rPr>
          <w:rFonts w:ascii="Trebuchet MS" w:eastAsia="Arial" w:hAnsi="Trebuchet MS"/>
          <w:spacing w:val="-1"/>
          <w:sz w:val="22"/>
          <w:szCs w:val="24"/>
          <w:lang w:val="ro-RO"/>
        </w:rPr>
        <w:t>t</w:t>
      </w:r>
      <w:r w:rsidR="002E07C9" w:rsidRPr="009D6072">
        <w:rPr>
          <w:rFonts w:ascii="Trebuchet MS" w:eastAsia="Arial" w:hAnsi="Trebuchet MS"/>
          <w:spacing w:val="-1"/>
          <w:sz w:val="22"/>
          <w:szCs w:val="24"/>
          <w:lang w:val="ro-RO"/>
        </w:rPr>
        <w:t>itate</w:t>
      </w:r>
      <w:r w:rsidRPr="009D6072">
        <w:rPr>
          <w:rFonts w:ascii="Trebuchet MS" w:eastAsia="Arial" w:hAnsi="Trebuchet MS"/>
          <w:spacing w:val="-1"/>
          <w:sz w:val="22"/>
          <w:szCs w:val="24"/>
          <w:lang w:val="ro-RO"/>
        </w:rPr>
        <w:t xml:space="preserve"> contractantă au obligația de a respecta aplicarea prevederilor referitoare la </w:t>
      </w:r>
      <w:r w:rsidR="001B7D26" w:rsidRPr="009D6072">
        <w:rPr>
          <w:rFonts w:ascii="Trebuchet MS" w:eastAsia="Arial" w:hAnsi="Trebuchet MS"/>
          <w:spacing w:val="-1"/>
          <w:sz w:val="22"/>
          <w:szCs w:val="24"/>
          <w:lang w:val="ro-RO"/>
        </w:rPr>
        <w:t xml:space="preserve">conflictul </w:t>
      </w:r>
      <w:r w:rsidRPr="009D6072">
        <w:rPr>
          <w:rFonts w:ascii="Trebuchet MS" w:eastAsia="Arial" w:hAnsi="Trebuchet MS"/>
          <w:spacing w:val="-1"/>
          <w:sz w:val="22"/>
          <w:szCs w:val="24"/>
          <w:lang w:val="ro-RO"/>
        </w:rPr>
        <w:t xml:space="preserve">de interese prevăzute de legislația în </w:t>
      </w:r>
      <w:r w:rsidR="001B7D26" w:rsidRPr="009D6072">
        <w:rPr>
          <w:rFonts w:ascii="Trebuchet MS" w:eastAsia="Arial" w:hAnsi="Trebuchet MS"/>
          <w:spacing w:val="-1"/>
          <w:sz w:val="22"/>
          <w:szCs w:val="24"/>
          <w:lang w:val="ro-RO"/>
        </w:rPr>
        <w:t xml:space="preserve">domeniul </w:t>
      </w:r>
      <w:r w:rsidRPr="009D6072">
        <w:rPr>
          <w:rFonts w:ascii="Trebuchet MS" w:eastAsia="Arial" w:hAnsi="Trebuchet MS"/>
          <w:spacing w:val="-1"/>
          <w:sz w:val="22"/>
          <w:szCs w:val="24"/>
          <w:lang w:val="ro-RO"/>
        </w:rPr>
        <w:t>achizițiilor publice</w:t>
      </w:r>
      <w:r w:rsidR="002E07C9" w:rsidRPr="009D6072">
        <w:rPr>
          <w:rFonts w:ascii="Trebuchet MS" w:eastAsia="Arial" w:hAnsi="Trebuchet MS"/>
          <w:spacing w:val="-1"/>
          <w:sz w:val="22"/>
          <w:szCs w:val="24"/>
          <w:lang w:val="ro-RO"/>
        </w:rPr>
        <w:t>/achizițiilor sectoriale</w:t>
      </w:r>
      <w:r w:rsidR="003637C5" w:rsidRPr="009D6072">
        <w:rPr>
          <w:rFonts w:ascii="Trebuchet MS" w:eastAsia="Arial" w:hAnsi="Trebuchet MS"/>
          <w:spacing w:val="-1"/>
          <w:sz w:val="22"/>
          <w:szCs w:val="24"/>
          <w:lang w:val="ro-RO"/>
        </w:rPr>
        <w:t>.</w:t>
      </w:r>
    </w:p>
    <w:p w14:paraId="0E9E1B66" w14:textId="686FA0A6" w:rsidR="004C2120" w:rsidRPr="009D6072" w:rsidRDefault="004C2120" w:rsidP="00B6450E">
      <w:pPr>
        <w:pStyle w:val="ListParagraph"/>
        <w:numPr>
          <w:ilvl w:val="0"/>
          <w:numId w:val="25"/>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Beneficiarii care nu au calitatea de autoritate</w:t>
      </w:r>
      <w:r w:rsidR="002E07C9" w:rsidRPr="009D6072">
        <w:rPr>
          <w:rFonts w:ascii="Trebuchet MS" w:eastAsia="Arial" w:hAnsi="Trebuchet MS"/>
          <w:spacing w:val="-1"/>
          <w:sz w:val="22"/>
          <w:szCs w:val="24"/>
          <w:lang w:val="ro-RO"/>
        </w:rPr>
        <w:t>/entitate</w:t>
      </w:r>
      <w:r w:rsidRPr="009D6072">
        <w:rPr>
          <w:rFonts w:ascii="Trebuchet MS" w:eastAsia="Arial" w:hAnsi="Trebuchet MS"/>
          <w:spacing w:val="-1"/>
          <w:sz w:val="22"/>
          <w:szCs w:val="24"/>
          <w:lang w:val="ro-RO"/>
        </w:rPr>
        <w:t xml:space="preserve"> contractantă au obligația de a respecta aplicarea prevederilor referitoare la conflict</w:t>
      </w:r>
      <w:r w:rsidR="00543F72" w:rsidRPr="009D6072">
        <w:rPr>
          <w:rFonts w:ascii="Trebuchet MS" w:eastAsia="Arial" w:hAnsi="Trebuchet MS"/>
          <w:spacing w:val="-1"/>
          <w:sz w:val="22"/>
          <w:szCs w:val="24"/>
          <w:lang w:val="ro-RO"/>
        </w:rPr>
        <w:t>ul</w:t>
      </w:r>
      <w:r w:rsidRPr="009D6072">
        <w:rPr>
          <w:rFonts w:ascii="Trebuchet MS" w:eastAsia="Arial" w:hAnsi="Trebuchet MS"/>
          <w:spacing w:val="-1"/>
          <w:sz w:val="22"/>
          <w:szCs w:val="24"/>
          <w:lang w:val="ro-RO"/>
        </w:rPr>
        <w:t xml:space="preserve"> de interese prevăzut </w:t>
      </w:r>
      <w:r w:rsidR="00CF3ADA" w:rsidRPr="009D6072">
        <w:rPr>
          <w:rFonts w:ascii="Trebuchet MS" w:eastAsia="Arial" w:hAnsi="Trebuchet MS"/>
          <w:spacing w:val="-1"/>
          <w:sz w:val="22"/>
          <w:szCs w:val="24"/>
          <w:lang w:val="ro-RO"/>
        </w:rPr>
        <w:t xml:space="preserve">la </w:t>
      </w:r>
      <w:r w:rsidR="008203B0" w:rsidRPr="009D6072">
        <w:rPr>
          <w:rFonts w:ascii="Trebuchet MS" w:eastAsia="Arial" w:hAnsi="Trebuchet MS"/>
          <w:spacing w:val="-1"/>
          <w:sz w:val="22"/>
          <w:szCs w:val="24"/>
          <w:lang w:val="ro-RO"/>
        </w:rPr>
        <w:t>art. 14 și art</w:t>
      </w:r>
      <w:r w:rsidR="00495BF6" w:rsidRPr="009D6072">
        <w:rPr>
          <w:rFonts w:ascii="Trebuchet MS" w:eastAsia="Arial" w:hAnsi="Trebuchet MS"/>
          <w:spacing w:val="-1"/>
          <w:sz w:val="22"/>
          <w:szCs w:val="24"/>
          <w:lang w:val="ro-RO"/>
        </w:rPr>
        <w:t>.</w:t>
      </w:r>
      <w:r w:rsidR="008203B0" w:rsidRPr="009D6072">
        <w:rPr>
          <w:rFonts w:ascii="Trebuchet MS" w:eastAsia="Arial" w:hAnsi="Trebuchet MS"/>
          <w:spacing w:val="-1"/>
          <w:sz w:val="22"/>
          <w:szCs w:val="24"/>
          <w:lang w:val="ro-RO"/>
        </w:rPr>
        <w:t xml:space="preserve"> 15 din </w:t>
      </w:r>
      <w:r w:rsidR="00DE5BDE" w:rsidRPr="009D6072">
        <w:rPr>
          <w:rFonts w:ascii="Trebuchet MS" w:eastAsia="Arial" w:hAnsi="Trebuchet MS"/>
          <w:spacing w:val="-1"/>
          <w:sz w:val="22"/>
          <w:szCs w:val="24"/>
          <w:lang w:val="ro-RO"/>
        </w:rPr>
        <w:t>Ordonanța de urgență</w:t>
      </w:r>
      <w:r w:rsidR="00874B64" w:rsidRPr="009D6072">
        <w:rPr>
          <w:rFonts w:ascii="Trebuchet MS" w:eastAsia="Arial" w:hAnsi="Trebuchet MS"/>
          <w:spacing w:val="-1"/>
          <w:sz w:val="22"/>
          <w:szCs w:val="24"/>
          <w:lang w:val="ro-RO"/>
        </w:rPr>
        <w:t xml:space="preserve"> a Guvernului</w:t>
      </w:r>
      <w:r w:rsidR="00DE5BDE" w:rsidRPr="009D6072">
        <w:rPr>
          <w:rFonts w:ascii="Trebuchet MS" w:eastAsia="Arial" w:hAnsi="Trebuchet MS"/>
          <w:spacing w:val="-1"/>
          <w:sz w:val="22"/>
          <w:szCs w:val="24"/>
          <w:lang w:val="ro-RO"/>
        </w:rPr>
        <w:t xml:space="preserve"> </w:t>
      </w:r>
      <w:r w:rsidR="008203B0" w:rsidRPr="009D6072">
        <w:rPr>
          <w:rFonts w:ascii="Trebuchet MS" w:eastAsia="Arial" w:hAnsi="Trebuchet MS"/>
          <w:spacing w:val="-1"/>
          <w:sz w:val="22"/>
          <w:szCs w:val="24"/>
          <w:lang w:val="ro-RO"/>
        </w:rPr>
        <w:t>nr. 66/2011</w:t>
      </w:r>
      <w:r w:rsidR="005C3AE4" w:rsidRPr="009D6072">
        <w:rPr>
          <w:rFonts w:ascii="Trebuchet MS" w:eastAsia="Arial" w:hAnsi="Trebuchet MS"/>
          <w:spacing w:val="-1"/>
          <w:sz w:val="22"/>
          <w:szCs w:val="24"/>
          <w:lang w:val="ro-RO"/>
        </w:rPr>
        <w:t>,</w:t>
      </w:r>
      <w:r w:rsidR="00495BF6" w:rsidRPr="009D6072">
        <w:rPr>
          <w:rFonts w:ascii="Trebuchet MS" w:eastAsia="Arial" w:hAnsi="Trebuchet MS"/>
          <w:spacing w:val="-1"/>
          <w:sz w:val="22"/>
          <w:szCs w:val="24"/>
          <w:lang w:val="ro-RO"/>
        </w:rPr>
        <w:t xml:space="preserve"> precum și celelalte prevede</w:t>
      </w:r>
      <w:r w:rsidR="00F0115B" w:rsidRPr="009D6072">
        <w:rPr>
          <w:rFonts w:ascii="Trebuchet MS" w:eastAsia="Arial" w:hAnsi="Trebuchet MS"/>
          <w:spacing w:val="-1"/>
          <w:sz w:val="22"/>
          <w:szCs w:val="24"/>
          <w:lang w:val="ro-RO"/>
        </w:rPr>
        <w:t>r</w:t>
      </w:r>
      <w:r w:rsidR="00495BF6" w:rsidRPr="009D6072">
        <w:rPr>
          <w:rFonts w:ascii="Trebuchet MS" w:eastAsia="Arial" w:hAnsi="Trebuchet MS"/>
          <w:spacing w:val="-1"/>
          <w:sz w:val="22"/>
          <w:szCs w:val="24"/>
          <w:lang w:val="ro-RO"/>
        </w:rPr>
        <w:t>i legale aplicabile</w:t>
      </w:r>
      <w:r w:rsidR="008F03BA" w:rsidRPr="009D6072">
        <w:rPr>
          <w:rFonts w:ascii="Trebuchet MS" w:eastAsia="Arial" w:hAnsi="Trebuchet MS"/>
          <w:spacing w:val="-1"/>
          <w:sz w:val="22"/>
          <w:szCs w:val="24"/>
          <w:lang w:val="ro-RO"/>
        </w:rPr>
        <w:t>.</w:t>
      </w:r>
    </w:p>
    <w:p w14:paraId="11E50FFA" w14:textId="12F0E3C5" w:rsidR="003D6DBF" w:rsidRPr="009D6072" w:rsidRDefault="003B4ACF" w:rsidP="00B6450E">
      <w:pPr>
        <w:pStyle w:val="ListParagraph"/>
        <w:numPr>
          <w:ilvl w:val="0"/>
          <w:numId w:val="25"/>
        </w:numPr>
        <w:ind w:right="76"/>
        <w:jc w:val="both"/>
        <w:rPr>
          <w:rFonts w:ascii="Trebuchet MS" w:eastAsia="Arial" w:hAnsi="Trebuchet MS"/>
          <w:spacing w:val="-1"/>
          <w:sz w:val="22"/>
          <w:szCs w:val="24"/>
          <w:lang w:val="ro-RO"/>
        </w:rPr>
      </w:pPr>
      <w:r w:rsidRPr="009D6072">
        <w:rPr>
          <w:rFonts w:ascii="Trebuchet MS" w:hAnsi="Trebuchet MS" w:cs="Arial"/>
          <w:sz w:val="22"/>
          <w:szCs w:val="24"/>
          <w:lang w:val="ro-RO"/>
        </w:rPr>
        <w:t>Părțile</w:t>
      </w:r>
      <w:r w:rsidR="003D6DBF" w:rsidRPr="009D6072">
        <w:rPr>
          <w:rFonts w:ascii="Trebuchet MS" w:hAnsi="Trebuchet MS" w:cs="Arial"/>
          <w:sz w:val="22"/>
          <w:szCs w:val="24"/>
          <w:lang w:val="ro-RO"/>
        </w:rPr>
        <w:t xml:space="preserve"> se obligă să întreprindă toate </w:t>
      </w:r>
      <w:r w:rsidRPr="009D6072">
        <w:rPr>
          <w:rFonts w:ascii="Trebuchet MS" w:hAnsi="Trebuchet MS" w:cs="Arial"/>
          <w:sz w:val="22"/>
          <w:szCs w:val="24"/>
          <w:lang w:val="ro-RO"/>
        </w:rPr>
        <w:t>diligențele</w:t>
      </w:r>
      <w:r w:rsidR="003D6DBF" w:rsidRPr="009D6072">
        <w:rPr>
          <w:rFonts w:ascii="Trebuchet MS" w:hAnsi="Trebuchet MS" w:cs="Arial"/>
          <w:sz w:val="22"/>
          <w:szCs w:val="24"/>
          <w:lang w:val="ro-RO"/>
        </w:rPr>
        <w:t xml:space="preserve"> necesare pentru a evita orice incompatibilitate/conflict de interese care apare în decursul </w:t>
      </w:r>
      <w:r w:rsidR="008D66BD" w:rsidRPr="009D6072">
        <w:rPr>
          <w:rFonts w:ascii="Trebuchet MS" w:hAnsi="Trebuchet MS" w:cs="Arial"/>
          <w:sz w:val="22"/>
          <w:szCs w:val="24"/>
          <w:lang w:val="ro-RO"/>
        </w:rPr>
        <w:t>implementării</w:t>
      </w:r>
      <w:r w:rsidR="00B63603" w:rsidRPr="009D6072">
        <w:rPr>
          <w:rFonts w:ascii="Trebuchet MS" w:hAnsi="Trebuchet MS" w:cs="Arial"/>
          <w:sz w:val="22"/>
          <w:szCs w:val="24"/>
          <w:lang w:val="ro-RO"/>
        </w:rPr>
        <w:t xml:space="preserve"> </w:t>
      </w:r>
      <w:r w:rsidR="00874B64" w:rsidRPr="009D6072">
        <w:rPr>
          <w:rFonts w:ascii="Trebuchet MS" w:hAnsi="Trebuchet MS" w:cs="Arial"/>
          <w:sz w:val="22"/>
          <w:szCs w:val="24"/>
          <w:lang w:val="ro-RO"/>
        </w:rPr>
        <w:t>și</w:t>
      </w:r>
      <w:r w:rsidR="00CC5BB8" w:rsidRPr="009D6072">
        <w:rPr>
          <w:rFonts w:ascii="Trebuchet MS" w:hAnsi="Trebuchet MS" w:cs="Arial"/>
          <w:sz w:val="22"/>
          <w:szCs w:val="24"/>
          <w:lang w:val="ro-RO"/>
        </w:rPr>
        <w:t>/</w:t>
      </w:r>
      <w:r w:rsidR="00874B64" w:rsidRPr="009D6072">
        <w:rPr>
          <w:rFonts w:ascii="Trebuchet MS" w:hAnsi="Trebuchet MS" w:cs="Arial"/>
          <w:sz w:val="22"/>
          <w:szCs w:val="24"/>
          <w:lang w:val="ro-RO"/>
        </w:rPr>
        <w:t>sau</w:t>
      </w:r>
      <w:r w:rsidR="00057EF9" w:rsidRPr="009D6072">
        <w:rPr>
          <w:rFonts w:ascii="Trebuchet MS" w:hAnsi="Trebuchet MS" w:cs="Arial"/>
          <w:sz w:val="22"/>
          <w:szCs w:val="24"/>
          <w:lang w:val="ro-RO"/>
        </w:rPr>
        <w:t xml:space="preserve"> </w:t>
      </w:r>
      <w:r w:rsidR="00874B64" w:rsidRPr="009D6072">
        <w:rPr>
          <w:rFonts w:ascii="Trebuchet MS" w:hAnsi="Trebuchet MS" w:cs="Arial"/>
          <w:sz w:val="22"/>
          <w:szCs w:val="24"/>
          <w:lang w:val="ro-RO"/>
        </w:rPr>
        <w:t>duratei</w:t>
      </w:r>
      <w:r w:rsidR="008D66BD" w:rsidRPr="009D6072">
        <w:rPr>
          <w:rFonts w:ascii="Trebuchet MS" w:hAnsi="Trebuchet MS" w:cs="Arial"/>
          <w:sz w:val="22"/>
          <w:szCs w:val="24"/>
          <w:lang w:val="ro-RO"/>
        </w:rPr>
        <w:t xml:space="preserve"> </w:t>
      </w:r>
      <w:r w:rsidR="005200E5" w:rsidRPr="009D6072">
        <w:rPr>
          <w:rFonts w:ascii="Trebuchet MS" w:hAnsi="Trebuchet MS" w:cs="Arial"/>
          <w:sz w:val="22"/>
          <w:szCs w:val="24"/>
          <w:lang w:val="ro-RO"/>
        </w:rPr>
        <w:t>contractul</w:t>
      </w:r>
      <w:r w:rsidR="00874B64" w:rsidRPr="009D6072">
        <w:rPr>
          <w:rFonts w:ascii="Trebuchet MS" w:hAnsi="Trebuchet MS" w:cs="Arial"/>
          <w:sz w:val="22"/>
          <w:szCs w:val="24"/>
          <w:lang w:val="ro-RO"/>
        </w:rPr>
        <w:t>ui</w:t>
      </w:r>
      <w:r w:rsidR="005200E5" w:rsidRPr="009D6072">
        <w:rPr>
          <w:rFonts w:ascii="Trebuchet MS" w:hAnsi="Trebuchet MS" w:cs="Arial"/>
          <w:sz w:val="22"/>
          <w:szCs w:val="24"/>
          <w:lang w:val="ro-RO"/>
        </w:rPr>
        <w:t xml:space="preserve"> de finanțare</w:t>
      </w:r>
      <w:r w:rsidR="003D6DBF" w:rsidRPr="009D6072">
        <w:rPr>
          <w:rFonts w:ascii="Trebuchet MS" w:hAnsi="Trebuchet MS" w:cs="Arial"/>
          <w:sz w:val="22"/>
          <w:szCs w:val="24"/>
          <w:lang w:val="ro-RO"/>
        </w:rPr>
        <w:t xml:space="preserve"> şi să se informeze reciproc, în termen de maxim 5 zile lucrătoare de la luarea la </w:t>
      </w:r>
      <w:r w:rsidRPr="009D6072">
        <w:rPr>
          <w:rFonts w:ascii="Trebuchet MS" w:hAnsi="Trebuchet MS" w:cs="Arial"/>
          <w:sz w:val="22"/>
          <w:szCs w:val="24"/>
          <w:lang w:val="ro-RO"/>
        </w:rPr>
        <w:t>cunoștință</w:t>
      </w:r>
      <w:r w:rsidR="003D6DBF" w:rsidRPr="009D6072">
        <w:rPr>
          <w:rFonts w:ascii="Trebuchet MS" w:hAnsi="Trebuchet MS" w:cs="Arial"/>
          <w:sz w:val="22"/>
          <w:szCs w:val="24"/>
          <w:lang w:val="ro-RO"/>
        </w:rPr>
        <w:t xml:space="preserve">, în legătură cu orice </w:t>
      </w:r>
      <w:r w:rsidRPr="009D6072">
        <w:rPr>
          <w:rFonts w:ascii="Trebuchet MS" w:hAnsi="Trebuchet MS" w:cs="Arial"/>
          <w:sz w:val="22"/>
          <w:szCs w:val="24"/>
          <w:lang w:val="ro-RO"/>
        </w:rPr>
        <w:t>situație</w:t>
      </w:r>
      <w:r w:rsidR="003D6DBF" w:rsidRPr="009D6072">
        <w:rPr>
          <w:rFonts w:ascii="Trebuchet MS" w:hAnsi="Trebuchet MS" w:cs="Arial"/>
          <w:sz w:val="22"/>
          <w:szCs w:val="24"/>
          <w:lang w:val="ro-RO"/>
        </w:rPr>
        <w:t xml:space="preserve"> care dă </w:t>
      </w:r>
      <w:r w:rsidRPr="009D6072">
        <w:rPr>
          <w:rFonts w:ascii="Trebuchet MS" w:hAnsi="Trebuchet MS" w:cs="Arial"/>
          <w:sz w:val="22"/>
          <w:szCs w:val="24"/>
          <w:lang w:val="ro-RO"/>
        </w:rPr>
        <w:t>naștere</w:t>
      </w:r>
      <w:r w:rsidR="003D6DBF" w:rsidRPr="009D6072">
        <w:rPr>
          <w:rFonts w:ascii="Trebuchet MS" w:hAnsi="Trebuchet MS" w:cs="Arial"/>
          <w:sz w:val="22"/>
          <w:szCs w:val="24"/>
          <w:lang w:val="ro-RO"/>
        </w:rPr>
        <w:t xml:space="preserve"> sau este posibil să dea </w:t>
      </w:r>
      <w:r w:rsidRPr="009D6072">
        <w:rPr>
          <w:rFonts w:ascii="Trebuchet MS" w:hAnsi="Trebuchet MS" w:cs="Arial"/>
          <w:sz w:val="22"/>
          <w:szCs w:val="24"/>
          <w:lang w:val="ro-RO"/>
        </w:rPr>
        <w:t>naștere</w:t>
      </w:r>
      <w:r w:rsidR="003D6DBF" w:rsidRPr="009D6072">
        <w:rPr>
          <w:rFonts w:ascii="Trebuchet MS" w:hAnsi="Trebuchet MS" w:cs="Arial"/>
          <w:sz w:val="22"/>
          <w:szCs w:val="24"/>
          <w:lang w:val="ro-RO"/>
        </w:rPr>
        <w:t xml:space="preserve"> unei astfel de situații.</w:t>
      </w:r>
    </w:p>
    <w:p w14:paraId="78CF9C57" w14:textId="250EF62E" w:rsidR="008D66BD" w:rsidRPr="009D6072" w:rsidRDefault="003B4ACF" w:rsidP="00B6450E">
      <w:pPr>
        <w:pStyle w:val="Alineat"/>
        <w:numPr>
          <w:ilvl w:val="0"/>
          <w:numId w:val="25"/>
        </w:numPr>
        <w:rPr>
          <w:rFonts w:ascii="Trebuchet MS" w:eastAsia="Arial" w:hAnsi="Trebuchet MS"/>
          <w:noProof w:val="0"/>
          <w:spacing w:val="-1"/>
          <w:sz w:val="22"/>
        </w:rPr>
      </w:pPr>
      <w:r w:rsidRPr="009D6072">
        <w:rPr>
          <w:rFonts w:ascii="Trebuchet MS" w:eastAsia="Arial" w:hAnsi="Trebuchet MS"/>
          <w:noProof w:val="0"/>
          <w:spacing w:val="-1"/>
          <w:sz w:val="22"/>
        </w:rPr>
        <w:t>Dispozițiile</w:t>
      </w:r>
      <w:r w:rsidR="008D66BD" w:rsidRPr="009D6072">
        <w:rPr>
          <w:rFonts w:ascii="Trebuchet MS" w:eastAsia="Arial" w:hAnsi="Trebuchet MS"/>
          <w:noProof w:val="0"/>
          <w:spacing w:val="-1"/>
          <w:sz w:val="22"/>
        </w:rPr>
        <w:t xml:space="preserve"> </w:t>
      </w:r>
      <w:r w:rsidRPr="009D6072">
        <w:rPr>
          <w:rFonts w:ascii="Trebuchet MS" w:eastAsia="Arial" w:hAnsi="Trebuchet MS"/>
          <w:noProof w:val="0"/>
          <w:spacing w:val="-1"/>
          <w:sz w:val="22"/>
        </w:rPr>
        <w:t>menționate</w:t>
      </w:r>
      <w:r w:rsidR="008D66BD" w:rsidRPr="009D6072">
        <w:rPr>
          <w:rFonts w:ascii="Trebuchet MS" w:eastAsia="Arial" w:hAnsi="Trebuchet MS"/>
          <w:noProof w:val="0"/>
          <w:spacing w:val="-1"/>
          <w:sz w:val="22"/>
        </w:rPr>
        <w:t xml:space="preserve"> la alin. (1)-(</w:t>
      </w:r>
      <w:r w:rsidR="005200E5" w:rsidRPr="009D6072">
        <w:rPr>
          <w:rFonts w:ascii="Trebuchet MS" w:eastAsia="Arial" w:hAnsi="Trebuchet MS"/>
          <w:noProof w:val="0"/>
          <w:spacing w:val="-1"/>
          <w:sz w:val="22"/>
        </w:rPr>
        <w:t>7</w:t>
      </w:r>
      <w:r w:rsidR="008D66BD" w:rsidRPr="009D6072">
        <w:rPr>
          <w:rFonts w:ascii="Trebuchet MS" w:eastAsia="Arial" w:hAnsi="Trebuchet MS"/>
          <w:noProof w:val="0"/>
          <w:spacing w:val="-1"/>
          <w:sz w:val="22"/>
        </w:rPr>
        <w:t xml:space="preserve">) se aplică partenerilor, subcontractorilor, furnizorilor şi </w:t>
      </w:r>
      <w:r w:rsidRPr="009D6072">
        <w:rPr>
          <w:rFonts w:ascii="Trebuchet MS" w:eastAsia="Arial" w:hAnsi="Trebuchet MS"/>
          <w:noProof w:val="0"/>
          <w:spacing w:val="-1"/>
          <w:sz w:val="22"/>
        </w:rPr>
        <w:t>angajaților</w:t>
      </w:r>
      <w:r w:rsidR="008D66BD" w:rsidRPr="009D6072">
        <w:rPr>
          <w:rFonts w:ascii="Trebuchet MS" w:eastAsia="Arial" w:hAnsi="Trebuchet MS"/>
          <w:noProof w:val="0"/>
          <w:spacing w:val="-1"/>
          <w:sz w:val="22"/>
        </w:rPr>
        <w:t xml:space="preserve"> Beneficiarului, precum şi </w:t>
      </w:r>
      <w:r w:rsidRPr="009D6072">
        <w:rPr>
          <w:rFonts w:ascii="Trebuchet MS" w:eastAsia="Arial" w:hAnsi="Trebuchet MS"/>
          <w:noProof w:val="0"/>
          <w:spacing w:val="-1"/>
          <w:sz w:val="22"/>
        </w:rPr>
        <w:t>angajaților</w:t>
      </w:r>
      <w:r w:rsidR="008D66BD" w:rsidRPr="009D6072">
        <w:rPr>
          <w:rFonts w:ascii="Trebuchet MS" w:eastAsia="Arial" w:hAnsi="Trebuchet MS"/>
          <w:noProof w:val="0"/>
          <w:spacing w:val="-1"/>
          <w:sz w:val="22"/>
        </w:rPr>
        <w:t xml:space="preserve"> </w:t>
      </w:r>
      <w:r w:rsidR="005200E5" w:rsidRPr="009D6072">
        <w:rPr>
          <w:rFonts w:ascii="Trebuchet MS" w:eastAsia="Arial" w:hAnsi="Trebuchet MS"/>
          <w:noProof w:val="0"/>
          <w:spacing w:val="-1"/>
          <w:sz w:val="22"/>
          <w:highlight w:val="lightGray"/>
        </w:rPr>
        <w:t>AM/OI</w:t>
      </w:r>
      <w:r w:rsidR="008D66BD" w:rsidRPr="009D6072">
        <w:rPr>
          <w:rFonts w:ascii="Trebuchet MS" w:eastAsia="Arial" w:hAnsi="Trebuchet MS"/>
          <w:noProof w:val="0"/>
          <w:spacing w:val="-1"/>
          <w:sz w:val="22"/>
        </w:rPr>
        <w:t xml:space="preserve"> </w:t>
      </w:r>
      <w:r w:rsidRPr="009D6072">
        <w:rPr>
          <w:rFonts w:ascii="Trebuchet MS" w:eastAsia="Arial" w:hAnsi="Trebuchet MS"/>
          <w:noProof w:val="0"/>
          <w:spacing w:val="-1"/>
          <w:sz w:val="22"/>
        </w:rPr>
        <w:t>implicați</w:t>
      </w:r>
      <w:r w:rsidR="008D66BD" w:rsidRPr="009D6072">
        <w:rPr>
          <w:rFonts w:ascii="Trebuchet MS" w:eastAsia="Arial" w:hAnsi="Trebuchet MS"/>
          <w:noProof w:val="0"/>
          <w:spacing w:val="-1"/>
          <w:sz w:val="22"/>
        </w:rPr>
        <w:t xml:space="preserve"> în realizarea prevederilor prezentului contract de </w:t>
      </w:r>
      <w:r w:rsidRPr="009D6072">
        <w:rPr>
          <w:rFonts w:ascii="Trebuchet MS" w:eastAsia="Arial" w:hAnsi="Trebuchet MS"/>
          <w:noProof w:val="0"/>
          <w:spacing w:val="-1"/>
          <w:sz w:val="22"/>
        </w:rPr>
        <w:t>finanțare</w:t>
      </w:r>
      <w:r w:rsidR="00B63603" w:rsidRPr="009D6072">
        <w:rPr>
          <w:rFonts w:ascii="Trebuchet MS" w:eastAsia="Arial" w:hAnsi="Trebuchet MS"/>
          <w:noProof w:val="0"/>
          <w:spacing w:val="-1"/>
          <w:sz w:val="22"/>
        </w:rPr>
        <w:t>.</w:t>
      </w:r>
    </w:p>
    <w:p w14:paraId="1BA29C8D" w14:textId="6ECA7D41" w:rsidR="003D6DBF" w:rsidRPr="009D6072" w:rsidRDefault="003D6DBF" w:rsidP="00B6450E">
      <w:pPr>
        <w:pStyle w:val="Alineat"/>
        <w:numPr>
          <w:ilvl w:val="0"/>
          <w:numId w:val="25"/>
        </w:numPr>
        <w:rPr>
          <w:rFonts w:ascii="Trebuchet MS" w:hAnsi="Trebuchet MS" w:cs="Arial"/>
          <w:noProof w:val="0"/>
          <w:sz w:val="22"/>
        </w:rPr>
      </w:pPr>
      <w:r w:rsidRPr="009D6072">
        <w:rPr>
          <w:rFonts w:ascii="Trebuchet MS" w:hAnsi="Trebuchet MS" w:cs="Arial"/>
          <w:noProof w:val="0"/>
          <w:sz w:val="22"/>
          <w:highlight w:val="lightGray"/>
        </w:rPr>
        <w:t>AM/OI</w:t>
      </w:r>
      <w:r w:rsidRPr="009D6072">
        <w:rPr>
          <w:rFonts w:ascii="Trebuchet MS" w:hAnsi="Trebuchet MS" w:cs="Arial"/>
          <w:noProof w:val="0"/>
          <w:sz w:val="22"/>
        </w:rPr>
        <w:t xml:space="preserve"> </w:t>
      </w:r>
      <w:r w:rsidR="003B4ACF" w:rsidRPr="009D6072">
        <w:rPr>
          <w:rFonts w:ascii="Trebuchet MS" w:hAnsi="Trebuchet MS" w:cs="Arial"/>
          <w:noProof w:val="0"/>
          <w:sz w:val="22"/>
        </w:rPr>
        <w:t>își</w:t>
      </w:r>
      <w:r w:rsidRPr="009D6072">
        <w:rPr>
          <w:rFonts w:ascii="Trebuchet MS" w:hAnsi="Trebuchet MS" w:cs="Arial"/>
          <w:noProof w:val="0"/>
          <w:sz w:val="22"/>
        </w:rPr>
        <w:t xml:space="preserve"> rezervă dreptul de a verifica orice </w:t>
      </w:r>
      <w:r w:rsidR="003B4ACF" w:rsidRPr="009D6072">
        <w:rPr>
          <w:rFonts w:ascii="Trebuchet MS" w:hAnsi="Trebuchet MS" w:cs="Arial"/>
          <w:noProof w:val="0"/>
          <w:sz w:val="22"/>
        </w:rPr>
        <w:t>situații</w:t>
      </w:r>
      <w:r w:rsidRPr="009D6072">
        <w:rPr>
          <w:rFonts w:ascii="Trebuchet MS" w:hAnsi="Trebuchet MS" w:cs="Arial"/>
          <w:noProof w:val="0"/>
          <w:sz w:val="22"/>
        </w:rPr>
        <w:t xml:space="preserve"> care dau naștere sau sunt posibile să dea naștere unei situații de incompatibilitate/unui conflict de interese şi de a lua măsurile necesare</w:t>
      </w:r>
      <w:r w:rsidR="002F5CAA" w:rsidRPr="009D6072">
        <w:rPr>
          <w:rFonts w:ascii="Trebuchet MS" w:hAnsi="Trebuchet MS" w:cs="Arial"/>
          <w:noProof w:val="0"/>
          <w:sz w:val="22"/>
        </w:rPr>
        <w:t xml:space="preserve"> impuse de legislația aplicabilă</w:t>
      </w:r>
      <w:r w:rsidRPr="009D6072">
        <w:rPr>
          <w:rFonts w:ascii="Trebuchet MS" w:hAnsi="Trebuchet MS" w:cs="Arial"/>
          <w:noProof w:val="0"/>
          <w:sz w:val="22"/>
        </w:rPr>
        <w:t>, dacă este cazul.</w:t>
      </w:r>
    </w:p>
    <w:p w14:paraId="73976405" w14:textId="77777777" w:rsidR="003D6DBF" w:rsidRPr="009D6072" w:rsidRDefault="003D6DBF" w:rsidP="00EB332F">
      <w:pPr>
        <w:ind w:right="76" w:firstLine="420"/>
        <w:jc w:val="both"/>
        <w:rPr>
          <w:rFonts w:ascii="Trebuchet MS" w:eastAsia="Arial" w:hAnsi="Trebuchet MS"/>
          <w:spacing w:val="-1"/>
          <w:sz w:val="22"/>
          <w:szCs w:val="24"/>
          <w:lang w:val="ro-RO"/>
        </w:rPr>
      </w:pPr>
    </w:p>
    <w:p w14:paraId="3F1E22D8" w14:textId="01BF5810" w:rsidR="00E50D77" w:rsidRPr="009D6072" w:rsidRDefault="00BF4880" w:rsidP="00995F10">
      <w:pPr>
        <w:ind w:left="118" w:firstLine="347"/>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12</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N</w:t>
      </w:r>
      <w:r w:rsidRPr="009D6072">
        <w:rPr>
          <w:rFonts w:ascii="Trebuchet MS" w:eastAsia="Arial" w:hAnsi="Trebuchet MS"/>
          <w:b/>
          <w:sz w:val="22"/>
          <w:szCs w:val="24"/>
          <w:lang w:val="ro-RO"/>
        </w:rPr>
        <w:t>ereg</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i</w:t>
      </w:r>
    </w:p>
    <w:p w14:paraId="24A215C9" w14:textId="77777777" w:rsidR="002F5CAA" w:rsidRPr="009D6072" w:rsidRDefault="002F5CAA" w:rsidP="00995F10">
      <w:pPr>
        <w:ind w:left="118" w:firstLine="347"/>
        <w:rPr>
          <w:rFonts w:ascii="Trebuchet MS" w:eastAsia="Arial" w:hAnsi="Trebuchet MS"/>
          <w:sz w:val="22"/>
          <w:szCs w:val="24"/>
          <w:lang w:val="ro-RO"/>
        </w:rPr>
      </w:pPr>
    </w:p>
    <w:p w14:paraId="559D7FF1" w14:textId="0C96613C" w:rsidR="00E50D77" w:rsidRPr="009D6072" w:rsidRDefault="00BF4880"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Părțile se obligă să ia toate măsurile pentru prevenirea, constatarea și sancționarea</w:t>
      </w:r>
      <w:r w:rsidR="003637C5"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neregulilor în conformitate cu </w:t>
      </w:r>
      <w:r w:rsidR="00CD480E" w:rsidRPr="009D6072">
        <w:rPr>
          <w:rFonts w:ascii="Trebuchet MS" w:eastAsia="Arial" w:hAnsi="Trebuchet MS"/>
          <w:spacing w:val="-1"/>
          <w:sz w:val="22"/>
          <w:szCs w:val="24"/>
          <w:lang w:val="ro-RO"/>
        </w:rPr>
        <w:t xml:space="preserve">Ordonanța de urgență a Guvernului </w:t>
      </w:r>
      <w:r w:rsidR="008F03BA" w:rsidRPr="009D6072">
        <w:rPr>
          <w:rFonts w:ascii="Trebuchet MS" w:eastAsia="Arial" w:hAnsi="Trebuchet MS"/>
          <w:spacing w:val="-1"/>
          <w:sz w:val="22"/>
          <w:szCs w:val="24"/>
          <w:lang w:val="ro-RO"/>
        </w:rPr>
        <w:t xml:space="preserve">nr. </w:t>
      </w:r>
      <w:r w:rsidRPr="009D6072">
        <w:rPr>
          <w:rFonts w:ascii="Trebuchet MS" w:eastAsia="Arial" w:hAnsi="Trebuchet MS"/>
          <w:spacing w:val="-1"/>
          <w:sz w:val="22"/>
          <w:szCs w:val="24"/>
          <w:lang w:val="ro-RO"/>
        </w:rPr>
        <w:t>66/2011.</w:t>
      </w:r>
    </w:p>
    <w:p w14:paraId="08CC9B2F" w14:textId="3FFEB26F" w:rsidR="00E50D77" w:rsidRPr="009D6072" w:rsidRDefault="00BF4880" w:rsidP="00B6450E">
      <w:pPr>
        <w:pStyle w:val="ListParagraph"/>
        <w:numPr>
          <w:ilvl w:val="0"/>
          <w:numId w:val="26"/>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Pr="009D6072">
        <w:rPr>
          <w:rFonts w:ascii="Trebuchet MS" w:eastAsia="Arial" w:hAnsi="Trebuchet MS"/>
          <w:sz w:val="22"/>
          <w:szCs w:val="24"/>
          <w:lang w:val="ro-RO"/>
        </w:rPr>
        <w:t>acă</w:t>
      </w:r>
      <w:r w:rsidRPr="009D6072">
        <w:rPr>
          <w:rFonts w:ascii="Trebuchet MS" w:eastAsia="Arial" w:hAnsi="Trebuchet MS"/>
          <w:spacing w:val="25"/>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ocesul</w:t>
      </w:r>
      <w:r w:rsidRPr="009D6072">
        <w:rPr>
          <w:rFonts w:ascii="Trebuchet MS" w:eastAsia="Arial" w:hAnsi="Trebuchet MS"/>
          <w:spacing w:val="2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5"/>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or</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3"/>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bu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s</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l</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24"/>
          <w:sz w:val="22"/>
          <w:szCs w:val="24"/>
          <w:lang w:val="ro-RO"/>
        </w:rPr>
        <w:t xml:space="preserve"> </w:t>
      </w:r>
      <w:r w:rsidRPr="009D6072">
        <w:rPr>
          <w:rFonts w:ascii="Trebuchet MS" w:eastAsia="Arial" w:hAnsi="Trebuchet MS"/>
          <w:spacing w:val="-1"/>
          <w:sz w:val="22"/>
          <w:szCs w:val="24"/>
          <w:highlight w:val="lightGray"/>
          <w:lang w:val="ro-RO"/>
        </w:rPr>
        <w:t>A</w:t>
      </w:r>
      <w:r w:rsidRPr="009D6072">
        <w:rPr>
          <w:rFonts w:ascii="Trebuchet MS" w:eastAsia="Arial" w:hAnsi="Trebuchet MS"/>
          <w:spacing w:val="-4"/>
          <w:sz w:val="22"/>
          <w:szCs w:val="24"/>
          <w:highlight w:val="lightGray"/>
          <w:lang w:val="ro-RO"/>
        </w:rPr>
        <w:t>M</w:t>
      </w:r>
      <w:r w:rsidRPr="009D6072">
        <w:rPr>
          <w:rFonts w:ascii="Trebuchet MS" w:eastAsia="Arial" w:hAnsi="Trebuchet MS"/>
          <w:spacing w:val="1"/>
          <w:sz w:val="22"/>
          <w:szCs w:val="24"/>
          <w:highlight w:val="lightGray"/>
          <w:lang w:val="ro-RO"/>
        </w:rPr>
        <w:t>/O</w:t>
      </w:r>
      <w:r w:rsidRPr="009D6072">
        <w:rPr>
          <w:rFonts w:ascii="Trebuchet MS" w:eastAsia="Arial" w:hAnsi="Trebuchet MS"/>
          <w:sz w:val="22"/>
          <w:szCs w:val="24"/>
          <w:highlight w:val="lightGray"/>
          <w:lang w:val="ro-RO"/>
        </w:rPr>
        <w:t>I</w:t>
      </w:r>
      <w:r w:rsidRPr="009D6072">
        <w:rPr>
          <w:rFonts w:ascii="Trebuchet MS" w:eastAsia="Arial" w:hAnsi="Trebuchet MS"/>
          <w:spacing w:val="24"/>
          <w:sz w:val="22"/>
          <w:szCs w:val="24"/>
          <w:lang w:val="ro-RO"/>
        </w:rPr>
        <w:t xml:space="preserve"> </w:t>
      </w:r>
      <w:r w:rsidRPr="009D6072">
        <w:rPr>
          <w:rFonts w:ascii="Trebuchet MS" w:eastAsia="Arial" w:hAnsi="Trebuchet MS"/>
          <w:spacing w:val="-3"/>
          <w:sz w:val="22"/>
          <w:szCs w:val="24"/>
          <w:lang w:val="ro-RO"/>
        </w:rPr>
        <w:t>i</w:t>
      </w:r>
      <w:r w:rsidRPr="009D6072">
        <w:rPr>
          <w:rFonts w:ascii="Trebuchet MS" w:eastAsia="Arial" w:hAnsi="Trebuchet MS"/>
          <w:sz w:val="22"/>
          <w:szCs w:val="24"/>
          <w:lang w:val="ro-RO"/>
        </w:rPr>
        <w:t>den</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că</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aba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i de</w:t>
      </w:r>
      <w:r w:rsidRPr="009D6072">
        <w:rPr>
          <w:rFonts w:ascii="Trebuchet MS" w:eastAsia="Arial" w:hAnsi="Trebuchet MS"/>
          <w:spacing w:val="17"/>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17"/>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p</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17"/>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ed</w:t>
      </w:r>
      <w:r w:rsidRPr="009D6072">
        <w:rPr>
          <w:rFonts w:ascii="Trebuchet MS" w:eastAsia="Arial" w:hAnsi="Trebuchet MS"/>
          <w:spacing w:val="2"/>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or</w:t>
      </w:r>
      <w:r w:rsidRPr="009D6072">
        <w:rPr>
          <w:rFonts w:ascii="Trebuchet MS" w:eastAsia="Arial" w:hAnsi="Trebuchet MS"/>
          <w:spacing w:val="18"/>
          <w:sz w:val="22"/>
          <w:szCs w:val="24"/>
          <w:lang w:val="ro-RO"/>
        </w:rPr>
        <w:t xml:space="preserve"> </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e</w:t>
      </w:r>
      <w:r w:rsidR="003B4ACF" w:rsidRPr="009D6072">
        <w:rPr>
          <w:rFonts w:ascii="Trebuchet MS" w:eastAsia="Arial" w:hAnsi="Trebuchet MS"/>
          <w:spacing w:val="2"/>
          <w:sz w:val="22"/>
          <w:szCs w:val="24"/>
          <w:lang w:val="ro-RO"/>
        </w:rPr>
        <w:t>g</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s</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a</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ei</w:t>
      </w:r>
      <w:r w:rsidRPr="009D6072">
        <w:rPr>
          <w:rFonts w:ascii="Trebuchet MS" w:eastAsia="Arial" w:hAnsi="Trebuchet MS"/>
          <w:spacing w:val="17"/>
          <w:sz w:val="22"/>
          <w:szCs w:val="24"/>
          <w:lang w:val="ro-RO"/>
        </w:rPr>
        <w:t xml:space="preserve"> </w:t>
      </w:r>
      <w:r w:rsidR="003B4ACF" w:rsidRPr="009D6072">
        <w:rPr>
          <w:rFonts w:ascii="Trebuchet MS" w:eastAsia="Arial" w:hAnsi="Trebuchet MS"/>
          <w:sz w:val="22"/>
          <w:szCs w:val="24"/>
          <w:lang w:val="ro-RO"/>
        </w:rPr>
        <w:t>na</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ona</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e</w:t>
      </w:r>
      <w:r w:rsidRPr="009D6072">
        <w:rPr>
          <w:rFonts w:ascii="Trebuchet MS" w:eastAsia="Arial" w:hAnsi="Trebuchet MS"/>
          <w:spacing w:val="19"/>
          <w:sz w:val="22"/>
          <w:szCs w:val="24"/>
          <w:lang w:val="ro-RO"/>
        </w:rPr>
        <w:t xml:space="preserve"> </w:t>
      </w:r>
      <w:r w:rsidRPr="009D6072">
        <w:rPr>
          <w:rFonts w:ascii="Trebuchet MS" w:eastAsia="Arial" w:hAnsi="Trebuchet MS"/>
          <w:sz w:val="22"/>
          <w:szCs w:val="24"/>
          <w:lang w:val="ro-RO"/>
        </w:rPr>
        <w:t>şi</w:t>
      </w:r>
      <w:r w:rsidRPr="009D6072">
        <w:rPr>
          <w:rFonts w:ascii="Trebuchet MS" w:eastAsia="Arial" w:hAnsi="Trebuchet MS"/>
          <w:spacing w:val="15"/>
          <w:sz w:val="22"/>
          <w:szCs w:val="24"/>
          <w:lang w:val="ro-RO"/>
        </w:rPr>
        <w:t xml:space="preserve"> </w:t>
      </w:r>
      <w:r w:rsidRPr="009D6072">
        <w:rPr>
          <w:rFonts w:ascii="Trebuchet MS" w:eastAsia="Arial" w:hAnsi="Trebuchet MS"/>
          <w:sz w:val="22"/>
          <w:szCs w:val="24"/>
          <w:lang w:val="ro-RO"/>
        </w:rPr>
        <w:t>eu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opene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9"/>
          <w:sz w:val="22"/>
          <w:szCs w:val="24"/>
          <w:lang w:val="ro-RO"/>
        </w:rPr>
        <w:t xml:space="preserve"> </w:t>
      </w:r>
      <w:r w:rsidRPr="009D6072">
        <w:rPr>
          <w:rFonts w:ascii="Trebuchet MS" w:eastAsia="Arial" w:hAnsi="Trebuchet MS"/>
          <w:sz w:val="22"/>
          <w:szCs w:val="24"/>
          <w:lang w:val="ro-RO"/>
        </w:rPr>
        <w:t>do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ul</w:t>
      </w:r>
      <w:r w:rsidRPr="009D6072">
        <w:rPr>
          <w:rFonts w:ascii="Trebuchet MS" w:eastAsia="Arial" w:hAnsi="Trebuchet MS"/>
          <w:spacing w:val="17"/>
          <w:sz w:val="22"/>
          <w:szCs w:val="24"/>
          <w:lang w:val="ro-RO"/>
        </w:rPr>
        <w:t xml:space="preserve"> </w:t>
      </w:r>
      <w:r w:rsidR="003B4ACF" w:rsidRPr="009D6072">
        <w:rPr>
          <w:rFonts w:ascii="Trebuchet MS" w:eastAsia="Arial" w:hAnsi="Trebuchet MS"/>
          <w:sz w:val="22"/>
          <w:szCs w:val="24"/>
          <w:lang w:val="ro-RO"/>
        </w:rPr>
        <w:t>ach</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z</w:t>
      </w:r>
      <w:r w:rsidR="003B4ACF" w:rsidRPr="009D6072">
        <w:rPr>
          <w:rFonts w:ascii="Trebuchet MS" w:eastAsia="Arial" w:hAnsi="Trebuchet MS"/>
          <w:spacing w:val="-1"/>
          <w:sz w:val="22"/>
          <w:szCs w:val="24"/>
          <w:lang w:val="ro-RO"/>
        </w:rPr>
        <w:t>i</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iil</w:t>
      </w:r>
      <w:r w:rsidR="003B4ACF" w:rsidRPr="009D6072">
        <w:rPr>
          <w:rFonts w:ascii="Trebuchet MS" w:eastAsia="Arial" w:hAnsi="Trebuchet MS"/>
          <w:sz w:val="22"/>
          <w:szCs w:val="24"/>
          <w:lang w:val="ro-RO"/>
        </w:rPr>
        <w:t>or</w:t>
      </w:r>
      <w:r w:rsidRPr="009D6072">
        <w:rPr>
          <w:rFonts w:ascii="Trebuchet MS" w:eastAsia="Arial" w:hAnsi="Trebuchet MS"/>
          <w:sz w:val="22"/>
          <w:szCs w:val="24"/>
          <w:lang w:val="ro-RO"/>
        </w:rPr>
        <w:t xml:space="preserve"> pub</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ce</w:t>
      </w:r>
      <w:r w:rsidR="002E07C9" w:rsidRPr="009D6072">
        <w:rPr>
          <w:rFonts w:ascii="Trebuchet MS" w:eastAsia="Arial" w:hAnsi="Trebuchet MS"/>
          <w:sz w:val="22"/>
          <w:szCs w:val="24"/>
          <w:lang w:val="ro-RO"/>
        </w:rPr>
        <w:t>/achizițiilor sectoriale</w:t>
      </w:r>
      <w:r w:rsidR="00CC6E21" w:rsidRPr="009D6072">
        <w:rPr>
          <w:rFonts w:ascii="Trebuchet MS" w:eastAsia="Arial" w:hAnsi="Trebuchet MS"/>
          <w:sz w:val="22"/>
          <w:szCs w:val="24"/>
          <w:lang w:val="ro-RO"/>
        </w:rPr>
        <w:t>, respectiv a prevederilor legislației privind achizițiile efectuate de beneficiarii privați</w:t>
      </w:r>
      <w:r w:rsidRPr="009D6072">
        <w:rPr>
          <w:rFonts w:ascii="Trebuchet MS" w:eastAsia="Arial" w:hAnsi="Trebuchet MS"/>
          <w:sz w:val="22"/>
          <w:szCs w:val="24"/>
          <w:lang w:val="ro-RO"/>
        </w:rPr>
        <w:t>,</w:t>
      </w:r>
      <w:r w:rsidRPr="009D6072">
        <w:rPr>
          <w:rFonts w:ascii="Trebuchet MS" w:eastAsia="Arial" w:hAnsi="Trebuchet MS"/>
          <w:spacing w:val="2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na</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2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4"/>
          <w:sz w:val="22"/>
          <w:szCs w:val="24"/>
          <w:lang w:val="ro-RO"/>
        </w:rPr>
        <w:t xml:space="preserve"> </w:t>
      </w:r>
      <w:r w:rsidRPr="009D6072">
        <w:rPr>
          <w:rFonts w:ascii="Trebuchet MS" w:eastAsia="Arial" w:hAnsi="Trebuchet MS"/>
          <w:spacing w:val="-3"/>
          <w:sz w:val="22"/>
          <w:szCs w:val="24"/>
          <w:lang w:val="ro-RO"/>
        </w:rPr>
        <w:t>e</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c</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21"/>
          <w:sz w:val="22"/>
          <w:szCs w:val="24"/>
          <w:lang w:val="ro-RO"/>
        </w:rPr>
        <w:t xml:space="preserve"> </w:t>
      </w:r>
      <w:r w:rsidR="003B4ACF" w:rsidRPr="009D6072">
        <w:rPr>
          <w:rFonts w:ascii="Trebuchet MS" w:eastAsia="Arial" w:hAnsi="Trebuchet MS"/>
          <w:sz w:val="22"/>
          <w:szCs w:val="24"/>
          <w:lang w:val="ro-RO"/>
        </w:rPr>
        <w:t>p</w:t>
      </w:r>
      <w:r w:rsidR="003B4ACF" w:rsidRPr="009D6072">
        <w:rPr>
          <w:rFonts w:ascii="Trebuchet MS" w:eastAsia="Arial" w:hAnsi="Trebuchet MS"/>
          <w:spacing w:val="-1"/>
          <w:sz w:val="22"/>
          <w:szCs w:val="24"/>
          <w:lang w:val="ro-RO"/>
        </w:rPr>
        <w:t>l</w:t>
      </w:r>
      <w:r w:rsidR="003B4ACF" w:rsidRPr="009D6072">
        <w:rPr>
          <w:rFonts w:ascii="Trebuchet MS" w:eastAsia="Arial" w:hAnsi="Trebuchet MS"/>
          <w:spacing w:val="-3"/>
          <w:sz w:val="22"/>
          <w:szCs w:val="24"/>
          <w:lang w:val="ro-RO"/>
        </w:rPr>
        <w:t>ă</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ii</w:t>
      </w:r>
      <w:r w:rsidRPr="009D6072">
        <w:rPr>
          <w:rFonts w:ascii="Trebuchet MS" w:eastAsia="Arial" w:hAnsi="Trebuchet MS"/>
          <w:sz w:val="22"/>
          <w:szCs w:val="24"/>
          <w:lang w:val="ro-RO"/>
        </w:rPr>
        <w:t xml:space="preserve">, </w:t>
      </w:r>
      <w:r w:rsidR="001C6F1C" w:rsidRPr="009D6072">
        <w:rPr>
          <w:rFonts w:ascii="Trebuchet MS" w:eastAsia="Arial" w:hAnsi="Trebuchet MS"/>
          <w:sz w:val="22"/>
          <w:szCs w:val="24"/>
          <w:highlight w:val="lightGray"/>
          <w:lang w:val="ro-RO"/>
        </w:rPr>
        <w:t>AM/OI</w:t>
      </w:r>
      <w:r w:rsidR="001C6F1C"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ap</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că</w:t>
      </w:r>
      <w:r w:rsidRPr="009D6072">
        <w:rPr>
          <w:rFonts w:ascii="Trebuchet MS" w:eastAsia="Arial" w:hAnsi="Trebuchet MS"/>
          <w:spacing w:val="3"/>
          <w:sz w:val="22"/>
          <w:szCs w:val="24"/>
          <w:lang w:val="ro-RO"/>
        </w:rPr>
        <w:t xml:space="preserve"> </w:t>
      </w:r>
      <w:r w:rsidR="00F70F34" w:rsidRPr="009D6072">
        <w:rPr>
          <w:rFonts w:ascii="Trebuchet MS" w:eastAsia="Arial" w:hAnsi="Trebuchet MS"/>
          <w:spacing w:val="1"/>
          <w:sz w:val="22"/>
          <w:szCs w:val="24"/>
          <w:lang w:val="ro-RO"/>
        </w:rPr>
        <w:t>măsurile</w:t>
      </w:r>
      <w:r w:rsidR="005C3AE4" w:rsidRPr="009D6072">
        <w:rPr>
          <w:rFonts w:ascii="Trebuchet MS" w:eastAsia="Arial" w:hAnsi="Trebuchet MS"/>
          <w:sz w:val="22"/>
          <w:szCs w:val="24"/>
          <w:lang w:val="ro-RO"/>
        </w:rPr>
        <w:t xml:space="preserve"> prevăzute de </w:t>
      </w:r>
      <w:r w:rsidR="00CD480E" w:rsidRPr="009D6072">
        <w:rPr>
          <w:rFonts w:ascii="Trebuchet MS" w:eastAsia="Arial" w:hAnsi="Trebuchet MS"/>
          <w:spacing w:val="-1"/>
          <w:sz w:val="22"/>
          <w:szCs w:val="24"/>
          <w:lang w:val="ro-RO"/>
        </w:rPr>
        <w:t xml:space="preserve">Ordonanța de urgență a Guvernului </w:t>
      </w:r>
      <w:r w:rsidR="005C3AE4" w:rsidRPr="009D6072">
        <w:rPr>
          <w:rFonts w:ascii="Trebuchet MS" w:eastAsia="Arial" w:hAnsi="Trebuchet MS"/>
          <w:spacing w:val="-1"/>
          <w:sz w:val="22"/>
          <w:szCs w:val="24"/>
          <w:lang w:val="ro-RO"/>
        </w:rPr>
        <w:t>nr. 66/2011</w:t>
      </w:r>
      <w:r w:rsidRPr="009D6072">
        <w:rPr>
          <w:rFonts w:ascii="Trebuchet MS" w:eastAsia="Arial" w:hAnsi="Trebuchet MS"/>
          <w:sz w:val="22"/>
          <w:szCs w:val="24"/>
          <w:lang w:val="ro-RO"/>
        </w:rPr>
        <w:t>.</w:t>
      </w:r>
    </w:p>
    <w:p w14:paraId="7097916B" w14:textId="2CFBE7B6" w:rsidR="00E02ED1" w:rsidRPr="009D6072" w:rsidRDefault="0050477C"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Dacă în urm</w:t>
      </w:r>
      <w:r w:rsidR="0086722B" w:rsidRPr="009D6072">
        <w:rPr>
          <w:rFonts w:ascii="Trebuchet MS" w:eastAsia="Arial" w:hAnsi="Trebuchet MS"/>
          <w:spacing w:val="-1"/>
          <w:sz w:val="22"/>
          <w:szCs w:val="24"/>
          <w:lang w:val="ro-RO"/>
        </w:rPr>
        <w:t>a sesizării Parchetului European/DLAF/organel</w:t>
      </w:r>
      <w:r w:rsidR="00CF3ADA" w:rsidRPr="009D6072">
        <w:rPr>
          <w:rFonts w:ascii="Trebuchet MS" w:eastAsia="Arial" w:hAnsi="Trebuchet MS"/>
          <w:spacing w:val="-1"/>
          <w:sz w:val="22"/>
          <w:szCs w:val="24"/>
          <w:lang w:val="ro-RO"/>
        </w:rPr>
        <w:t>or</w:t>
      </w:r>
      <w:r w:rsidR="0086722B" w:rsidRPr="009D6072">
        <w:rPr>
          <w:rFonts w:ascii="Trebuchet MS" w:eastAsia="Arial" w:hAnsi="Trebuchet MS"/>
          <w:spacing w:val="-1"/>
          <w:sz w:val="22"/>
          <w:szCs w:val="24"/>
          <w:lang w:val="ro-RO"/>
        </w:rPr>
        <w:t xml:space="preserve"> de urmărire penală ca urmare a constatării unor indicii de fraudă, </w:t>
      </w:r>
      <w:r w:rsidR="00E02ED1" w:rsidRPr="009D6072">
        <w:rPr>
          <w:rFonts w:ascii="Trebuchet MS" w:eastAsia="Arial" w:hAnsi="Trebuchet MS"/>
          <w:spacing w:val="-1"/>
          <w:sz w:val="22"/>
          <w:szCs w:val="24"/>
          <w:lang w:val="ro-RO"/>
        </w:rPr>
        <w:t xml:space="preserve">procurorul dispune trimiterea în judecată și sesizează instanța, până la rămânerea definitivă a hotărârii instanței de judecată, </w:t>
      </w:r>
      <w:r w:rsidR="0086722B" w:rsidRPr="009D6072">
        <w:rPr>
          <w:rFonts w:ascii="Trebuchet MS" w:eastAsia="Arial" w:hAnsi="Trebuchet MS"/>
          <w:spacing w:val="-1"/>
          <w:sz w:val="22"/>
          <w:szCs w:val="24"/>
          <w:highlight w:val="lightGray"/>
          <w:lang w:val="ro-RO"/>
        </w:rPr>
        <w:t>AM/OI</w:t>
      </w:r>
      <w:r w:rsidR="007C55CD"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 xml:space="preserve">suspendă autorizarea la plata/rambursarea sumelor solicitate de </w:t>
      </w:r>
      <w:r w:rsidR="0086722B" w:rsidRPr="009D6072">
        <w:rPr>
          <w:rFonts w:ascii="Trebuchet MS" w:eastAsia="Arial" w:hAnsi="Trebuchet MS"/>
          <w:spacing w:val="-1"/>
          <w:sz w:val="22"/>
          <w:szCs w:val="24"/>
          <w:lang w:val="ro-RO"/>
        </w:rPr>
        <w:t>B</w:t>
      </w:r>
      <w:r w:rsidR="00E02ED1" w:rsidRPr="009D6072">
        <w:rPr>
          <w:rFonts w:ascii="Trebuchet MS" w:eastAsia="Arial" w:hAnsi="Trebuchet MS"/>
          <w:spacing w:val="-1"/>
          <w:sz w:val="22"/>
          <w:szCs w:val="24"/>
          <w:lang w:val="ro-RO"/>
        </w:rPr>
        <w:t>eneficiar aferente contractelor economice/contract</w:t>
      </w:r>
      <w:r w:rsidR="005320FC" w:rsidRPr="009D6072">
        <w:rPr>
          <w:rFonts w:ascii="Trebuchet MS" w:eastAsia="Arial" w:hAnsi="Trebuchet MS"/>
          <w:spacing w:val="-1"/>
          <w:sz w:val="22"/>
          <w:szCs w:val="24"/>
          <w:lang w:val="ro-RO"/>
        </w:rPr>
        <w:t>ului de finanțare</w:t>
      </w:r>
      <w:r w:rsidR="00E02ED1" w:rsidRPr="009D6072">
        <w:rPr>
          <w:rFonts w:ascii="Trebuchet MS" w:eastAsia="Arial" w:hAnsi="Trebuchet MS"/>
          <w:spacing w:val="-1"/>
          <w:sz w:val="22"/>
          <w:szCs w:val="24"/>
          <w:lang w:val="ro-RO"/>
        </w:rPr>
        <w:t xml:space="preserve">/componentei din cadrul </w:t>
      </w:r>
      <w:r w:rsidR="00CF3ADA" w:rsidRPr="009D6072">
        <w:rPr>
          <w:rFonts w:ascii="Trebuchet MS" w:eastAsia="Arial" w:hAnsi="Trebuchet MS"/>
          <w:spacing w:val="-1"/>
          <w:sz w:val="22"/>
          <w:szCs w:val="24"/>
          <w:lang w:val="ro-RO"/>
        </w:rPr>
        <w:t>c</w:t>
      </w:r>
      <w:r w:rsidR="00E02ED1" w:rsidRPr="009D6072">
        <w:rPr>
          <w:rFonts w:ascii="Trebuchet MS" w:eastAsia="Arial" w:hAnsi="Trebuchet MS"/>
          <w:spacing w:val="-1"/>
          <w:sz w:val="22"/>
          <w:szCs w:val="24"/>
          <w:lang w:val="ro-RO"/>
        </w:rPr>
        <w:t xml:space="preserve">ontractului de </w:t>
      </w:r>
      <w:r w:rsidR="00CF3ADA" w:rsidRPr="009D6072">
        <w:rPr>
          <w:rFonts w:ascii="Trebuchet MS" w:eastAsia="Arial" w:hAnsi="Trebuchet MS"/>
          <w:spacing w:val="-1"/>
          <w:sz w:val="22"/>
          <w:szCs w:val="24"/>
          <w:lang w:val="ro-RO"/>
        </w:rPr>
        <w:t>f</w:t>
      </w:r>
      <w:r w:rsidR="00E02ED1" w:rsidRPr="009D6072">
        <w:rPr>
          <w:rFonts w:ascii="Trebuchet MS" w:eastAsia="Arial" w:hAnsi="Trebuchet MS"/>
          <w:spacing w:val="-1"/>
          <w:sz w:val="22"/>
          <w:szCs w:val="24"/>
          <w:lang w:val="ro-RO"/>
        </w:rPr>
        <w:t>inanțare, pentru care a fost formulată sesizarea</w:t>
      </w:r>
      <w:r w:rsidR="007C55CD" w:rsidRPr="009D6072">
        <w:rPr>
          <w:rFonts w:ascii="Trebuchet MS" w:eastAsia="Arial" w:hAnsi="Trebuchet MS"/>
          <w:spacing w:val="-1"/>
          <w:sz w:val="22"/>
          <w:szCs w:val="24"/>
          <w:lang w:val="ro-RO"/>
        </w:rPr>
        <w:t xml:space="preserve">. </w:t>
      </w:r>
    </w:p>
    <w:p w14:paraId="20DE3A22" w14:textId="56F50EDA" w:rsidR="0050477C" w:rsidRPr="009D6072" w:rsidRDefault="007C55CD"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situația </w:t>
      </w:r>
      <w:r w:rsidR="00CF3ADA" w:rsidRPr="009D6072">
        <w:rPr>
          <w:rFonts w:ascii="Trebuchet MS" w:eastAsia="Arial" w:hAnsi="Trebuchet MS"/>
          <w:spacing w:val="-1"/>
          <w:sz w:val="22"/>
          <w:szCs w:val="24"/>
          <w:lang w:val="ro-RO"/>
        </w:rPr>
        <w:t xml:space="preserve">prevăzută </w:t>
      </w:r>
      <w:r w:rsidRPr="009D6072">
        <w:rPr>
          <w:rFonts w:ascii="Trebuchet MS" w:eastAsia="Arial" w:hAnsi="Trebuchet MS"/>
          <w:spacing w:val="-1"/>
          <w:sz w:val="22"/>
          <w:szCs w:val="24"/>
          <w:lang w:val="ro-RO"/>
        </w:rPr>
        <w:t>la alin</w:t>
      </w:r>
      <w:r w:rsidR="00C22433"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(3)</w:t>
      </w:r>
      <w:r w:rsidR="00C22433"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 xml:space="preserve">la solicitarea beneficiarului, se poate aplica drept măsură subsecventă și suspendarea aplicării prevederilor </w:t>
      </w:r>
      <w:r w:rsidR="00CF3ADA" w:rsidRPr="009D6072">
        <w:rPr>
          <w:rFonts w:ascii="Trebuchet MS" w:eastAsia="Arial" w:hAnsi="Trebuchet MS"/>
          <w:spacing w:val="-1"/>
          <w:sz w:val="22"/>
          <w:szCs w:val="24"/>
          <w:lang w:val="ro-RO"/>
        </w:rPr>
        <w:t>c</w:t>
      </w:r>
      <w:r w:rsidR="00C22433" w:rsidRPr="009D6072">
        <w:rPr>
          <w:rFonts w:ascii="Trebuchet MS" w:eastAsia="Arial" w:hAnsi="Trebuchet MS"/>
          <w:spacing w:val="-1"/>
          <w:sz w:val="22"/>
          <w:szCs w:val="24"/>
          <w:lang w:val="ro-RO"/>
        </w:rPr>
        <w:t>ontractului</w:t>
      </w:r>
      <w:r w:rsidR="00E02ED1" w:rsidRPr="009D6072">
        <w:rPr>
          <w:rFonts w:ascii="Trebuchet MS" w:eastAsia="Arial" w:hAnsi="Trebuchet MS"/>
          <w:spacing w:val="-1"/>
          <w:sz w:val="22"/>
          <w:szCs w:val="24"/>
          <w:lang w:val="ro-RO"/>
        </w:rPr>
        <w:t xml:space="preserve"> de </w:t>
      </w:r>
      <w:r w:rsidR="00CF3ADA" w:rsidRPr="009D6072">
        <w:rPr>
          <w:rFonts w:ascii="Trebuchet MS" w:eastAsia="Arial" w:hAnsi="Trebuchet MS"/>
          <w:spacing w:val="-1"/>
          <w:sz w:val="22"/>
          <w:szCs w:val="24"/>
          <w:lang w:val="ro-RO"/>
        </w:rPr>
        <w:t>f</w:t>
      </w:r>
      <w:r w:rsidR="00E02ED1" w:rsidRPr="009D6072">
        <w:rPr>
          <w:rFonts w:ascii="Trebuchet MS" w:eastAsia="Arial" w:hAnsi="Trebuchet MS"/>
          <w:spacing w:val="-1"/>
          <w:sz w:val="22"/>
          <w:szCs w:val="24"/>
          <w:lang w:val="ro-RO"/>
        </w:rPr>
        <w:t>inanțare</w:t>
      </w:r>
      <w:r w:rsidR="00CD480E"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în vederea prelungirii perioadei de implementare</w:t>
      </w:r>
      <w:r w:rsidR="00C22433" w:rsidRPr="009D6072">
        <w:rPr>
          <w:rFonts w:ascii="Trebuchet MS" w:eastAsia="Arial" w:hAnsi="Trebuchet MS"/>
          <w:spacing w:val="-1"/>
          <w:sz w:val="22"/>
          <w:szCs w:val="24"/>
          <w:lang w:val="ro-RO"/>
        </w:rPr>
        <w:t>, fără ca aceasta să depășească data de 31 decembrie 2029.</w:t>
      </w:r>
    </w:p>
    <w:p w14:paraId="454087F3" w14:textId="373794DB" w:rsidR="005C2485" w:rsidRPr="009D6072" w:rsidRDefault="005C2485"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Pentru recuperarea sumelor virate în baza cererilor de plată, nejustificate prin cereri de rambursare sau a cheltuieli constatate ca neeligibile, Beneficiarul/partenerii vor fi notificați de către </w:t>
      </w:r>
      <w:r w:rsidR="00CD480E"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cu privire la obligația restituirii acestora în termen de 5 (cinci) zile de la primirea notificării. În situația nerestituirii respectivelor sume în termenul anterior menționat, recuperarea sumelor se realizează în conformitate cu prevederile </w:t>
      </w:r>
      <w:r w:rsidR="007F01DD" w:rsidRPr="009D6072">
        <w:rPr>
          <w:rFonts w:ascii="Trebuchet MS" w:eastAsia="Arial" w:hAnsi="Trebuchet MS"/>
          <w:spacing w:val="-1"/>
          <w:sz w:val="22"/>
          <w:szCs w:val="24"/>
          <w:lang w:val="ro-RO"/>
        </w:rPr>
        <w:t>Ordonanț</w:t>
      </w:r>
      <w:r w:rsidR="00291B17" w:rsidRPr="009D6072">
        <w:rPr>
          <w:rFonts w:ascii="Trebuchet MS" w:eastAsia="Arial" w:hAnsi="Trebuchet MS"/>
          <w:spacing w:val="-1"/>
          <w:sz w:val="22"/>
          <w:szCs w:val="24"/>
          <w:lang w:val="ro-RO"/>
        </w:rPr>
        <w:t>ei</w:t>
      </w:r>
      <w:r w:rsidR="007F01DD" w:rsidRPr="009D6072">
        <w:rPr>
          <w:rFonts w:ascii="Trebuchet MS" w:eastAsia="Arial" w:hAnsi="Trebuchet MS"/>
          <w:spacing w:val="-1"/>
          <w:sz w:val="22"/>
          <w:szCs w:val="24"/>
          <w:lang w:val="ro-RO"/>
        </w:rPr>
        <w:t xml:space="preserve"> de urgență a Guvernului </w:t>
      </w:r>
      <w:r w:rsidR="00977866" w:rsidRPr="009D6072">
        <w:rPr>
          <w:rFonts w:ascii="Trebuchet MS" w:eastAsia="Arial" w:hAnsi="Trebuchet MS"/>
          <w:spacing w:val="-1"/>
          <w:sz w:val="22"/>
          <w:szCs w:val="24"/>
          <w:lang w:val="ro-RO"/>
        </w:rPr>
        <w:t xml:space="preserve">nr. </w:t>
      </w:r>
      <w:r w:rsidRPr="009D6072">
        <w:rPr>
          <w:rFonts w:ascii="Trebuchet MS" w:eastAsia="Arial" w:hAnsi="Trebuchet MS"/>
          <w:spacing w:val="-1"/>
          <w:sz w:val="22"/>
          <w:szCs w:val="24"/>
          <w:lang w:val="ro-RO"/>
        </w:rPr>
        <w:t>66/</w:t>
      </w:r>
      <w:r w:rsidR="00291B17" w:rsidRPr="009D6072">
        <w:rPr>
          <w:rFonts w:ascii="Trebuchet MS" w:eastAsia="Arial" w:hAnsi="Trebuchet MS"/>
          <w:spacing w:val="-1"/>
          <w:sz w:val="22"/>
          <w:szCs w:val="24"/>
          <w:lang w:val="ro-RO"/>
        </w:rPr>
        <w:t>2011</w:t>
      </w:r>
      <w:r w:rsidRPr="009D6072">
        <w:rPr>
          <w:rFonts w:ascii="Trebuchet MS" w:eastAsia="Arial" w:hAnsi="Trebuchet MS"/>
          <w:spacing w:val="-1"/>
          <w:sz w:val="22"/>
          <w:szCs w:val="24"/>
          <w:lang w:val="ro-RO"/>
        </w:rPr>
        <w:t xml:space="preserve">. </w:t>
      </w:r>
    </w:p>
    <w:p w14:paraId="509005AF" w14:textId="77777777" w:rsidR="008B0549" w:rsidRPr="009D6072" w:rsidRDefault="008B0549" w:rsidP="002B1851">
      <w:pPr>
        <w:ind w:left="546" w:right="74" w:hanging="427"/>
        <w:jc w:val="both"/>
        <w:rPr>
          <w:rFonts w:ascii="Trebuchet MS" w:eastAsia="Arial" w:hAnsi="Trebuchet MS"/>
          <w:spacing w:val="-1"/>
          <w:sz w:val="22"/>
          <w:szCs w:val="24"/>
          <w:lang w:val="ro-RO"/>
        </w:rPr>
      </w:pPr>
    </w:p>
    <w:p w14:paraId="745E4902" w14:textId="1207C1B4" w:rsidR="00E50D77" w:rsidRPr="009D6072" w:rsidRDefault="00BF4880" w:rsidP="002B1851">
      <w:pPr>
        <w:tabs>
          <w:tab w:val="left" w:pos="3330"/>
        </w:tabs>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13</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M</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it</w:t>
      </w:r>
      <w:r w:rsidRPr="009D6072">
        <w:rPr>
          <w:rFonts w:ascii="Trebuchet MS" w:eastAsia="Arial" w:hAnsi="Trebuchet MS"/>
          <w:b/>
          <w:spacing w:val="-3"/>
          <w:sz w:val="22"/>
          <w:szCs w:val="24"/>
          <w:lang w:val="ro-RO"/>
        </w:rPr>
        <w:t>o</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i</w:t>
      </w:r>
      <w:r w:rsidRPr="009D6072">
        <w:rPr>
          <w:rFonts w:ascii="Trebuchet MS" w:eastAsia="Arial" w:hAnsi="Trebuchet MS"/>
          <w:b/>
          <w:spacing w:val="-2"/>
          <w:sz w:val="22"/>
          <w:szCs w:val="24"/>
          <w:lang w:val="ro-RO"/>
        </w:rPr>
        <w:t>z</w:t>
      </w:r>
      <w:r w:rsidRPr="009D6072">
        <w:rPr>
          <w:rFonts w:ascii="Trebuchet MS" w:eastAsia="Arial" w:hAnsi="Trebuchet MS"/>
          <w:b/>
          <w:sz w:val="22"/>
          <w:szCs w:val="24"/>
          <w:lang w:val="ro-RO"/>
        </w:rPr>
        <w:t>are</w:t>
      </w:r>
      <w:r w:rsidR="00577A9C" w:rsidRPr="009D6072">
        <w:rPr>
          <w:rFonts w:ascii="Trebuchet MS" w:eastAsia="Arial" w:hAnsi="Trebuchet MS"/>
          <w:b/>
          <w:sz w:val="22"/>
          <w:szCs w:val="24"/>
          <w:lang w:val="ro-RO"/>
        </w:rPr>
        <w:t xml:space="preserve"> și raportare</w:t>
      </w:r>
    </w:p>
    <w:p w14:paraId="16BF1148" w14:textId="77777777" w:rsidR="00702DE9" w:rsidRPr="009D6072" w:rsidRDefault="00702DE9" w:rsidP="002B1851">
      <w:pPr>
        <w:tabs>
          <w:tab w:val="left" w:pos="3330"/>
        </w:tabs>
        <w:rPr>
          <w:rFonts w:ascii="Trebuchet MS" w:eastAsia="Arial" w:hAnsi="Trebuchet MS"/>
          <w:sz w:val="22"/>
          <w:szCs w:val="24"/>
          <w:lang w:val="ro-RO"/>
        </w:rPr>
      </w:pPr>
    </w:p>
    <w:p w14:paraId="4598EA4F" w14:textId="687E859E" w:rsidR="009859A3" w:rsidRPr="009D6072" w:rsidRDefault="00BF4880" w:rsidP="00B6450E">
      <w:pPr>
        <w:pStyle w:val="ListParagraph"/>
        <w:numPr>
          <w:ilvl w:val="0"/>
          <w:numId w:val="27"/>
        </w:numPr>
        <w:ind w:right="78"/>
        <w:jc w:val="both"/>
        <w:rPr>
          <w:rFonts w:ascii="Trebuchet MS" w:eastAsia="Arial" w:hAnsi="Trebuchet MS"/>
          <w:sz w:val="22"/>
          <w:szCs w:val="24"/>
          <w:lang w:val="ro-RO"/>
        </w:rPr>
      </w:pPr>
      <w:r w:rsidRPr="009D6072">
        <w:rPr>
          <w:rFonts w:ascii="Trebuchet MS" w:eastAsia="Arial" w:hAnsi="Trebuchet MS"/>
          <w:spacing w:val="-4"/>
          <w:sz w:val="22"/>
          <w:szCs w:val="24"/>
          <w:lang w:val="ro-RO"/>
        </w:rPr>
        <w:t>M</w:t>
      </w:r>
      <w:r w:rsidRPr="009D6072">
        <w:rPr>
          <w:rFonts w:ascii="Trebuchet MS" w:eastAsia="Arial" w:hAnsi="Trebuchet MS"/>
          <w:sz w:val="22"/>
          <w:szCs w:val="24"/>
          <w:lang w:val="ro-RO"/>
        </w:rPr>
        <w:t>o</w:t>
      </w:r>
      <w:r w:rsidRPr="009D6072">
        <w:rPr>
          <w:rFonts w:ascii="Trebuchet MS" w:eastAsia="Arial" w:hAnsi="Trebuchet MS"/>
          <w:spacing w:val="2"/>
          <w:sz w:val="22"/>
          <w:szCs w:val="24"/>
          <w:lang w:val="ro-RO"/>
        </w:rPr>
        <w:t>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00FF418F" w:rsidRPr="009D6072">
        <w:rPr>
          <w:rFonts w:ascii="Trebuchet MS" w:eastAsia="Arial" w:hAnsi="Trebuchet MS"/>
          <w:sz w:val="22"/>
          <w:szCs w:val="24"/>
          <w:lang w:val="ro-RO"/>
        </w:rPr>
        <w:t xml:space="preserve"> proiectului care face obiectul</w:t>
      </w:r>
      <w:r w:rsidRPr="009D6072">
        <w:rPr>
          <w:rFonts w:ascii="Trebuchet MS" w:eastAsia="Arial" w:hAnsi="Trebuchet MS"/>
          <w:spacing w:val="6"/>
          <w:sz w:val="22"/>
          <w:szCs w:val="24"/>
          <w:lang w:val="ro-RO"/>
        </w:rPr>
        <w:t xml:space="preserve"> </w:t>
      </w:r>
      <w:r w:rsidR="00CF3ADA" w:rsidRPr="009D6072">
        <w:rPr>
          <w:rFonts w:ascii="Trebuchet MS" w:eastAsia="Arial" w:hAnsi="Trebuchet MS"/>
          <w:spacing w:val="-1"/>
          <w:sz w:val="22"/>
          <w:szCs w:val="24"/>
          <w:lang w:val="ro-RO"/>
        </w:rPr>
        <w:t>c</w:t>
      </w:r>
      <w:r w:rsidRPr="009D6072">
        <w:rPr>
          <w:rFonts w:ascii="Trebuchet MS" w:eastAsia="Arial" w:hAnsi="Trebuchet MS"/>
          <w:sz w:val="22"/>
          <w:szCs w:val="24"/>
          <w:lang w:val="ro-RO"/>
        </w:rPr>
        <w:t>on</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ac</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3"/>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5"/>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6"/>
          <w:sz w:val="22"/>
          <w:szCs w:val="24"/>
          <w:lang w:val="ro-RO"/>
        </w:rPr>
        <w:t xml:space="preserve"> </w:t>
      </w:r>
      <w:r w:rsidR="003B4ACF" w:rsidRPr="009D6072">
        <w:rPr>
          <w:rFonts w:ascii="Trebuchet MS" w:eastAsia="Arial" w:hAnsi="Trebuchet MS"/>
          <w:sz w:val="22"/>
          <w:szCs w:val="24"/>
          <w:lang w:val="ro-RO"/>
        </w:rPr>
        <w:t>finanțare</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6"/>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li</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că</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highlight w:val="lightGray"/>
          <w:lang w:val="ro-RO"/>
        </w:rPr>
        <w:t>A</w:t>
      </w:r>
      <w:r w:rsidRPr="009D6072">
        <w:rPr>
          <w:rFonts w:ascii="Trebuchet MS" w:eastAsia="Arial" w:hAnsi="Trebuchet MS"/>
          <w:spacing w:val="-4"/>
          <w:sz w:val="22"/>
          <w:szCs w:val="24"/>
          <w:highlight w:val="lightGray"/>
          <w:lang w:val="ro-RO"/>
        </w:rPr>
        <w:t>M</w:t>
      </w:r>
      <w:r w:rsidRPr="009D6072">
        <w:rPr>
          <w:rFonts w:ascii="Trebuchet MS" w:eastAsia="Arial" w:hAnsi="Trebuchet MS"/>
          <w:spacing w:val="1"/>
          <w:sz w:val="22"/>
          <w:szCs w:val="24"/>
          <w:highlight w:val="lightGray"/>
          <w:lang w:val="ro-RO"/>
        </w:rPr>
        <w:t>/O</w:t>
      </w:r>
      <w:r w:rsidRPr="009D6072">
        <w:rPr>
          <w:rFonts w:ascii="Trebuchet MS" w:eastAsia="Arial" w:hAnsi="Trebuchet MS"/>
          <w:sz w:val="22"/>
          <w:szCs w:val="24"/>
          <w:highlight w:val="lightGray"/>
          <w:lang w:val="ro-RO"/>
        </w:rPr>
        <w:t>I</w:t>
      </w:r>
      <w:r w:rsidRPr="009D6072">
        <w:rPr>
          <w:rFonts w:ascii="Trebuchet MS" w:eastAsia="Arial" w:hAnsi="Trebuchet MS"/>
          <w:spacing w:val="7"/>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co</w:t>
      </w:r>
      <w:r w:rsidRPr="009D6072">
        <w:rPr>
          <w:rFonts w:ascii="Trebuchet MS" w:eastAsia="Arial" w:hAnsi="Trebuchet MS"/>
          <w:spacing w:val="-3"/>
          <w:sz w:val="22"/>
          <w:szCs w:val="24"/>
          <w:lang w:val="ro-RO"/>
        </w:rPr>
        <w:t>n</w:t>
      </w:r>
      <w:r w:rsidRPr="009D6072">
        <w:rPr>
          <w:rFonts w:ascii="Trebuchet MS" w:eastAsia="Arial" w:hAnsi="Trebuchet MS"/>
          <w:spacing w:val="3"/>
          <w:sz w:val="22"/>
          <w:szCs w:val="24"/>
          <w:lang w:val="ro-RO"/>
        </w:rPr>
        <w:t>f</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m</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00057EF9" w:rsidRPr="009D6072">
        <w:rPr>
          <w:rFonts w:ascii="Trebuchet MS" w:eastAsia="Arial" w:hAnsi="Trebuchet MS"/>
          <w:spacing w:val="3"/>
          <w:sz w:val="22"/>
          <w:szCs w:val="24"/>
          <w:lang w:val="ro-RO"/>
        </w:rPr>
        <w:t xml:space="preserve">cu </w:t>
      </w:r>
      <w:r w:rsidR="00A8507F" w:rsidRPr="009D6072">
        <w:rPr>
          <w:rFonts w:ascii="Trebuchet MS" w:eastAsia="Arial" w:hAnsi="Trebuchet MS"/>
          <w:sz w:val="22"/>
          <w:szCs w:val="24"/>
          <w:lang w:val="ro-RO"/>
        </w:rPr>
        <w:t xml:space="preserve">prevederile legale </w:t>
      </w:r>
      <w:r w:rsidR="00217268" w:rsidRPr="009D6072">
        <w:rPr>
          <w:rFonts w:ascii="Trebuchet MS" w:eastAsia="Arial" w:hAnsi="Trebuchet MS"/>
          <w:sz w:val="22"/>
          <w:szCs w:val="24"/>
          <w:lang w:val="ro-RO"/>
        </w:rPr>
        <w:t>aplicabile</w:t>
      </w:r>
      <w:r w:rsidR="005236D1" w:rsidRPr="009D6072">
        <w:rPr>
          <w:rFonts w:ascii="Trebuchet MS" w:eastAsia="Arial" w:hAnsi="Trebuchet MS"/>
          <w:sz w:val="22"/>
          <w:szCs w:val="24"/>
          <w:lang w:val="ro-RO"/>
        </w:rPr>
        <w:t xml:space="preserve"> și cu prevederile prezentului contract de finanțare</w:t>
      </w:r>
      <w:r w:rsidRPr="009D6072">
        <w:rPr>
          <w:rFonts w:ascii="Trebuchet MS" w:eastAsia="Arial" w:hAnsi="Trebuchet MS"/>
          <w:sz w:val="22"/>
          <w:szCs w:val="24"/>
          <w:lang w:val="ro-RO"/>
        </w:rPr>
        <w:t>.</w:t>
      </w:r>
    </w:p>
    <w:p w14:paraId="6D3F2F88" w14:textId="0D199CA0" w:rsidR="005156B6" w:rsidRPr="009D6072" w:rsidRDefault="001C2B85" w:rsidP="00B6450E">
      <w:pPr>
        <w:pStyle w:val="ListParagraph"/>
        <w:numPr>
          <w:ilvl w:val="0"/>
          <w:numId w:val="27"/>
        </w:numPr>
        <w:ind w:right="78"/>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realizează m</w:t>
      </w:r>
      <w:r w:rsidR="00FD0AB8" w:rsidRPr="009D6072">
        <w:rPr>
          <w:rFonts w:ascii="Trebuchet MS" w:hAnsi="Trebuchet MS"/>
          <w:sz w:val="22"/>
          <w:szCs w:val="24"/>
          <w:lang w:val="ro-RO"/>
        </w:rPr>
        <w:t>onitorizarea proiectelor</w:t>
      </w:r>
      <w:r w:rsidR="005156B6" w:rsidRPr="009D6072">
        <w:rPr>
          <w:rFonts w:ascii="Trebuchet MS" w:hAnsi="Trebuchet MS"/>
          <w:sz w:val="22"/>
          <w:szCs w:val="24"/>
          <w:lang w:val="ro-RO"/>
        </w:rPr>
        <w:t>:</w:t>
      </w:r>
    </w:p>
    <w:p w14:paraId="3F5CEE14" w14:textId="08D6DCE8" w:rsidR="005156B6" w:rsidRPr="009D6072" w:rsidRDefault="001C2B85" w:rsidP="00B6450E">
      <w:pPr>
        <w:pStyle w:val="ListParagraph"/>
        <w:numPr>
          <w:ilvl w:val="0"/>
          <w:numId w:val="28"/>
        </w:numPr>
        <w:ind w:right="78"/>
        <w:jc w:val="both"/>
        <w:rPr>
          <w:rFonts w:ascii="Trebuchet MS" w:hAnsi="Trebuchet MS"/>
          <w:sz w:val="22"/>
          <w:szCs w:val="24"/>
          <w:lang w:val="ro-RO"/>
        </w:rPr>
      </w:pPr>
      <w:r w:rsidRPr="009D6072">
        <w:rPr>
          <w:rFonts w:ascii="Trebuchet MS" w:hAnsi="Trebuchet MS"/>
          <w:sz w:val="22"/>
          <w:szCs w:val="24"/>
          <w:lang w:val="ro-RO"/>
        </w:rPr>
        <w:t>p</w:t>
      </w:r>
      <w:r w:rsidR="00403BAC" w:rsidRPr="009D6072">
        <w:rPr>
          <w:rFonts w:ascii="Trebuchet MS" w:hAnsi="Trebuchet MS"/>
          <w:sz w:val="22"/>
          <w:szCs w:val="24"/>
          <w:lang w:val="ro-RO"/>
        </w:rPr>
        <w:t>rin urmărirea și validarea îndeplinirii indicatorilor de etapă din planul de monitorizare a proiectului, pe baza documentelor justificative transmise de beneficiar și, după caz,</w:t>
      </w:r>
      <w:r w:rsidR="001032BF" w:rsidRPr="009D6072">
        <w:rPr>
          <w:rFonts w:ascii="Trebuchet MS" w:hAnsi="Trebuchet MS"/>
          <w:sz w:val="22"/>
          <w:szCs w:val="24"/>
          <w:lang w:val="ro-RO"/>
        </w:rPr>
        <w:t xml:space="preserve"> a constatărilor din teren</w:t>
      </w:r>
      <w:r w:rsidR="00CF3ADA" w:rsidRPr="009D6072">
        <w:rPr>
          <w:rFonts w:ascii="Trebuchet MS" w:hAnsi="Trebuchet MS"/>
          <w:sz w:val="22"/>
          <w:szCs w:val="24"/>
          <w:lang w:val="ro-RO"/>
        </w:rPr>
        <w:t>,</w:t>
      </w:r>
      <w:r w:rsidR="001032BF" w:rsidRPr="009D6072">
        <w:rPr>
          <w:rFonts w:ascii="Trebuchet MS" w:hAnsi="Trebuchet MS"/>
          <w:sz w:val="22"/>
          <w:szCs w:val="24"/>
          <w:lang w:val="ro-RO"/>
        </w:rPr>
        <w:t xml:space="preserve"> cu ocazia vizitelor la fața locului efectuate;</w:t>
      </w:r>
    </w:p>
    <w:p w14:paraId="42D7C6C1" w14:textId="585C8B18" w:rsidR="00217268" w:rsidRPr="009D6072" w:rsidRDefault="00D76A30" w:rsidP="00B6450E">
      <w:pPr>
        <w:pStyle w:val="ListParagraph"/>
        <w:numPr>
          <w:ilvl w:val="0"/>
          <w:numId w:val="28"/>
        </w:numPr>
        <w:ind w:right="78"/>
        <w:jc w:val="both"/>
        <w:rPr>
          <w:rFonts w:ascii="Trebuchet MS" w:hAnsi="Trebuchet MS"/>
          <w:sz w:val="22"/>
          <w:szCs w:val="24"/>
          <w:lang w:val="ro-RO"/>
        </w:rPr>
      </w:pPr>
      <w:r w:rsidRPr="009D6072">
        <w:rPr>
          <w:rFonts w:ascii="Trebuchet MS" w:hAnsi="Trebuchet MS"/>
          <w:sz w:val="22"/>
          <w:szCs w:val="24"/>
          <w:lang w:val="ro-RO"/>
        </w:rPr>
        <w:lastRenderedPageBreak/>
        <w:t xml:space="preserve">prin verificarea </w:t>
      </w:r>
      <w:r w:rsidR="001C2B85" w:rsidRPr="009D6072">
        <w:rPr>
          <w:rFonts w:ascii="Trebuchet MS" w:hAnsi="Trebuchet MS"/>
          <w:sz w:val="22"/>
          <w:szCs w:val="24"/>
          <w:lang w:val="ro-RO"/>
        </w:rPr>
        <w:t xml:space="preserve">Rapoartelor de progres elaborate de </w:t>
      </w:r>
      <w:r w:rsidR="001032BF" w:rsidRPr="009D6072">
        <w:rPr>
          <w:rFonts w:ascii="Trebuchet MS" w:hAnsi="Trebuchet MS"/>
          <w:sz w:val="22"/>
          <w:szCs w:val="24"/>
          <w:lang w:val="ro-RO"/>
        </w:rPr>
        <w:t>Beneficiar, disponibile în MySMIS2021 și a documentelor justificative care însoțesc Raportul de progres, în scopul urmăririi progresului proiectelor și stadiul îndeplinirii indicatorilor de realizare și rezultat</w:t>
      </w:r>
      <w:r w:rsidR="00CF3ADA" w:rsidRPr="009D6072">
        <w:rPr>
          <w:rFonts w:ascii="Trebuchet MS" w:hAnsi="Trebuchet MS"/>
          <w:sz w:val="22"/>
          <w:szCs w:val="24"/>
          <w:lang w:val="ro-RO"/>
        </w:rPr>
        <w:t>;</w:t>
      </w:r>
    </w:p>
    <w:p w14:paraId="567A2663" w14:textId="6E0E35CB" w:rsidR="00217268" w:rsidRPr="009D6072" w:rsidRDefault="001C2B85" w:rsidP="00B6450E">
      <w:pPr>
        <w:pStyle w:val="ListParagraph"/>
        <w:numPr>
          <w:ilvl w:val="0"/>
          <w:numId w:val="28"/>
        </w:numPr>
        <w:ind w:right="78"/>
        <w:jc w:val="both"/>
        <w:rPr>
          <w:rFonts w:ascii="Trebuchet MS" w:hAnsi="Trebuchet MS"/>
          <w:sz w:val="22"/>
          <w:szCs w:val="24"/>
          <w:lang w:val="ro-RO"/>
        </w:rPr>
      </w:pPr>
      <w:r w:rsidRPr="009D6072">
        <w:rPr>
          <w:rFonts w:ascii="Trebuchet MS" w:hAnsi="Trebuchet MS"/>
          <w:sz w:val="22"/>
          <w:szCs w:val="24"/>
          <w:lang w:val="ro-RO"/>
        </w:rPr>
        <w:t>prin vizite de monitorizare și vizite la fața locului</w:t>
      </w:r>
      <w:r w:rsidR="00CF3ADA" w:rsidRPr="009D6072">
        <w:rPr>
          <w:rFonts w:ascii="Trebuchet MS" w:hAnsi="Trebuchet MS"/>
          <w:sz w:val="22"/>
          <w:szCs w:val="24"/>
          <w:lang w:val="ro-RO"/>
        </w:rPr>
        <w:t>,</w:t>
      </w:r>
      <w:r w:rsidRPr="009D6072">
        <w:rPr>
          <w:rFonts w:ascii="Trebuchet MS" w:hAnsi="Trebuchet MS"/>
          <w:sz w:val="22"/>
          <w:szCs w:val="24"/>
          <w:lang w:val="ro-RO"/>
        </w:rPr>
        <w:t xml:space="preserve"> pentru a </w:t>
      </w:r>
      <w:r w:rsidR="00CF3ADA" w:rsidRPr="009D6072">
        <w:rPr>
          <w:rFonts w:ascii="Trebuchet MS" w:hAnsi="Trebuchet MS"/>
          <w:sz w:val="22"/>
          <w:szCs w:val="24"/>
          <w:lang w:val="ro-RO"/>
        </w:rPr>
        <w:t xml:space="preserve">verifica </w:t>
      </w:r>
      <w:r w:rsidRPr="009D6072">
        <w:rPr>
          <w:rFonts w:ascii="Trebuchet MS" w:hAnsi="Trebuchet MS"/>
          <w:sz w:val="22"/>
          <w:szCs w:val="24"/>
          <w:lang w:val="ro-RO"/>
        </w:rPr>
        <w:t>progresul fizic al activităților</w:t>
      </w:r>
      <w:r w:rsidR="00D76A30" w:rsidRPr="009D6072">
        <w:rPr>
          <w:rFonts w:ascii="Trebuchet MS" w:hAnsi="Trebuchet MS"/>
          <w:sz w:val="22"/>
          <w:szCs w:val="24"/>
          <w:lang w:val="ro-RO"/>
        </w:rPr>
        <w:t xml:space="preserve"> și </w:t>
      </w:r>
      <w:r w:rsidRPr="009D6072">
        <w:rPr>
          <w:rFonts w:ascii="Trebuchet MS" w:hAnsi="Trebuchet MS"/>
          <w:sz w:val="22"/>
          <w:szCs w:val="24"/>
          <w:lang w:val="ro-RO"/>
        </w:rPr>
        <w:t>stadiul realizării indicatorilor</w:t>
      </w:r>
      <w:r w:rsidR="00D76A30" w:rsidRPr="009D6072">
        <w:rPr>
          <w:rFonts w:ascii="Trebuchet MS" w:hAnsi="Trebuchet MS"/>
          <w:sz w:val="22"/>
          <w:szCs w:val="24"/>
          <w:lang w:val="ro-RO"/>
        </w:rPr>
        <w:t xml:space="preserve">, îndeplinirea </w:t>
      </w:r>
      <w:r w:rsidR="00E80F3A" w:rsidRPr="009D6072">
        <w:rPr>
          <w:rFonts w:ascii="Trebuchet MS" w:hAnsi="Trebuchet MS"/>
          <w:sz w:val="22"/>
          <w:szCs w:val="24"/>
          <w:lang w:val="ro-RO"/>
        </w:rPr>
        <w:t>indicatorilor de etapă</w:t>
      </w:r>
      <w:r w:rsidR="00057EF9" w:rsidRPr="009D6072">
        <w:rPr>
          <w:rFonts w:ascii="Trebuchet MS" w:hAnsi="Trebuchet MS"/>
          <w:sz w:val="22"/>
          <w:szCs w:val="24"/>
          <w:lang w:val="ro-RO"/>
        </w:rPr>
        <w:t>;</w:t>
      </w:r>
    </w:p>
    <w:p w14:paraId="283582F1" w14:textId="5583B420" w:rsidR="007502C3" w:rsidRPr="009D6072" w:rsidRDefault="00217268" w:rsidP="00B6450E">
      <w:pPr>
        <w:pStyle w:val="ListParagraph"/>
        <w:numPr>
          <w:ilvl w:val="0"/>
          <w:numId w:val="28"/>
        </w:numPr>
        <w:ind w:right="78"/>
        <w:jc w:val="both"/>
        <w:rPr>
          <w:rFonts w:ascii="Trebuchet MS" w:hAnsi="Trebuchet MS"/>
          <w:sz w:val="22"/>
          <w:szCs w:val="24"/>
          <w:lang w:val="ro-RO"/>
        </w:rPr>
      </w:pPr>
      <w:r w:rsidRPr="009D6072" w:rsidDel="00217268">
        <w:rPr>
          <w:rFonts w:ascii="Trebuchet MS" w:hAnsi="Trebuchet MS"/>
          <w:sz w:val="22"/>
          <w:szCs w:val="24"/>
          <w:lang w:val="ro-RO"/>
        </w:rPr>
        <w:t xml:space="preserve"> </w:t>
      </w:r>
      <w:r w:rsidR="007502C3" w:rsidRPr="009D6072">
        <w:rPr>
          <w:rFonts w:ascii="Trebuchet MS" w:hAnsi="Trebuchet MS"/>
          <w:sz w:val="22"/>
          <w:szCs w:val="24"/>
          <w:lang w:val="ro-RO"/>
        </w:rPr>
        <w:t xml:space="preserve">prin vizite pe teren la beneficiarii proiectelor, post-implementare, pe perioada în care beneficiarul/liderul de parteneriat au obligația de a asigura </w:t>
      </w:r>
      <w:r w:rsidRPr="009D6072">
        <w:rPr>
          <w:rFonts w:ascii="Trebuchet MS" w:hAnsi="Trebuchet MS"/>
          <w:sz w:val="22"/>
          <w:szCs w:val="24"/>
          <w:lang w:val="ro-RO"/>
        </w:rPr>
        <w:t xml:space="preserve">sustenabilitatea/durabilitatea proiectului, respectiv </w:t>
      </w:r>
      <w:r w:rsidR="007502C3" w:rsidRPr="009D6072">
        <w:rPr>
          <w:rFonts w:ascii="Trebuchet MS" w:hAnsi="Trebuchet MS"/>
          <w:sz w:val="22"/>
          <w:szCs w:val="24"/>
          <w:lang w:val="ro-RO"/>
        </w:rPr>
        <w:t xml:space="preserve">caracterul durabil al operațiunilor potrivit prevederilor art. 65 din Regulamentul (UE) 2021/1060, </w:t>
      </w:r>
      <w:r w:rsidR="00AE75DA" w:rsidRPr="009D6072">
        <w:rPr>
          <w:rFonts w:ascii="Trebuchet MS" w:hAnsi="Trebuchet MS"/>
          <w:sz w:val="22"/>
          <w:szCs w:val="24"/>
          <w:lang w:val="ro-RO"/>
        </w:rPr>
        <w:t xml:space="preserve">după caz. </w:t>
      </w:r>
    </w:p>
    <w:p w14:paraId="02D41B32" w14:textId="5C61209D" w:rsidR="00E80F3A" w:rsidRPr="009D6072" w:rsidRDefault="00FB1E8A"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 xml:space="preserve">Pentru a furniza informațiile necesare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pentru monitorizarea proiect</w:t>
      </w:r>
      <w:r w:rsidR="005156B6" w:rsidRPr="009D6072">
        <w:rPr>
          <w:rFonts w:ascii="Trebuchet MS" w:hAnsi="Trebuchet MS"/>
          <w:sz w:val="22"/>
          <w:szCs w:val="24"/>
          <w:lang w:val="ro-RO"/>
        </w:rPr>
        <w:t>ului</w:t>
      </w:r>
      <w:r w:rsidR="00CE79E2" w:rsidRPr="009D6072">
        <w:rPr>
          <w:rFonts w:ascii="Trebuchet MS" w:hAnsi="Trebuchet MS"/>
          <w:sz w:val="22"/>
          <w:szCs w:val="24"/>
          <w:lang w:val="ro-RO"/>
        </w:rPr>
        <w:t xml:space="preserve">, </w:t>
      </w:r>
      <w:r w:rsidR="005156B6" w:rsidRPr="009D6072">
        <w:rPr>
          <w:rFonts w:ascii="Trebuchet MS" w:hAnsi="Trebuchet MS"/>
          <w:sz w:val="22"/>
          <w:szCs w:val="24"/>
          <w:lang w:val="ro-RO"/>
        </w:rPr>
        <w:t xml:space="preserve">Beneficiarul </w:t>
      </w:r>
      <w:r w:rsidR="004D76CE" w:rsidRPr="009D6072">
        <w:rPr>
          <w:rFonts w:ascii="Trebuchet MS" w:hAnsi="Trebuchet MS"/>
          <w:sz w:val="22"/>
          <w:szCs w:val="24"/>
          <w:lang w:val="ro-RO"/>
        </w:rPr>
        <w:t>elaborează</w:t>
      </w:r>
      <w:r w:rsidR="00CE79E2" w:rsidRPr="009D6072">
        <w:rPr>
          <w:rFonts w:ascii="Trebuchet MS" w:hAnsi="Trebuchet MS"/>
          <w:sz w:val="22"/>
          <w:szCs w:val="24"/>
          <w:lang w:val="ro-RO"/>
        </w:rPr>
        <w:t xml:space="preserve"> Rapo</w:t>
      </w:r>
      <w:r w:rsidR="00DF542E" w:rsidRPr="009D6072">
        <w:rPr>
          <w:rFonts w:ascii="Trebuchet MS" w:hAnsi="Trebuchet MS"/>
          <w:sz w:val="22"/>
          <w:szCs w:val="24"/>
          <w:lang w:val="ro-RO"/>
        </w:rPr>
        <w:t>arte</w:t>
      </w:r>
      <w:r w:rsidR="00CE79E2" w:rsidRPr="009D6072">
        <w:rPr>
          <w:rFonts w:ascii="Trebuchet MS" w:hAnsi="Trebuchet MS"/>
          <w:sz w:val="22"/>
          <w:szCs w:val="24"/>
          <w:lang w:val="ro-RO"/>
        </w:rPr>
        <w:t xml:space="preserve"> de progres</w:t>
      </w:r>
      <w:r w:rsidR="00314639" w:rsidRPr="009D6072">
        <w:rPr>
          <w:rFonts w:ascii="Trebuchet MS" w:hAnsi="Trebuchet MS"/>
          <w:sz w:val="22"/>
          <w:szCs w:val="24"/>
          <w:lang w:val="ro-RO"/>
        </w:rPr>
        <w:t xml:space="preserve">, cu o frecvență </w:t>
      </w:r>
      <w:r w:rsidR="00E80F3A" w:rsidRPr="009D6072">
        <w:rPr>
          <w:rFonts w:ascii="Trebuchet MS" w:hAnsi="Trebuchet MS"/>
          <w:sz w:val="22"/>
          <w:szCs w:val="24"/>
          <w:lang w:val="ro-RO"/>
        </w:rPr>
        <w:t xml:space="preserve">de </w:t>
      </w:r>
      <w:r w:rsidR="00E80F3A" w:rsidRPr="009D6072">
        <w:rPr>
          <w:rFonts w:ascii="Trebuchet MS" w:hAnsi="Trebuchet MS"/>
          <w:sz w:val="22"/>
          <w:szCs w:val="24"/>
          <w:highlight w:val="lightGray"/>
          <w:lang w:val="ro-RO"/>
        </w:rPr>
        <w:t>____</w:t>
      </w:r>
      <w:r w:rsidR="00E80F3A" w:rsidRPr="009D6072">
        <w:rPr>
          <w:rFonts w:ascii="Trebuchet MS" w:hAnsi="Trebuchet MS"/>
          <w:i/>
          <w:sz w:val="22"/>
          <w:szCs w:val="24"/>
          <w:highlight w:val="lightGray"/>
          <w:lang w:val="ro-RO"/>
        </w:rPr>
        <w:t xml:space="preserve">se va indica </w:t>
      </w:r>
      <w:r w:rsidR="003B4ACF" w:rsidRPr="009D6072">
        <w:rPr>
          <w:rFonts w:ascii="Trebuchet MS" w:hAnsi="Trebuchet MS"/>
          <w:i/>
          <w:sz w:val="22"/>
          <w:szCs w:val="24"/>
          <w:highlight w:val="lightGray"/>
          <w:lang w:val="ro-RO"/>
        </w:rPr>
        <w:t>de către</w:t>
      </w:r>
      <w:r w:rsidR="00E80F3A" w:rsidRPr="009D6072">
        <w:rPr>
          <w:rFonts w:ascii="Trebuchet MS" w:hAnsi="Trebuchet MS"/>
          <w:i/>
          <w:sz w:val="22"/>
          <w:szCs w:val="24"/>
          <w:highlight w:val="lightGray"/>
          <w:lang w:val="ro-RO"/>
        </w:rPr>
        <w:t xml:space="preserve"> fiecare AM/OI perioada de raportare aplicabilă fiecărui program/priorități/apel de proiecte</w:t>
      </w:r>
      <w:r w:rsidR="00AE75DA" w:rsidRPr="009D6072">
        <w:rPr>
          <w:rFonts w:ascii="Trebuchet MS" w:hAnsi="Trebuchet MS"/>
          <w:i/>
          <w:sz w:val="22"/>
          <w:szCs w:val="24"/>
          <w:highlight w:val="lightGray"/>
          <w:lang w:val="ro-RO"/>
        </w:rPr>
        <w:t>___</w:t>
      </w:r>
      <w:r w:rsidR="00E80F3A" w:rsidRPr="009D6072">
        <w:rPr>
          <w:rFonts w:ascii="Trebuchet MS" w:hAnsi="Trebuchet MS"/>
          <w:i/>
          <w:sz w:val="22"/>
          <w:szCs w:val="24"/>
          <w:highlight w:val="lightGray"/>
          <w:lang w:val="ro-RO"/>
        </w:rPr>
        <w:t xml:space="preserve"> </w:t>
      </w:r>
      <w:r w:rsidR="00AE75DA" w:rsidRPr="009D6072">
        <w:rPr>
          <w:rFonts w:ascii="Trebuchet MS" w:hAnsi="Trebuchet MS"/>
          <w:sz w:val="22"/>
          <w:szCs w:val="24"/>
          <w:lang w:val="ro-RO"/>
        </w:rPr>
        <w:t>în conformitate cu prevederile prezentului contracte de finanțare/decizii de finanțare</w:t>
      </w:r>
      <w:r w:rsidR="001C2B85" w:rsidRPr="009D6072">
        <w:rPr>
          <w:rFonts w:ascii="Trebuchet MS" w:hAnsi="Trebuchet MS"/>
          <w:sz w:val="22"/>
          <w:szCs w:val="24"/>
          <w:lang w:val="ro-RO"/>
        </w:rPr>
        <w:t xml:space="preserve">. </w:t>
      </w:r>
    </w:p>
    <w:p w14:paraId="02FF2435" w14:textId="579E44B8" w:rsidR="004D76CE" w:rsidRPr="009D6072" w:rsidRDefault="005C6BA6"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Raportul de progres se generează prin sistemul informatic  MySMIS2021/SMIS2021+ de către beneficiar și se transmite AM/OI în 30 de zile de la finalizarea perioadei de raportare.</w:t>
      </w:r>
    </w:p>
    <w:p w14:paraId="1C206F9E" w14:textId="29A6707F" w:rsidR="00E50D77" w:rsidRPr="009D6072" w:rsidRDefault="007C6B04"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În cazul proiectelor de infrastructură și a</w:t>
      </w:r>
      <w:r w:rsidR="00AB5E7E" w:rsidRPr="009D6072">
        <w:rPr>
          <w:rFonts w:ascii="Trebuchet MS" w:hAnsi="Trebuchet MS"/>
          <w:sz w:val="22"/>
          <w:szCs w:val="24"/>
          <w:lang w:val="ro-RO"/>
        </w:rPr>
        <w:t>l</w:t>
      </w:r>
      <w:r w:rsidRPr="009D6072">
        <w:rPr>
          <w:rFonts w:ascii="Trebuchet MS" w:hAnsi="Trebuchet MS"/>
          <w:sz w:val="22"/>
          <w:szCs w:val="24"/>
          <w:lang w:val="ro-RO"/>
        </w:rPr>
        <w:t xml:space="preserve"> proiectelor care presupun execuție de lucr</w:t>
      </w:r>
      <w:r w:rsidR="0040089A" w:rsidRPr="009D6072">
        <w:rPr>
          <w:rFonts w:ascii="Trebuchet MS" w:hAnsi="Trebuchet MS"/>
          <w:sz w:val="22"/>
          <w:szCs w:val="24"/>
          <w:lang w:val="ro-RO"/>
        </w:rPr>
        <w:t>ă</w:t>
      </w:r>
      <w:r w:rsidRPr="009D6072">
        <w:rPr>
          <w:rFonts w:ascii="Trebuchet MS" w:hAnsi="Trebuchet MS"/>
          <w:sz w:val="22"/>
          <w:szCs w:val="24"/>
          <w:lang w:val="ro-RO"/>
        </w:rPr>
        <w:t>ri, r</w:t>
      </w:r>
      <w:r w:rsidR="001C2B85" w:rsidRPr="009D6072">
        <w:rPr>
          <w:rFonts w:ascii="Trebuchet MS" w:hAnsi="Trebuchet MS"/>
          <w:sz w:val="22"/>
          <w:szCs w:val="24"/>
          <w:lang w:val="ro-RO"/>
        </w:rPr>
        <w:t>aportul de progres are ca surse de informații posibile: jurnalul de șantier, procesele verbale de lucrări ascunse, fazele determinante ale proiectelor, fișele de pontaj, graficele de lucrări, rapoartele de activitate și alte documente similare</w:t>
      </w:r>
      <w:r w:rsidR="007512B2" w:rsidRPr="009D6072">
        <w:rPr>
          <w:rFonts w:ascii="Trebuchet MS" w:hAnsi="Trebuchet MS"/>
          <w:sz w:val="22"/>
          <w:szCs w:val="24"/>
          <w:lang w:val="ro-RO"/>
        </w:rPr>
        <w:t>.</w:t>
      </w:r>
    </w:p>
    <w:p w14:paraId="0C499B25" w14:textId="653B85E2" w:rsidR="00556B7E" w:rsidRPr="009D6072" w:rsidRDefault="00AE75DA"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În cazul proiectelor de infrastructură și a</w:t>
      </w:r>
      <w:r w:rsidR="005D1279" w:rsidRPr="009D6072">
        <w:rPr>
          <w:rFonts w:ascii="Trebuchet MS" w:hAnsi="Trebuchet MS"/>
          <w:sz w:val="22"/>
          <w:szCs w:val="24"/>
          <w:lang w:val="ro-RO"/>
        </w:rPr>
        <w:t>l</w:t>
      </w:r>
      <w:r w:rsidRPr="009D6072">
        <w:rPr>
          <w:rFonts w:ascii="Trebuchet MS" w:hAnsi="Trebuchet MS"/>
          <w:sz w:val="22"/>
          <w:szCs w:val="24"/>
          <w:lang w:val="ro-RO"/>
        </w:rPr>
        <w:t xml:space="preserve"> proiectelor care presupun execuție de lucrări,</w:t>
      </w:r>
      <w:r w:rsidRPr="009D6072" w:rsidDel="00FF418F">
        <w:rPr>
          <w:rFonts w:ascii="Trebuchet MS" w:hAnsi="Trebuchet MS"/>
          <w:sz w:val="22"/>
          <w:szCs w:val="24"/>
          <w:lang w:val="ro-RO"/>
        </w:rPr>
        <w:t xml:space="preserve"> </w:t>
      </w:r>
      <w:r w:rsidR="00556B7E" w:rsidRPr="009D6072">
        <w:rPr>
          <w:rFonts w:ascii="Trebuchet MS" w:hAnsi="Trebuchet MS"/>
          <w:sz w:val="22"/>
          <w:szCs w:val="24"/>
          <w:highlight w:val="lightGray"/>
          <w:lang w:val="ro-RO"/>
        </w:rPr>
        <w:t>AM/OI</w:t>
      </w:r>
      <w:r w:rsidR="00556B7E" w:rsidRPr="009D6072">
        <w:rPr>
          <w:rFonts w:ascii="Trebuchet MS" w:hAnsi="Trebuchet MS"/>
          <w:sz w:val="22"/>
          <w:szCs w:val="24"/>
          <w:lang w:val="ro-RO"/>
        </w:rPr>
        <w:t xml:space="preserve"> </w:t>
      </w:r>
      <w:r w:rsidR="00C660D1" w:rsidRPr="009D6072">
        <w:rPr>
          <w:rFonts w:ascii="Trebuchet MS" w:hAnsi="Trebuchet MS"/>
          <w:sz w:val="22"/>
          <w:szCs w:val="24"/>
          <w:lang w:val="ro-RO"/>
        </w:rPr>
        <w:t>poate</w:t>
      </w:r>
      <w:r w:rsidR="00556B7E" w:rsidRPr="009D6072">
        <w:rPr>
          <w:rFonts w:ascii="Trebuchet MS" w:hAnsi="Trebuchet MS"/>
          <w:sz w:val="22"/>
          <w:szCs w:val="24"/>
          <w:lang w:val="ro-RO"/>
        </w:rPr>
        <w:t xml:space="preserve"> verifica stadiul de execuție a lucrărilor prin analizarea rapoartelor privind stadiul fizic și valoric, comparativ cu cel programat, curba S a evoluției financiare și progresul fizic, în corelare cu graficele fizice și valorice de execuție a lucrărilor actualizate</w:t>
      </w:r>
      <w:r w:rsidR="00AC5A40" w:rsidRPr="009D6072">
        <w:rPr>
          <w:rFonts w:ascii="Trebuchet MS" w:hAnsi="Trebuchet MS"/>
          <w:sz w:val="22"/>
          <w:szCs w:val="24"/>
          <w:lang w:val="ro-RO"/>
        </w:rPr>
        <w:t>, generate de MySMIS2021/SMIS2021+ în baza informațiilor lunare transmise de beneficiari și/sau contractori/subcontractori</w:t>
      </w:r>
      <w:r w:rsidR="00AC5A40" w:rsidRPr="009D6072">
        <w:rPr>
          <w:rFonts w:ascii="Trebuchet MS" w:eastAsia="Calibri" w:hAnsi="Trebuchet MS"/>
          <w:kern w:val="2"/>
          <w:sz w:val="22"/>
          <w:szCs w:val="24"/>
          <w:bdr w:val="none" w:sz="0" w:space="0" w:color="auto" w:frame="1"/>
          <w:shd w:val="clear" w:color="auto" w:fill="FFFFFF"/>
          <w:lang w:val="ro-RO"/>
          <w14:ligatures w14:val="standardContextual"/>
        </w:rPr>
        <w:t>.</w:t>
      </w:r>
    </w:p>
    <w:p w14:paraId="51D3B09D" w14:textId="03B2FBEE" w:rsidR="00AE75DA" w:rsidRPr="009D6072" w:rsidRDefault="00AE75DA"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 xml:space="preserve">În procesul de monitorizare a proiectelor,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vor verifica și confirma îndeplinirea indicatorilor de etapă, în conformitate cu </w:t>
      </w:r>
      <w:r w:rsidRPr="009D6072">
        <w:rPr>
          <w:rFonts w:ascii="Trebuchet MS" w:hAnsi="Trebuchet MS"/>
          <w:iCs/>
          <w:sz w:val="22"/>
          <w:szCs w:val="24"/>
          <w:lang w:val="ro-RO"/>
        </w:rPr>
        <w:t>Planul de monitorizare a proiectului</w:t>
      </w:r>
      <w:r w:rsidRPr="009D6072">
        <w:rPr>
          <w:rFonts w:ascii="Trebuchet MS" w:hAnsi="Trebuchet MS"/>
          <w:sz w:val="22"/>
          <w:szCs w:val="24"/>
          <w:lang w:val="ro-RO"/>
        </w:rPr>
        <w:t xml:space="preserve">. </w:t>
      </w:r>
    </w:p>
    <w:p w14:paraId="412B55D2" w14:textId="1C6F8559" w:rsidR="00AE75DA" w:rsidRPr="009D6072" w:rsidRDefault="00AE75DA" w:rsidP="00B6450E">
      <w:pPr>
        <w:pStyle w:val="ListParagraph"/>
        <w:numPr>
          <w:ilvl w:val="0"/>
          <w:numId w:val="27"/>
        </w:numPr>
        <w:tabs>
          <w:tab w:val="left" w:pos="993"/>
        </w:tabs>
        <w:ind w:right="80"/>
        <w:jc w:val="both"/>
        <w:rPr>
          <w:rFonts w:ascii="Trebuchet MS" w:hAnsi="Trebuchet MS"/>
          <w:sz w:val="22"/>
          <w:szCs w:val="24"/>
          <w:lang w:val="ro-RO"/>
        </w:rPr>
      </w:pPr>
      <w:r w:rsidRPr="009D6072">
        <w:rPr>
          <w:rFonts w:ascii="Trebuchet MS" w:hAnsi="Trebuchet MS"/>
          <w:sz w:val="22"/>
          <w:szCs w:val="24"/>
          <w:lang w:val="ro-RO"/>
        </w:rPr>
        <w:t xml:space="preserve">În procesul de monitorizare a proiectelor,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întreprinde </w:t>
      </w:r>
      <w:r w:rsidR="00EC1479" w:rsidRPr="009D6072">
        <w:rPr>
          <w:rFonts w:ascii="Trebuchet MS" w:hAnsi="Trebuchet MS"/>
          <w:sz w:val="22"/>
          <w:szCs w:val="24"/>
          <w:lang w:val="ro-RO"/>
        </w:rPr>
        <w:t>măsuri de</w:t>
      </w:r>
      <w:r w:rsidRPr="009D6072">
        <w:rPr>
          <w:rFonts w:ascii="Trebuchet MS" w:hAnsi="Trebuchet MS"/>
          <w:sz w:val="22"/>
          <w:szCs w:val="24"/>
          <w:lang w:val="ro-RO"/>
        </w:rPr>
        <w:t xml:space="preserve"> sprijini</w:t>
      </w:r>
      <w:r w:rsidR="00EC1479" w:rsidRPr="009D6072">
        <w:rPr>
          <w:rFonts w:ascii="Trebuchet MS" w:hAnsi="Trebuchet MS"/>
          <w:sz w:val="22"/>
          <w:szCs w:val="24"/>
          <w:lang w:val="ro-RO"/>
        </w:rPr>
        <w:t>re a</w:t>
      </w:r>
      <w:r w:rsidRPr="009D6072">
        <w:rPr>
          <w:rFonts w:ascii="Trebuchet MS" w:hAnsi="Trebuchet MS"/>
          <w:sz w:val="22"/>
          <w:szCs w:val="24"/>
          <w:lang w:val="ro-RO"/>
        </w:rPr>
        <w:t xml:space="preserve"> beneficiarul</w:t>
      </w:r>
      <w:r w:rsidR="00EC1479" w:rsidRPr="009D6072">
        <w:rPr>
          <w:rFonts w:ascii="Trebuchet MS" w:hAnsi="Trebuchet MS"/>
          <w:sz w:val="22"/>
          <w:szCs w:val="24"/>
          <w:lang w:val="ro-RO"/>
        </w:rPr>
        <w:t>ui</w:t>
      </w:r>
      <w:r w:rsidRPr="009D6072">
        <w:rPr>
          <w:rFonts w:ascii="Trebuchet MS" w:hAnsi="Trebuchet MS"/>
          <w:sz w:val="22"/>
          <w:szCs w:val="24"/>
          <w:lang w:val="ro-RO"/>
        </w:rPr>
        <w:t xml:space="preserve"> pentru identificarea și stabilirea de posibile măsuri de remediere și aplică acțiuni și măsuri consolidate de monitorizare, în funcție de riscurile identificate, pentru buna implementare</w:t>
      </w:r>
      <w:r w:rsidR="00057EF9" w:rsidRPr="009D6072">
        <w:rPr>
          <w:rFonts w:ascii="Trebuchet MS" w:hAnsi="Trebuchet MS"/>
          <w:sz w:val="22"/>
          <w:szCs w:val="24"/>
          <w:lang w:val="ro-RO"/>
        </w:rPr>
        <w:t xml:space="preserve"> a</w:t>
      </w:r>
      <w:r w:rsidRPr="009D6072">
        <w:rPr>
          <w:rFonts w:ascii="Trebuchet MS" w:hAnsi="Trebuchet MS"/>
          <w:sz w:val="22"/>
          <w:szCs w:val="24"/>
          <w:lang w:val="ro-RO"/>
        </w:rPr>
        <w:t xml:space="preserve"> contractului de finanțare, în condițiile prevăzute de legislația în vigoare. </w:t>
      </w:r>
    </w:p>
    <w:p w14:paraId="36882A83" w14:textId="1951E80C" w:rsidR="00AE75DA" w:rsidRPr="009D6072" w:rsidRDefault="00AE75DA" w:rsidP="00B6450E">
      <w:pPr>
        <w:pStyle w:val="ListParagraph"/>
        <w:numPr>
          <w:ilvl w:val="0"/>
          <w:numId w:val="27"/>
        </w:numPr>
        <w:tabs>
          <w:tab w:val="left" w:pos="993"/>
        </w:tabs>
        <w:ind w:right="80"/>
        <w:jc w:val="both"/>
        <w:rPr>
          <w:rFonts w:ascii="Trebuchet MS" w:hAnsi="Trebuchet MS"/>
          <w:sz w:val="22"/>
          <w:szCs w:val="24"/>
          <w:lang w:val="ro-RO"/>
        </w:rPr>
      </w:pPr>
      <w:r w:rsidRPr="009D6072">
        <w:rPr>
          <w:rFonts w:ascii="Trebuchet MS" w:hAnsi="Trebuchet MS"/>
          <w:sz w:val="22"/>
          <w:szCs w:val="24"/>
          <w:lang w:val="ro-RO"/>
        </w:rPr>
        <w:t xml:space="preserve">În situația nerealizării, la termen, a indicatorilor de etapă,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adoptă și implementează, în funcție de riscurile identificate, acțiuni și măsuri de monitorizare consolidată care sunt detaliate în </w:t>
      </w:r>
      <w:r w:rsidR="00C660D1" w:rsidRPr="009D6072">
        <w:rPr>
          <w:rFonts w:ascii="Trebuchet MS" w:hAnsi="Trebuchet MS"/>
          <w:sz w:val="22"/>
          <w:szCs w:val="24"/>
          <w:lang w:val="ro-RO"/>
        </w:rPr>
        <w:t>Condițiile</w:t>
      </w:r>
      <w:r w:rsidRPr="009D6072">
        <w:rPr>
          <w:rFonts w:ascii="Trebuchet MS" w:hAnsi="Trebuchet MS"/>
          <w:sz w:val="22"/>
          <w:szCs w:val="24"/>
          <w:lang w:val="ro-RO"/>
        </w:rPr>
        <w:t xml:space="preserve"> specifice ale prezentului contract de finanțare.</w:t>
      </w:r>
      <w:r w:rsidRPr="009D6072" w:rsidDel="00AD58B6">
        <w:rPr>
          <w:rFonts w:ascii="Trebuchet MS" w:hAnsi="Trebuchet MS"/>
          <w:sz w:val="22"/>
          <w:szCs w:val="24"/>
          <w:lang w:val="ro-RO"/>
        </w:rPr>
        <w:t xml:space="preserve"> </w:t>
      </w:r>
    </w:p>
    <w:p w14:paraId="58C8A698" w14:textId="4649217C" w:rsidR="00E362BF" w:rsidRPr="009D6072" w:rsidRDefault="00EC1479" w:rsidP="00B6450E">
      <w:pPr>
        <w:pStyle w:val="ListParagraph"/>
        <w:numPr>
          <w:ilvl w:val="0"/>
          <w:numId w:val="27"/>
        </w:numPr>
        <w:tabs>
          <w:tab w:val="left" w:pos="851"/>
        </w:tabs>
        <w:jc w:val="both"/>
        <w:rPr>
          <w:rFonts w:ascii="Trebuchet MS" w:hAnsi="Trebuchet MS"/>
          <w:sz w:val="18"/>
          <w:lang w:val="ro-RO"/>
        </w:rPr>
      </w:pPr>
      <w:r w:rsidRPr="009D6072">
        <w:rPr>
          <w:rFonts w:ascii="Trebuchet MS" w:hAnsi="Trebuchet MS"/>
          <w:sz w:val="22"/>
          <w:szCs w:val="24"/>
          <w:lang w:val="ro-RO"/>
        </w:rPr>
        <w:t xml:space="preserve"> </w:t>
      </w:r>
      <w:r w:rsidR="009B4A5E" w:rsidRPr="009D6072">
        <w:rPr>
          <w:rFonts w:ascii="Trebuchet MS" w:hAnsi="Trebuchet MS"/>
          <w:sz w:val="22"/>
          <w:szCs w:val="24"/>
          <w:lang w:val="ro-RO"/>
        </w:rPr>
        <w:t>Î</w:t>
      </w:r>
      <w:r w:rsidRPr="009D6072">
        <w:rPr>
          <w:rFonts w:ascii="Trebuchet MS" w:hAnsi="Trebuchet MS"/>
          <w:sz w:val="22"/>
          <w:szCs w:val="24"/>
          <w:lang w:val="ro-RO"/>
        </w:rPr>
        <w:t xml:space="preserve">n completarea măsurilor consolidate de monitorizare, </w:t>
      </w:r>
      <w:r w:rsidR="007C6B04" w:rsidRPr="009D6072">
        <w:rPr>
          <w:rFonts w:ascii="Trebuchet MS" w:hAnsi="Trebuchet MS"/>
          <w:sz w:val="22"/>
          <w:szCs w:val="24"/>
          <w:highlight w:val="lightGray"/>
          <w:lang w:val="ro-RO"/>
        </w:rPr>
        <w:t>AM/OI</w:t>
      </w:r>
      <w:r w:rsidR="007C6B04" w:rsidRPr="009D6072">
        <w:rPr>
          <w:rFonts w:ascii="Trebuchet MS" w:hAnsi="Trebuchet MS"/>
          <w:sz w:val="22"/>
          <w:szCs w:val="24"/>
          <w:lang w:val="ro-RO"/>
        </w:rPr>
        <w:t xml:space="preserve"> poate să aplice </w:t>
      </w:r>
      <w:r w:rsidR="00E362BF" w:rsidRPr="009D6072">
        <w:rPr>
          <w:rFonts w:ascii="Trebuchet MS" w:hAnsi="Trebuchet MS"/>
          <w:sz w:val="22"/>
          <w:szCs w:val="24"/>
          <w:lang w:val="ro-RO"/>
        </w:rPr>
        <w:t xml:space="preserve">una sau mai multe din următoarele </w:t>
      </w:r>
      <w:r w:rsidR="007C6B04" w:rsidRPr="009D6072">
        <w:rPr>
          <w:rFonts w:ascii="Trebuchet MS" w:hAnsi="Trebuchet MS"/>
          <w:sz w:val="22"/>
          <w:szCs w:val="24"/>
          <w:lang w:val="ro-RO"/>
        </w:rPr>
        <w:t>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E362BF" w:rsidRPr="009D6072">
        <w:rPr>
          <w:rFonts w:ascii="Trebuchet MS" w:hAnsi="Trebuchet MS"/>
          <w:sz w:val="22"/>
          <w:szCs w:val="24"/>
          <w:lang w:val="ro-RO"/>
        </w:rPr>
        <w:t> :</w:t>
      </w:r>
      <w:r w:rsidR="009B4A5E" w:rsidRPr="009D6072" w:rsidDel="009B4A5E">
        <w:rPr>
          <w:rFonts w:ascii="Trebuchet MS" w:hAnsi="Trebuchet MS"/>
          <w:sz w:val="22"/>
          <w:szCs w:val="24"/>
          <w:lang w:val="ro-RO"/>
        </w:rPr>
        <w:t xml:space="preserve"> </w:t>
      </w:r>
      <w:r w:rsidR="00E362BF" w:rsidRPr="009D6072">
        <w:rPr>
          <w:rFonts w:ascii="Trebuchet MS" w:hAnsi="Trebuchet MS"/>
          <w:sz w:val="22"/>
          <w:szCs w:val="24"/>
          <w:highlight w:val="lightGray"/>
          <w:lang w:val="ro-RO"/>
        </w:rPr>
        <w:t>___</w:t>
      </w:r>
      <w:r w:rsidR="00E362BF" w:rsidRPr="009D6072">
        <w:rPr>
          <w:rFonts w:ascii="Trebuchet MS" w:hAnsi="Trebuchet MS"/>
          <w:i/>
          <w:sz w:val="22"/>
          <w:szCs w:val="24"/>
          <w:highlight w:val="lightGray"/>
          <w:lang w:val="ro-RO"/>
        </w:rPr>
        <w:t xml:space="preserve">Se va </w:t>
      </w:r>
      <w:r w:rsidR="009B4A5E" w:rsidRPr="009D6072">
        <w:rPr>
          <w:rFonts w:ascii="Trebuchet MS" w:hAnsi="Trebuchet MS"/>
          <w:i/>
          <w:sz w:val="22"/>
          <w:szCs w:val="24"/>
          <w:highlight w:val="lightGray"/>
          <w:lang w:val="ro-RO"/>
        </w:rPr>
        <w:t xml:space="preserve">preciza </w:t>
      </w:r>
      <w:r w:rsidR="00E362BF" w:rsidRPr="009D6072">
        <w:rPr>
          <w:rFonts w:ascii="Trebuchet MS" w:hAnsi="Trebuchet MS"/>
          <w:i/>
          <w:sz w:val="22"/>
          <w:szCs w:val="24"/>
          <w:highlight w:val="lightGray"/>
          <w:lang w:val="ro-RO"/>
        </w:rPr>
        <w:t>de către fiecare AM/OI</w:t>
      </w:r>
      <w:r w:rsidR="00CD6618" w:rsidRPr="009D6072">
        <w:rPr>
          <w:rFonts w:ascii="Trebuchet MS" w:hAnsi="Trebuchet MS"/>
          <w:i/>
          <w:sz w:val="22"/>
          <w:szCs w:val="24"/>
          <w:highlight w:val="lightGray"/>
          <w:lang w:val="ro-RO"/>
        </w:rPr>
        <w:t>. Se va detalia</w:t>
      </w:r>
      <w:r w:rsidR="009B4A5E" w:rsidRPr="009D6072">
        <w:rPr>
          <w:rFonts w:ascii="Trebuchet MS" w:hAnsi="Trebuchet MS"/>
          <w:i/>
          <w:sz w:val="22"/>
          <w:szCs w:val="24"/>
          <w:highlight w:val="lightGray"/>
          <w:lang w:val="ro-RO"/>
        </w:rPr>
        <w:t xml:space="preserve"> în Condițiile specifice</w:t>
      </w:r>
      <w:r w:rsidR="00E362BF" w:rsidRPr="009D6072">
        <w:rPr>
          <w:rFonts w:ascii="Trebuchet MS" w:hAnsi="Trebuchet MS"/>
          <w:i/>
          <w:sz w:val="22"/>
          <w:szCs w:val="24"/>
          <w:highlight w:val="lightGray"/>
          <w:lang w:val="ro-RO"/>
        </w:rPr>
        <w:t xml:space="preserve"> </w:t>
      </w:r>
      <w:r w:rsidR="00CC5BB8" w:rsidRPr="009D6072">
        <w:rPr>
          <w:rFonts w:ascii="Trebuchet MS" w:hAnsi="Trebuchet MS"/>
          <w:i/>
          <w:sz w:val="22"/>
          <w:szCs w:val="24"/>
          <w:highlight w:val="lightGray"/>
          <w:lang w:val="ro-RO"/>
        </w:rPr>
        <w:t>, după caz.</w:t>
      </w:r>
      <w:r w:rsidR="00E362BF" w:rsidRPr="009D6072">
        <w:rPr>
          <w:rFonts w:ascii="Trebuchet MS" w:hAnsi="Trebuchet MS"/>
          <w:i/>
          <w:sz w:val="22"/>
          <w:szCs w:val="24"/>
          <w:highlight w:val="lightGray"/>
          <w:lang w:val="ro-RO"/>
        </w:rPr>
        <w:t>_____</w:t>
      </w:r>
    </w:p>
    <w:p w14:paraId="433D0B53" w14:textId="566CA276" w:rsidR="001C2B85" w:rsidRPr="009D6072" w:rsidRDefault="001C2B85" w:rsidP="00B6450E">
      <w:pPr>
        <w:pStyle w:val="ListParagraph"/>
        <w:numPr>
          <w:ilvl w:val="0"/>
          <w:numId w:val="27"/>
        </w:numPr>
        <w:tabs>
          <w:tab w:val="left" w:pos="851"/>
        </w:tabs>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elaborează Raportul de vizită care se </w:t>
      </w:r>
      <w:r w:rsidR="00464567" w:rsidRPr="009D6072">
        <w:rPr>
          <w:rFonts w:ascii="Trebuchet MS" w:hAnsi="Trebuchet MS"/>
          <w:sz w:val="22"/>
          <w:szCs w:val="24"/>
          <w:lang w:val="ro-RO"/>
        </w:rPr>
        <w:t>generează prin sistemul</w:t>
      </w:r>
      <w:r w:rsidRPr="009D6072">
        <w:rPr>
          <w:rFonts w:ascii="Trebuchet MS" w:hAnsi="Trebuchet MS"/>
          <w:sz w:val="22"/>
          <w:szCs w:val="24"/>
          <w:lang w:val="ro-RO"/>
        </w:rPr>
        <w:t xml:space="preserve"> informatic MySMIS202</w:t>
      </w:r>
      <w:r w:rsidR="00FB50D7" w:rsidRPr="009D6072">
        <w:rPr>
          <w:rFonts w:ascii="Trebuchet MS" w:hAnsi="Trebuchet MS"/>
          <w:sz w:val="22"/>
          <w:szCs w:val="24"/>
          <w:lang w:val="ro-RO"/>
        </w:rPr>
        <w:t>1</w:t>
      </w:r>
      <w:r w:rsidR="00464567" w:rsidRPr="009D6072">
        <w:rPr>
          <w:rFonts w:ascii="Trebuchet MS" w:hAnsi="Trebuchet MS"/>
          <w:sz w:val="22"/>
          <w:szCs w:val="24"/>
          <w:lang w:val="ro-RO"/>
        </w:rPr>
        <w:t xml:space="preserve"> în termen de 10 zile lucrătoare de la data vizitei efectuată la fața locului</w:t>
      </w:r>
      <w:r w:rsidR="00FB50D7" w:rsidRPr="009D6072">
        <w:rPr>
          <w:rFonts w:ascii="Trebuchet MS" w:hAnsi="Trebuchet MS"/>
          <w:sz w:val="22"/>
          <w:szCs w:val="24"/>
          <w:lang w:val="ro-RO"/>
        </w:rPr>
        <w:t>. Raportul de vizită poate include acțiuni corective și recomandări adresate beneficiarului, precum și termenele de realizare</w:t>
      </w:r>
      <w:r w:rsidR="001F7B84" w:rsidRPr="009D6072">
        <w:rPr>
          <w:rFonts w:ascii="Trebuchet MS" w:hAnsi="Trebuchet MS"/>
          <w:sz w:val="22"/>
          <w:szCs w:val="24"/>
          <w:lang w:val="ro-RO"/>
        </w:rPr>
        <w:t xml:space="preserve"> care sunt obligatorii de </w:t>
      </w:r>
      <w:r w:rsidR="006F23C7" w:rsidRPr="009D6072">
        <w:rPr>
          <w:rFonts w:ascii="Trebuchet MS" w:hAnsi="Trebuchet MS"/>
          <w:sz w:val="22"/>
          <w:szCs w:val="24"/>
          <w:lang w:val="ro-RO"/>
        </w:rPr>
        <w:t>respectat</w:t>
      </w:r>
      <w:r w:rsidR="001F7B84" w:rsidRPr="009D6072">
        <w:rPr>
          <w:rFonts w:ascii="Trebuchet MS" w:hAnsi="Trebuchet MS"/>
          <w:sz w:val="22"/>
          <w:szCs w:val="24"/>
          <w:lang w:val="ro-RO"/>
        </w:rPr>
        <w:t xml:space="preserve"> pentru beneficiar</w:t>
      </w:r>
      <w:r w:rsidR="00FB50D7" w:rsidRPr="009D6072">
        <w:rPr>
          <w:rFonts w:ascii="Trebuchet MS" w:hAnsi="Trebuchet MS"/>
          <w:sz w:val="22"/>
          <w:szCs w:val="24"/>
          <w:lang w:val="ro-RO"/>
        </w:rPr>
        <w:t xml:space="preserve">. </w:t>
      </w:r>
    </w:p>
    <w:p w14:paraId="26146D4B" w14:textId="2ABEEDDB" w:rsidR="00FB50D7" w:rsidRPr="009D6072" w:rsidRDefault="00FB50D7" w:rsidP="00B6450E">
      <w:pPr>
        <w:pStyle w:val="ListParagraph"/>
        <w:numPr>
          <w:ilvl w:val="0"/>
          <w:numId w:val="27"/>
        </w:numPr>
        <w:tabs>
          <w:tab w:val="left" w:pos="851"/>
        </w:tabs>
        <w:jc w:val="both"/>
        <w:rPr>
          <w:rFonts w:ascii="Trebuchet MS" w:hAnsi="Trebuchet MS"/>
          <w:sz w:val="22"/>
          <w:szCs w:val="24"/>
          <w:lang w:val="ro-RO"/>
        </w:rPr>
      </w:pPr>
      <w:r w:rsidRPr="009D6072">
        <w:rPr>
          <w:rFonts w:ascii="Trebuchet MS" w:hAnsi="Trebuchet MS"/>
          <w:sz w:val="22"/>
          <w:szCs w:val="24"/>
          <w:lang w:val="ro-RO"/>
        </w:rPr>
        <w:t>În procesul de monitorizare a proiectelor</w:t>
      </w:r>
      <w:r w:rsidR="007512B2" w:rsidRPr="009D6072">
        <w:rPr>
          <w:rFonts w:ascii="Trebuchet MS" w:hAnsi="Trebuchet MS"/>
          <w:sz w:val="22"/>
          <w:szCs w:val="24"/>
          <w:lang w:val="ro-RO"/>
        </w:rPr>
        <w:t>,</w:t>
      </w:r>
      <w:r w:rsidRPr="009D6072">
        <w:rPr>
          <w:rFonts w:ascii="Trebuchet MS" w:hAnsi="Trebuchet MS"/>
          <w:sz w:val="22"/>
          <w:szCs w:val="24"/>
          <w:lang w:val="ro-RO"/>
        </w:rPr>
        <w:t xml:space="preserv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w:t>
      </w:r>
      <w:r w:rsidR="00556B7E" w:rsidRPr="009D6072">
        <w:rPr>
          <w:rFonts w:ascii="Trebuchet MS" w:hAnsi="Trebuchet MS"/>
          <w:sz w:val="22"/>
          <w:szCs w:val="24"/>
          <w:lang w:val="ro-RO"/>
        </w:rPr>
        <w:t xml:space="preserve">va </w:t>
      </w:r>
      <w:r w:rsidRPr="009D6072">
        <w:rPr>
          <w:rFonts w:ascii="Trebuchet MS" w:hAnsi="Trebuchet MS"/>
          <w:sz w:val="22"/>
          <w:szCs w:val="24"/>
          <w:lang w:val="ro-RO"/>
        </w:rPr>
        <w:t xml:space="preserve">urmări implementarea recomandărilor și acțiunilor corective, pe baza rapoartelor prezentate de beneficiar și/sau a vizitelor la fața locului, după caz. </w:t>
      </w:r>
    </w:p>
    <w:p w14:paraId="2C791742" w14:textId="71FD0D20" w:rsidR="004520B2" w:rsidRPr="009D6072" w:rsidRDefault="004520B2" w:rsidP="00B6450E">
      <w:pPr>
        <w:pStyle w:val="ListParagraph"/>
        <w:numPr>
          <w:ilvl w:val="0"/>
          <w:numId w:val="2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w:t>
      </w:r>
      <w:r w:rsidRPr="009D6072">
        <w:rPr>
          <w:rFonts w:ascii="Trebuchet MS" w:hAnsi="Trebuchet MS"/>
          <w:b/>
          <w:sz w:val="22"/>
          <w:szCs w:val="24"/>
          <w:lang w:val="ro-RO"/>
        </w:rPr>
        <w:t>are dreptul</w:t>
      </w:r>
      <w:r w:rsidRPr="009D6072">
        <w:rPr>
          <w:rFonts w:ascii="Trebuchet MS" w:hAnsi="Trebuchet MS"/>
          <w:sz w:val="22"/>
          <w:szCs w:val="24"/>
          <w:lang w:val="ro-RO"/>
        </w:rPr>
        <w:t xml:space="preserve"> să aplice, în funcție de analiza obiectivă și riscurile identificate, următoarele măsuri</w:t>
      </w:r>
      <w:r w:rsidRPr="009D6072">
        <w:rPr>
          <w:rStyle w:val="FootnoteReference"/>
          <w:rFonts w:ascii="Trebuchet MS" w:hAnsi="Trebuchet MS"/>
          <w:sz w:val="22"/>
          <w:szCs w:val="24"/>
          <w:lang w:val="ro-RO"/>
        </w:rPr>
        <w:footnoteReference w:id="2"/>
      </w:r>
      <w:r w:rsidRPr="009D6072">
        <w:rPr>
          <w:rFonts w:ascii="Trebuchet MS" w:hAnsi="Trebuchet MS"/>
          <w:sz w:val="22"/>
          <w:szCs w:val="24"/>
          <w:lang w:val="ro-RO"/>
        </w:rPr>
        <w:t>:</w:t>
      </w:r>
    </w:p>
    <w:p w14:paraId="3C7E1153" w14:textId="13ED6DFA" w:rsidR="004520B2" w:rsidRPr="009D6072" w:rsidRDefault="004520B2"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lastRenderedPageBreak/>
        <w:t>întreruperea termenului de plată pentru cererile de plată/cererile de prefinanțare/cererilor de rambursare până la îndeplinirea indicatorului de etapă, cu condiția ca îndeplinirea indicatorului să survină în perioada prevăzută la art. 74, alin (1) lit. b din Regulamentul (UE) 2021/1060, cu modificările și completările ulterioare;</w:t>
      </w:r>
    </w:p>
    <w:p w14:paraId="4B6B6888" w14:textId="3240433B" w:rsidR="004520B2" w:rsidRPr="009D6072" w:rsidRDefault="004520B2"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respingerea, în tot sau în parte, a cererii de plată/cererii de prefinanțare/cererii de rambursare, în condițiile art. 25 alin. (5) din Ordonanța de urgen</w:t>
      </w:r>
      <w:r w:rsidR="00057EF9" w:rsidRPr="009D6072">
        <w:rPr>
          <w:rFonts w:ascii="Trebuchet MS" w:hAnsi="Trebuchet MS"/>
          <w:sz w:val="22"/>
          <w:szCs w:val="24"/>
          <w:lang w:val="ro-RO"/>
        </w:rPr>
        <w:t>ță</w:t>
      </w:r>
      <w:r w:rsidRPr="009D6072">
        <w:rPr>
          <w:rFonts w:ascii="Trebuchet MS" w:hAnsi="Trebuchet MS"/>
          <w:sz w:val="22"/>
          <w:szCs w:val="24"/>
          <w:lang w:val="ro-RO"/>
        </w:rPr>
        <w:t xml:space="preserve"> a Guvernului nr. 133/2021, dacă nu au fost transmise dovezile privind îndeplinirea indicatorului de etapă în termenul specificat la lit. a);</w:t>
      </w:r>
    </w:p>
    <w:p w14:paraId="4FC26300" w14:textId="4E6D7810" w:rsidR="00BE5625" w:rsidRPr="009D6072" w:rsidRDefault="00BE5625"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F5CD69B" w14:textId="22F3B9AE" w:rsidR="00BE5625" w:rsidRPr="009D6072" w:rsidRDefault="00BE5625"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suspendarea implementării proiectului, până la încetarea cauzelor obiective care afectează derularea activităților și atingerea indicatorilor de etapă;</w:t>
      </w:r>
    </w:p>
    <w:p w14:paraId="57A1EFD1" w14:textId="58A3D314" w:rsidR="00BE5625" w:rsidRPr="009D6072" w:rsidRDefault="00BE5625" w:rsidP="00B6450E">
      <w:pPr>
        <w:pStyle w:val="CommentText"/>
        <w:numPr>
          <w:ilvl w:val="1"/>
          <w:numId w:val="29"/>
        </w:numPr>
        <w:jc w:val="both"/>
        <w:rPr>
          <w:rFonts w:ascii="Trebuchet MS" w:hAnsi="Trebuchet MS"/>
          <w:sz w:val="22"/>
          <w:szCs w:val="24"/>
          <w:lang w:val="ro-RO"/>
        </w:rPr>
      </w:pPr>
      <w:r w:rsidRPr="009D6072">
        <w:rPr>
          <w:rFonts w:ascii="Trebuchet MS" w:hAnsi="Trebuchet MS"/>
          <w:sz w:val="22"/>
          <w:szCs w:val="24"/>
          <w:lang w:val="ro-RO"/>
        </w:rPr>
        <w:t xml:space="preserve">rezilierea </w:t>
      </w:r>
      <w:r w:rsidR="007512B2" w:rsidRPr="009D6072">
        <w:rPr>
          <w:rFonts w:ascii="Trebuchet MS" w:hAnsi="Trebuchet MS"/>
          <w:sz w:val="22"/>
          <w:szCs w:val="24"/>
          <w:lang w:val="ro-RO"/>
        </w:rPr>
        <w:t>c</w:t>
      </w:r>
      <w:r w:rsidRPr="009D6072">
        <w:rPr>
          <w:rFonts w:ascii="Trebuchet MS" w:hAnsi="Trebuchet MS"/>
          <w:sz w:val="22"/>
          <w:szCs w:val="24"/>
          <w:lang w:val="ro-RO"/>
        </w:rPr>
        <w:t xml:space="preserve">ontractului de </w:t>
      </w:r>
      <w:r w:rsidR="007512B2" w:rsidRPr="009D6072">
        <w:rPr>
          <w:rFonts w:ascii="Trebuchet MS" w:hAnsi="Trebuchet MS"/>
          <w:sz w:val="22"/>
          <w:szCs w:val="24"/>
          <w:lang w:val="ro-RO"/>
        </w:rPr>
        <w:t>f</w:t>
      </w:r>
      <w:r w:rsidRPr="009D6072">
        <w:rPr>
          <w:rFonts w:ascii="Trebuchet MS" w:hAnsi="Trebuchet MS"/>
          <w:sz w:val="22"/>
          <w:szCs w:val="24"/>
          <w:lang w:val="ro-RO"/>
        </w:rPr>
        <w:t xml:space="preserve">inanțare de către </w:t>
      </w:r>
      <w:r w:rsidR="00E42D83" w:rsidRPr="009D6072">
        <w:rPr>
          <w:rFonts w:ascii="Trebuchet MS" w:hAnsi="Trebuchet MS"/>
          <w:sz w:val="22"/>
          <w:szCs w:val="24"/>
          <w:highlight w:val="lightGray"/>
          <w:lang w:val="ro-RO"/>
        </w:rPr>
        <w:t>AM/OI</w:t>
      </w:r>
      <w:r w:rsidR="00F33777" w:rsidRPr="009D6072">
        <w:rPr>
          <w:rFonts w:ascii="Trebuchet MS" w:hAnsi="Trebuchet MS"/>
          <w:sz w:val="22"/>
          <w:szCs w:val="24"/>
          <w:lang w:val="ro-RO"/>
        </w:rPr>
        <w:t xml:space="preserve">, în </w:t>
      </w:r>
      <w:r w:rsidR="003B4ACF" w:rsidRPr="009D6072">
        <w:rPr>
          <w:rFonts w:ascii="Trebuchet MS" w:hAnsi="Trebuchet MS"/>
          <w:sz w:val="22"/>
          <w:szCs w:val="24"/>
          <w:lang w:val="ro-RO"/>
        </w:rPr>
        <w:t>condițiile</w:t>
      </w:r>
      <w:r w:rsidR="00F33777" w:rsidRPr="009D6072">
        <w:rPr>
          <w:rFonts w:ascii="Trebuchet MS" w:hAnsi="Trebuchet MS"/>
          <w:sz w:val="22"/>
          <w:szCs w:val="24"/>
          <w:lang w:val="ro-RO"/>
        </w:rPr>
        <w:t xml:space="preserve"> </w:t>
      </w:r>
      <w:r w:rsidR="003B4ACF" w:rsidRPr="009D6072">
        <w:rPr>
          <w:rFonts w:ascii="Trebuchet MS" w:hAnsi="Trebuchet MS"/>
          <w:sz w:val="22"/>
          <w:szCs w:val="24"/>
          <w:lang w:val="ro-RO"/>
        </w:rPr>
        <w:t>prevăzute</w:t>
      </w:r>
      <w:r w:rsidR="00F33777" w:rsidRPr="009D6072">
        <w:rPr>
          <w:rFonts w:ascii="Trebuchet MS" w:hAnsi="Trebuchet MS"/>
          <w:sz w:val="22"/>
          <w:szCs w:val="24"/>
          <w:lang w:val="ro-RO"/>
        </w:rPr>
        <w:t xml:space="preserve"> </w:t>
      </w:r>
      <w:r w:rsidR="00010DE5" w:rsidRPr="009D6072">
        <w:rPr>
          <w:rFonts w:ascii="Trebuchet MS" w:hAnsi="Trebuchet MS"/>
          <w:sz w:val="22"/>
          <w:szCs w:val="24"/>
          <w:lang w:val="ro-RO"/>
        </w:rPr>
        <w:t xml:space="preserve">la </w:t>
      </w:r>
      <w:r w:rsidR="00F33777" w:rsidRPr="009D6072">
        <w:rPr>
          <w:rFonts w:ascii="Trebuchet MS" w:hAnsi="Trebuchet MS"/>
          <w:sz w:val="22"/>
          <w:szCs w:val="24"/>
          <w:lang w:val="ro-RO"/>
        </w:rPr>
        <w:t>art. 37</w:t>
      </w:r>
      <w:r w:rsidR="00BE56FA" w:rsidRPr="009D6072">
        <w:rPr>
          <w:rFonts w:ascii="Trebuchet MS" w:hAnsi="Trebuchet MS"/>
          <w:sz w:val="22"/>
          <w:szCs w:val="24"/>
          <w:lang w:val="ro-RO"/>
        </w:rPr>
        <w:t xml:space="preserve"> și </w:t>
      </w:r>
      <w:r w:rsidR="00F33777" w:rsidRPr="009D6072">
        <w:rPr>
          <w:rFonts w:ascii="Trebuchet MS" w:hAnsi="Trebuchet MS"/>
          <w:sz w:val="22"/>
          <w:szCs w:val="24"/>
          <w:lang w:val="ro-RO"/>
        </w:rPr>
        <w:t xml:space="preserve">art. 38 din </w:t>
      </w:r>
      <w:r w:rsidR="00010DE5" w:rsidRPr="009D6072">
        <w:rPr>
          <w:rFonts w:ascii="Trebuchet MS" w:hAnsi="Trebuchet MS"/>
          <w:sz w:val="22"/>
          <w:szCs w:val="24"/>
          <w:lang w:val="ro-RO"/>
        </w:rPr>
        <w:t>Ordonanța de urgență a Guvernului</w:t>
      </w:r>
      <w:r w:rsidR="00F33777" w:rsidRPr="009D6072">
        <w:rPr>
          <w:rFonts w:ascii="Trebuchet MS" w:hAnsi="Trebuchet MS"/>
          <w:sz w:val="22"/>
          <w:szCs w:val="24"/>
          <w:lang w:val="ro-RO"/>
        </w:rPr>
        <w:t xml:space="preserve"> nr. 133/2021</w:t>
      </w:r>
      <w:r w:rsidRPr="009D6072">
        <w:rPr>
          <w:rFonts w:ascii="Trebuchet MS" w:hAnsi="Trebuchet MS"/>
          <w:sz w:val="22"/>
          <w:szCs w:val="24"/>
          <w:lang w:val="ro-RO"/>
        </w:rPr>
        <w:t>;</w:t>
      </w:r>
    </w:p>
    <w:p w14:paraId="1637F168" w14:textId="28946732" w:rsidR="00C52A6F" w:rsidRPr="009D6072" w:rsidRDefault="00BE5625"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alte măsuri specifice</w:t>
      </w:r>
      <w:r w:rsidR="005942ED" w:rsidRPr="009D6072">
        <w:rPr>
          <w:rFonts w:ascii="Trebuchet MS" w:hAnsi="Trebuchet MS"/>
          <w:sz w:val="22"/>
          <w:szCs w:val="24"/>
          <w:lang w:val="ro-RO"/>
        </w:rPr>
        <w:t>, în conformitate cu prevederile naționale și regulamentele europene aplicabile</w:t>
      </w:r>
      <w:r w:rsidR="00C52A6F" w:rsidRPr="009D6072">
        <w:rPr>
          <w:rFonts w:ascii="Trebuchet MS" w:hAnsi="Trebuchet MS"/>
          <w:sz w:val="22"/>
          <w:szCs w:val="24"/>
          <w:lang w:val="ro-RO"/>
        </w:rPr>
        <w:t xml:space="preserve">: </w:t>
      </w:r>
      <w:r w:rsidR="009B4A5E" w:rsidRPr="009D6072">
        <w:rPr>
          <w:rFonts w:ascii="Trebuchet MS" w:hAnsi="Trebuchet MS"/>
          <w:sz w:val="22"/>
          <w:szCs w:val="24"/>
          <w:highlight w:val="lightGray"/>
          <w:lang w:val="ro-RO"/>
        </w:rPr>
        <w:t>___</w:t>
      </w:r>
      <w:r w:rsidR="009B4A5E" w:rsidRPr="009D6072">
        <w:rPr>
          <w:rFonts w:ascii="Trebuchet MS" w:hAnsi="Trebuchet MS"/>
          <w:i/>
          <w:sz w:val="22"/>
          <w:szCs w:val="24"/>
          <w:highlight w:val="lightGray"/>
          <w:lang w:val="ro-RO"/>
        </w:rPr>
        <w:t>Se va preciza de către fiecare AM/OI în Condițiile specifice</w:t>
      </w:r>
      <w:r w:rsidR="00CC5BB8" w:rsidRPr="009D6072">
        <w:rPr>
          <w:rFonts w:ascii="Trebuchet MS" w:hAnsi="Trebuchet MS"/>
          <w:i/>
          <w:sz w:val="22"/>
          <w:szCs w:val="24"/>
          <w:highlight w:val="lightGray"/>
          <w:lang w:val="ro-RO"/>
        </w:rPr>
        <w:t>, după caz</w:t>
      </w:r>
      <w:r w:rsidR="009B4A5E" w:rsidRPr="009D6072">
        <w:rPr>
          <w:rFonts w:ascii="Trebuchet MS" w:hAnsi="Trebuchet MS"/>
          <w:i/>
          <w:sz w:val="22"/>
          <w:szCs w:val="24"/>
          <w:highlight w:val="lightGray"/>
          <w:lang w:val="ro-RO"/>
        </w:rPr>
        <w:t xml:space="preserve"> _____</w:t>
      </w:r>
      <w:r w:rsidRPr="009D6072">
        <w:rPr>
          <w:rFonts w:ascii="Trebuchet MS" w:hAnsi="Trebuchet MS"/>
          <w:sz w:val="22"/>
          <w:szCs w:val="24"/>
          <w:lang w:val="ro-RO"/>
        </w:rPr>
        <w:t xml:space="preserve"> </w:t>
      </w:r>
    </w:p>
    <w:p w14:paraId="67520637" w14:textId="5B50CD7E" w:rsidR="00B65A9E" w:rsidRPr="009D6072" w:rsidRDefault="004520B2" w:rsidP="00B6450E">
      <w:pPr>
        <w:pStyle w:val="ListParagraph"/>
        <w:numPr>
          <w:ilvl w:val="0"/>
          <w:numId w:val="2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Măsurile corective specificate la alin</w:t>
      </w:r>
      <w:r w:rsidR="00B65A9E" w:rsidRPr="009D6072">
        <w:rPr>
          <w:rFonts w:ascii="Trebuchet MS" w:hAnsi="Trebuchet MS"/>
          <w:sz w:val="22"/>
          <w:szCs w:val="24"/>
          <w:lang w:val="ro-RO"/>
        </w:rPr>
        <w:t>.</w:t>
      </w:r>
      <w:r w:rsidRPr="009D6072">
        <w:rPr>
          <w:rFonts w:ascii="Trebuchet MS" w:hAnsi="Trebuchet MS"/>
          <w:sz w:val="22"/>
          <w:szCs w:val="24"/>
          <w:lang w:val="ro-RO"/>
        </w:rPr>
        <w:t xml:space="preserve"> (</w:t>
      </w:r>
      <w:r w:rsidR="00005D76" w:rsidRPr="009D6072">
        <w:rPr>
          <w:rFonts w:ascii="Trebuchet MS" w:hAnsi="Trebuchet MS"/>
          <w:sz w:val="22"/>
          <w:szCs w:val="24"/>
          <w:lang w:val="ro-RO"/>
        </w:rPr>
        <w:t>13</w:t>
      </w:r>
      <w:r w:rsidRPr="009D6072">
        <w:rPr>
          <w:rFonts w:ascii="Trebuchet MS" w:hAnsi="Trebuchet MS"/>
          <w:sz w:val="22"/>
          <w:szCs w:val="24"/>
          <w:lang w:val="ro-RO"/>
        </w:rPr>
        <w:t>) și condițiile de aplicare a acestora sunt detaliate în clauzele specifice ale contractului de finanțare.</w:t>
      </w:r>
    </w:p>
    <w:p w14:paraId="7A8256B0" w14:textId="798D4D50" w:rsidR="0098760A" w:rsidRPr="009D6072" w:rsidRDefault="00B65A9E" w:rsidP="00B6450E">
      <w:pPr>
        <w:pStyle w:val="ListParagraph"/>
        <w:numPr>
          <w:ilvl w:val="0"/>
          <w:numId w:val="2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În cazul nerealizării indicatorilor de etapă din primul an de implementare</w:t>
      </w:r>
      <w:r w:rsidR="007512B2" w:rsidRPr="009D6072">
        <w:rPr>
          <w:rFonts w:ascii="Trebuchet MS" w:hAnsi="Trebuchet MS"/>
          <w:sz w:val="22"/>
          <w:szCs w:val="24"/>
          <w:lang w:val="ro-RO"/>
        </w:rPr>
        <w:t>,</w:t>
      </w:r>
      <w:r w:rsidRPr="009D6072">
        <w:rPr>
          <w:rFonts w:ascii="Trebuchet MS" w:hAnsi="Trebuchet MS"/>
          <w:sz w:val="22"/>
          <w:szCs w:val="24"/>
          <w:lang w:val="ro-RO"/>
        </w:rPr>
        <w:t xml:space="preserv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w:t>
      </w:r>
      <w:r w:rsidR="00B064D1" w:rsidRPr="009D6072">
        <w:rPr>
          <w:rFonts w:ascii="Trebuchet MS" w:hAnsi="Trebuchet MS"/>
          <w:sz w:val="22"/>
          <w:szCs w:val="24"/>
          <w:lang w:val="ro-RO"/>
        </w:rPr>
        <w:t>ul de finanțare</w:t>
      </w:r>
      <w:r w:rsidRPr="009D6072">
        <w:rPr>
          <w:rFonts w:ascii="Trebuchet MS" w:hAnsi="Trebuchet MS"/>
          <w:sz w:val="22"/>
          <w:szCs w:val="24"/>
          <w:lang w:val="ro-RO"/>
        </w:rPr>
        <w:t xml:space="preserv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poate proceda la rezilierea contractului de finanțare potrivit prevederilor art. 37 și 38 din Ordonanța de urgență a Guvernului nr. 133/2021 și recuperarea sumelor deja plătite beneficiarului</w:t>
      </w:r>
      <w:r w:rsidR="0098760A" w:rsidRPr="009D6072">
        <w:rPr>
          <w:rFonts w:ascii="Trebuchet MS" w:hAnsi="Trebuchet MS"/>
          <w:sz w:val="22"/>
          <w:szCs w:val="24"/>
          <w:lang w:val="ro-RO"/>
        </w:rPr>
        <w:t>.</w:t>
      </w:r>
    </w:p>
    <w:p w14:paraId="2B6A97B8" w14:textId="77777777" w:rsidR="00117B95" w:rsidRPr="009D6072" w:rsidRDefault="00117B95" w:rsidP="002B1851">
      <w:pPr>
        <w:rPr>
          <w:rFonts w:ascii="Trebuchet MS" w:eastAsia="Arial" w:hAnsi="Trebuchet MS"/>
          <w:b/>
          <w:spacing w:val="-6"/>
          <w:sz w:val="22"/>
          <w:szCs w:val="24"/>
          <w:lang w:val="ro-RO"/>
        </w:rPr>
      </w:pPr>
    </w:p>
    <w:p w14:paraId="2366BC1E" w14:textId="523FE45D" w:rsidR="00E50D77" w:rsidRPr="009D6072" w:rsidRDefault="00BF4880" w:rsidP="00310658">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14</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Fo</w:t>
      </w:r>
      <w:r w:rsidRPr="009D6072">
        <w:rPr>
          <w:rFonts w:ascii="Trebuchet MS" w:eastAsia="Arial" w:hAnsi="Trebuchet MS"/>
          <w:b/>
          <w:spacing w:val="-18"/>
          <w:sz w:val="22"/>
          <w:szCs w:val="24"/>
          <w:lang w:val="ro-RO"/>
        </w:rPr>
        <w:t>r</w:t>
      </w:r>
      <w:r w:rsidRPr="009D6072">
        <w:rPr>
          <w:rFonts w:ascii="Trebuchet MS" w:eastAsia="Arial" w:hAnsi="Trebuchet MS"/>
          <w:b/>
          <w:spacing w:val="1"/>
          <w:sz w:val="22"/>
          <w:szCs w:val="24"/>
          <w:lang w:val="ro-RO"/>
        </w:rPr>
        <w:t>ț</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ma</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oră</w:t>
      </w:r>
    </w:p>
    <w:p w14:paraId="7828B500" w14:textId="77777777" w:rsidR="00B069AD" w:rsidRPr="009D6072" w:rsidRDefault="00B069AD" w:rsidP="00310658">
      <w:pPr>
        <w:ind w:firstLine="720"/>
        <w:rPr>
          <w:rFonts w:ascii="Trebuchet MS" w:eastAsia="Arial" w:hAnsi="Trebuchet MS"/>
          <w:sz w:val="22"/>
          <w:szCs w:val="24"/>
          <w:lang w:val="ro-RO"/>
        </w:rPr>
      </w:pPr>
    </w:p>
    <w:p w14:paraId="6AA5A7B8" w14:textId="723C251A"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0"/>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15"/>
          <w:sz w:val="22"/>
          <w:szCs w:val="24"/>
          <w:lang w:val="ro-RO"/>
        </w:rPr>
        <w:t>r</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ă</w:t>
      </w:r>
      <w:r w:rsidRPr="009D6072">
        <w:rPr>
          <w:rFonts w:ascii="Trebuchet MS" w:eastAsia="Arial" w:hAnsi="Trebuchet MS"/>
          <w:spacing w:val="8"/>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10"/>
          <w:position w:val="1"/>
          <w:sz w:val="22"/>
          <w:szCs w:val="24"/>
          <w:lang w:val="ro-RO"/>
        </w:rPr>
        <w:t xml:space="preserve"> </w:t>
      </w:r>
      <w:r w:rsidRPr="009D6072">
        <w:rPr>
          <w:rFonts w:ascii="Trebuchet MS" w:eastAsia="Arial" w:hAnsi="Trebuchet MS"/>
          <w:position w:val="1"/>
          <w:sz w:val="22"/>
          <w:szCs w:val="24"/>
          <w:lang w:val="ro-RO"/>
        </w:rPr>
        <w:t>se</w:t>
      </w:r>
      <w:r w:rsidRPr="009D6072">
        <w:rPr>
          <w:rFonts w:ascii="Trebuchet MS" w:eastAsia="Arial" w:hAnsi="Trebuchet MS"/>
          <w:spacing w:val="10"/>
          <w:position w:val="1"/>
          <w:sz w:val="22"/>
          <w:szCs w:val="24"/>
          <w:lang w:val="ro-RO"/>
        </w:rPr>
        <w:t xml:space="preserve"> </w:t>
      </w:r>
      <w:r w:rsidRPr="009D6072">
        <w:rPr>
          <w:rFonts w:ascii="Trebuchet MS" w:eastAsia="Arial" w:hAnsi="Trebuchet MS"/>
          <w:spacing w:val="-4"/>
          <w:position w:val="1"/>
          <w:sz w:val="22"/>
          <w:szCs w:val="24"/>
          <w:lang w:val="ro-RO"/>
        </w:rPr>
        <w:t>î</w:t>
      </w:r>
      <w:r w:rsidRPr="009D6072">
        <w:rPr>
          <w:rFonts w:ascii="Trebuchet MS" w:eastAsia="Arial" w:hAnsi="Trebuchet MS"/>
          <w:position w:val="1"/>
          <w:sz w:val="22"/>
          <w:szCs w:val="24"/>
          <w:lang w:val="ro-RO"/>
        </w:rPr>
        <w:t>n</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e</w:t>
      </w:r>
      <w:r w:rsidRPr="009D6072">
        <w:rPr>
          <w:rFonts w:ascii="Trebuchet MS" w:eastAsia="Arial" w:hAnsi="Trebuchet MS"/>
          <w:spacing w:val="28"/>
          <w:position w:val="1"/>
          <w:sz w:val="22"/>
          <w:szCs w:val="24"/>
          <w:lang w:val="ro-RO"/>
        </w:rPr>
        <w:t xml:space="preserve"> </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ce</w:t>
      </w:r>
      <w:r w:rsidRPr="009D6072">
        <w:rPr>
          <w:rFonts w:ascii="Trebuchet MS" w:eastAsia="Arial" w:hAnsi="Trebuchet MS"/>
          <w:spacing w:val="10"/>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ent</w:t>
      </w:r>
      <w:r w:rsidRPr="009D6072">
        <w:rPr>
          <w:rFonts w:ascii="Trebuchet MS" w:eastAsia="Arial" w:hAnsi="Trebuchet MS"/>
          <w:spacing w:val="11"/>
          <w:sz w:val="22"/>
          <w:szCs w:val="24"/>
          <w:lang w:val="ro-RO"/>
        </w:rPr>
        <w:t xml:space="preserve"> </w:t>
      </w:r>
      <w:r w:rsidRPr="009D6072">
        <w:rPr>
          <w:rFonts w:ascii="Trebuchet MS" w:eastAsia="Arial" w:hAnsi="Trebuchet MS"/>
          <w:spacing w:val="-3"/>
          <w:sz w:val="22"/>
          <w:szCs w:val="24"/>
          <w:lang w:val="ro-RO"/>
        </w:rPr>
        <w:t>e</w:t>
      </w:r>
      <w:r w:rsidRPr="009D6072">
        <w:rPr>
          <w:rFonts w:ascii="Trebuchet MS" w:eastAsia="Arial" w:hAnsi="Trebuchet MS"/>
          <w:spacing w:val="-2"/>
          <w:sz w:val="22"/>
          <w:szCs w:val="24"/>
          <w:lang w:val="ro-RO"/>
        </w:rPr>
        <w:t>x</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n,</w:t>
      </w:r>
      <w:r w:rsidRPr="009D6072">
        <w:rPr>
          <w:rFonts w:ascii="Trebuchet MS" w:eastAsia="Arial" w:hAnsi="Trebuchet MS"/>
          <w:spacing w:val="1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b</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abso</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ut</w:t>
      </w:r>
      <w:r w:rsidRPr="009D6072">
        <w:rPr>
          <w:rFonts w:ascii="Trebuchet MS" w:eastAsia="Arial" w:hAnsi="Trebuchet MS"/>
          <w:spacing w:val="1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nc</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b</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l </w:t>
      </w:r>
      <w:r w:rsidRPr="009D6072">
        <w:rPr>
          <w:rFonts w:ascii="Trebuchet MS" w:eastAsia="Arial" w:hAnsi="Trebuchet MS"/>
          <w:position w:val="1"/>
          <w:sz w:val="22"/>
          <w:szCs w:val="24"/>
          <w:lang w:val="ro-RO"/>
        </w:rPr>
        <w:t xml:space="preserve">și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nev</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ab</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l</w:t>
      </w:r>
      <w:r w:rsidR="007512B2" w:rsidRPr="009D6072">
        <w:rPr>
          <w:rFonts w:ascii="Trebuchet MS" w:eastAsia="Arial" w:hAnsi="Trebuchet MS"/>
          <w:sz w:val="22"/>
          <w:szCs w:val="24"/>
          <w:lang w:val="ro-RO"/>
        </w:rPr>
        <w:t>,</w:t>
      </w:r>
      <w:r w:rsidRPr="009D6072">
        <w:rPr>
          <w:rFonts w:ascii="Trebuchet MS" w:eastAsia="Arial" w:hAnsi="Trebuchet MS"/>
          <w:spacing w:val="4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t</w:t>
      </w:r>
      <w:r w:rsidRPr="009D6072">
        <w:rPr>
          <w:rFonts w:ascii="Trebuchet MS" w:eastAsia="Arial" w:hAnsi="Trebuchet MS"/>
          <w:spacing w:val="43"/>
          <w:sz w:val="22"/>
          <w:szCs w:val="24"/>
          <w:lang w:val="ro-RO"/>
        </w:rPr>
        <w:t xml:space="preserve"> </w:t>
      </w:r>
      <w:r w:rsidRPr="009D6072">
        <w:rPr>
          <w:rFonts w:ascii="Trebuchet MS" w:eastAsia="Arial" w:hAnsi="Trebuchet MS"/>
          <w:sz w:val="22"/>
          <w:szCs w:val="24"/>
          <w:lang w:val="ro-RO"/>
        </w:rPr>
        <w:t>după</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s</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nă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Pr="009D6072">
        <w:rPr>
          <w:rFonts w:ascii="Trebuchet MS" w:eastAsia="Arial" w:hAnsi="Trebuchet MS"/>
          <w:spacing w:val="41"/>
          <w:sz w:val="22"/>
          <w:szCs w:val="24"/>
          <w:lang w:val="ro-RO"/>
        </w:rPr>
        <w:t xml:space="preserve"> </w:t>
      </w:r>
      <w:r w:rsidR="00B069AD" w:rsidRPr="009D6072">
        <w:rPr>
          <w:rFonts w:ascii="Trebuchet MS" w:eastAsia="Arial" w:hAnsi="Trebuchet MS"/>
          <w:spacing w:val="-1"/>
          <w:sz w:val="22"/>
          <w:szCs w:val="24"/>
          <w:lang w:val="ro-RO"/>
        </w:rPr>
        <w:t>c</w:t>
      </w:r>
      <w:r w:rsidR="00B069AD" w:rsidRPr="009D6072">
        <w:rPr>
          <w:rFonts w:ascii="Trebuchet MS" w:eastAsia="Arial" w:hAnsi="Trebuchet MS"/>
          <w:sz w:val="22"/>
          <w:szCs w:val="24"/>
          <w:lang w:val="ro-RO"/>
        </w:rPr>
        <w:t>on</w:t>
      </w:r>
      <w:r w:rsidR="00B069AD" w:rsidRPr="009D6072">
        <w:rPr>
          <w:rFonts w:ascii="Trebuchet MS" w:eastAsia="Arial" w:hAnsi="Trebuchet MS"/>
          <w:spacing w:val="-1"/>
          <w:sz w:val="22"/>
          <w:szCs w:val="24"/>
          <w:lang w:val="ro-RO"/>
        </w:rPr>
        <w:t>t</w:t>
      </w:r>
      <w:r w:rsidR="00B069AD" w:rsidRPr="009D6072">
        <w:rPr>
          <w:rFonts w:ascii="Trebuchet MS" w:eastAsia="Arial" w:hAnsi="Trebuchet MS"/>
          <w:spacing w:val="1"/>
          <w:sz w:val="22"/>
          <w:szCs w:val="24"/>
          <w:lang w:val="ro-RO"/>
        </w:rPr>
        <w:t>r</w:t>
      </w:r>
      <w:r w:rsidR="00B069AD" w:rsidRPr="009D6072">
        <w:rPr>
          <w:rFonts w:ascii="Trebuchet MS" w:eastAsia="Arial" w:hAnsi="Trebuchet MS"/>
          <w:sz w:val="22"/>
          <w:szCs w:val="24"/>
          <w:lang w:val="ro-RO"/>
        </w:rPr>
        <w:t>ac</w:t>
      </w:r>
      <w:r w:rsidR="00B069AD" w:rsidRPr="009D6072">
        <w:rPr>
          <w:rFonts w:ascii="Trebuchet MS" w:eastAsia="Arial" w:hAnsi="Trebuchet MS"/>
          <w:spacing w:val="-1"/>
          <w:sz w:val="22"/>
          <w:szCs w:val="24"/>
          <w:lang w:val="ro-RO"/>
        </w:rPr>
        <w:t>t</w:t>
      </w:r>
      <w:r w:rsidR="00B069AD" w:rsidRPr="009D6072">
        <w:rPr>
          <w:rFonts w:ascii="Trebuchet MS" w:eastAsia="Arial" w:hAnsi="Trebuchet MS"/>
          <w:sz w:val="22"/>
          <w:szCs w:val="24"/>
          <w:lang w:val="ro-RO"/>
        </w:rPr>
        <w:t>u</w:t>
      </w:r>
      <w:r w:rsidR="00B069AD" w:rsidRPr="009D6072">
        <w:rPr>
          <w:rFonts w:ascii="Trebuchet MS" w:eastAsia="Arial" w:hAnsi="Trebuchet MS"/>
          <w:spacing w:val="-1"/>
          <w:sz w:val="22"/>
          <w:szCs w:val="24"/>
          <w:lang w:val="ro-RO"/>
        </w:rPr>
        <w:t>l</w:t>
      </w:r>
      <w:r w:rsidR="00B069AD" w:rsidRPr="009D6072">
        <w:rPr>
          <w:rFonts w:ascii="Trebuchet MS" w:eastAsia="Arial" w:hAnsi="Trebuchet MS"/>
          <w:sz w:val="22"/>
          <w:szCs w:val="24"/>
          <w:lang w:val="ro-RO"/>
        </w:rPr>
        <w:t>u</w:t>
      </w:r>
      <w:r w:rsidR="00B069AD" w:rsidRPr="009D6072">
        <w:rPr>
          <w:rFonts w:ascii="Trebuchet MS" w:eastAsia="Arial" w:hAnsi="Trebuchet MS"/>
          <w:spacing w:val="-1"/>
          <w:sz w:val="22"/>
          <w:szCs w:val="24"/>
          <w:lang w:val="ro-RO"/>
        </w:rPr>
        <w:t>i de finanțare</w:t>
      </w:r>
      <w:r w:rsidRPr="009D6072">
        <w:rPr>
          <w:rFonts w:ascii="Trebuchet MS" w:eastAsia="Arial" w:hAnsi="Trebuchet MS"/>
          <w:sz w:val="22"/>
          <w:szCs w:val="24"/>
          <w:lang w:val="ro-RO"/>
        </w:rPr>
        <w:t>,</w:t>
      </w:r>
      <w:r w:rsidRPr="009D6072">
        <w:rPr>
          <w:rFonts w:ascii="Trebuchet MS" w:eastAsia="Arial" w:hAnsi="Trebuchet MS"/>
          <w:spacing w:val="43"/>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4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ed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că</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x</w:t>
      </w:r>
      <w:r w:rsidRPr="009D6072">
        <w:rPr>
          <w:rFonts w:ascii="Trebuchet MS" w:eastAsia="Arial" w:hAnsi="Trebuchet MS"/>
          <w:spacing w:val="2"/>
          <w:sz w:val="22"/>
          <w:szCs w:val="24"/>
          <w:lang w:val="ro-RO"/>
        </w:rPr>
        <w:t>e</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4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42"/>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o</w:t>
      </w:r>
      <w:r w:rsidRPr="009D6072">
        <w:rPr>
          <w:rFonts w:ascii="Trebuchet MS" w:eastAsia="Arial" w:hAnsi="Trebuchet MS"/>
          <w:sz w:val="22"/>
          <w:szCs w:val="24"/>
          <w:lang w:val="ro-RO"/>
        </w:rPr>
        <w:t>t sau</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pa</w:t>
      </w:r>
      <w:r w:rsidRPr="009D6072">
        <w:rPr>
          <w:rFonts w:ascii="Trebuchet MS" w:eastAsia="Arial" w:hAnsi="Trebuchet MS"/>
          <w:spacing w:val="1"/>
          <w:sz w:val="22"/>
          <w:szCs w:val="24"/>
          <w:lang w:val="ro-RO"/>
        </w:rPr>
        <w:t>rt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005320FC" w:rsidRPr="009D6072">
        <w:rPr>
          <w:rFonts w:ascii="Trebuchet MS" w:eastAsia="Arial" w:hAnsi="Trebuchet MS"/>
          <w:spacing w:val="-1"/>
          <w:sz w:val="22"/>
          <w:szCs w:val="24"/>
          <w:lang w:val="ro-RO"/>
        </w:rPr>
        <w:t>c</w:t>
      </w:r>
      <w:r w:rsidR="005320FC" w:rsidRPr="009D6072">
        <w:rPr>
          <w:rFonts w:ascii="Trebuchet MS" w:eastAsia="Arial" w:hAnsi="Trebuchet MS"/>
          <w:sz w:val="22"/>
          <w:szCs w:val="24"/>
          <w:lang w:val="ro-RO"/>
        </w:rPr>
        <w:t>on</w:t>
      </w:r>
      <w:r w:rsidR="005320FC" w:rsidRPr="009D6072">
        <w:rPr>
          <w:rFonts w:ascii="Trebuchet MS" w:eastAsia="Arial" w:hAnsi="Trebuchet MS"/>
          <w:spacing w:val="-1"/>
          <w:sz w:val="22"/>
          <w:szCs w:val="24"/>
          <w:lang w:val="ro-RO"/>
        </w:rPr>
        <w:t>t</w:t>
      </w:r>
      <w:r w:rsidR="005320FC" w:rsidRPr="009D6072">
        <w:rPr>
          <w:rFonts w:ascii="Trebuchet MS" w:eastAsia="Arial" w:hAnsi="Trebuchet MS"/>
          <w:spacing w:val="1"/>
          <w:sz w:val="22"/>
          <w:szCs w:val="24"/>
          <w:lang w:val="ro-RO"/>
        </w:rPr>
        <w:t>r</w:t>
      </w:r>
      <w:r w:rsidR="005320FC" w:rsidRPr="009D6072">
        <w:rPr>
          <w:rFonts w:ascii="Trebuchet MS" w:eastAsia="Arial" w:hAnsi="Trebuchet MS"/>
          <w:sz w:val="22"/>
          <w:szCs w:val="24"/>
          <w:lang w:val="ro-RO"/>
        </w:rPr>
        <w:t>ac</w:t>
      </w:r>
      <w:r w:rsidR="005320FC" w:rsidRPr="009D6072">
        <w:rPr>
          <w:rFonts w:ascii="Trebuchet MS" w:eastAsia="Arial" w:hAnsi="Trebuchet MS"/>
          <w:spacing w:val="1"/>
          <w:sz w:val="22"/>
          <w:szCs w:val="24"/>
          <w:lang w:val="ro-RO"/>
        </w:rPr>
        <w:t>t</w:t>
      </w:r>
      <w:r w:rsidR="005320FC" w:rsidRPr="009D6072">
        <w:rPr>
          <w:rFonts w:ascii="Trebuchet MS" w:eastAsia="Arial" w:hAnsi="Trebuchet MS"/>
          <w:sz w:val="22"/>
          <w:szCs w:val="24"/>
          <w:lang w:val="ro-RO"/>
        </w:rPr>
        <w:t>u</w:t>
      </w:r>
      <w:r w:rsidR="005320FC" w:rsidRPr="009D6072">
        <w:rPr>
          <w:rFonts w:ascii="Trebuchet MS" w:eastAsia="Arial" w:hAnsi="Trebuchet MS"/>
          <w:spacing w:val="-3"/>
          <w:sz w:val="22"/>
          <w:szCs w:val="24"/>
          <w:lang w:val="ro-RO"/>
        </w:rPr>
        <w:t>l</w:t>
      </w:r>
      <w:r w:rsidR="005320FC" w:rsidRPr="009D6072">
        <w:rPr>
          <w:rFonts w:ascii="Trebuchet MS" w:eastAsia="Arial" w:hAnsi="Trebuchet MS"/>
          <w:sz w:val="22"/>
          <w:szCs w:val="24"/>
          <w:lang w:val="ro-RO"/>
        </w:rPr>
        <w:t>ui</w:t>
      </w:r>
      <w:r w:rsidR="005320FC" w:rsidRPr="009D6072">
        <w:rPr>
          <w:rFonts w:ascii="Trebuchet MS" w:eastAsia="Arial" w:hAnsi="Trebuchet MS"/>
          <w:spacing w:val="-6"/>
          <w:sz w:val="22"/>
          <w:szCs w:val="24"/>
          <w:lang w:val="ro-RO"/>
        </w:rPr>
        <w:t xml:space="preserve"> de finanțare </w:t>
      </w:r>
      <w:r w:rsidRPr="009D6072">
        <w:rPr>
          <w:rFonts w:ascii="Trebuchet MS" w:eastAsia="Arial" w:hAnsi="Trebuchet MS"/>
          <w:position w:val="1"/>
          <w:sz w:val="22"/>
          <w:szCs w:val="24"/>
          <w:lang w:val="ro-RO"/>
        </w:rPr>
        <w:t>și ca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x</w:t>
      </w:r>
      <w:r w:rsidRPr="009D6072">
        <w:rPr>
          <w:rFonts w:ascii="Trebuchet MS" w:eastAsia="Arial" w:hAnsi="Trebuchet MS"/>
          <w:position w:val="1"/>
          <w:sz w:val="22"/>
          <w:szCs w:val="24"/>
          <w:lang w:val="ro-RO"/>
        </w:rPr>
        <w:t>one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r</w:t>
      </w:r>
      <w:r w:rsidRPr="009D6072">
        <w:rPr>
          <w:rFonts w:ascii="Trebuchet MS" w:eastAsia="Arial" w:hAnsi="Trebuchet MS"/>
          <w:position w:val="1"/>
          <w:sz w:val="22"/>
          <w:szCs w:val="24"/>
          <w:lang w:val="ro-RO"/>
        </w:rPr>
        <w:t>ăspund</w:t>
      </w:r>
      <w:r w:rsidRPr="009D6072">
        <w:rPr>
          <w:rFonts w:ascii="Trebuchet MS" w:eastAsia="Arial" w:hAnsi="Trebuchet MS"/>
          <w:spacing w:val="-3"/>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p</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rt</w:t>
      </w:r>
      <w:r w:rsidRPr="009D6072">
        <w:rPr>
          <w:rFonts w:ascii="Trebuchet MS" w:eastAsia="Arial" w:hAnsi="Trebuchet MS"/>
          <w:position w:val="1"/>
          <w:sz w:val="22"/>
          <w:szCs w:val="24"/>
          <w:lang w:val="ro-RO"/>
        </w:rPr>
        <w:t>ea</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c</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n</w:t>
      </w:r>
      <w:r w:rsidRPr="009D6072">
        <w:rPr>
          <w:rFonts w:ascii="Trebuchet MS" w:eastAsia="Arial" w:hAnsi="Trebuchet MS"/>
          <w:spacing w:val="-2"/>
          <w:position w:val="1"/>
          <w:sz w:val="22"/>
          <w:szCs w:val="24"/>
          <w:lang w:val="ro-RO"/>
        </w:rPr>
        <w:t>v</w:t>
      </w:r>
      <w:r w:rsidRPr="009D6072">
        <w:rPr>
          <w:rFonts w:ascii="Trebuchet MS" w:eastAsia="Arial" w:hAnsi="Trebuchet MS"/>
          <w:position w:val="1"/>
          <w:sz w:val="22"/>
          <w:szCs w:val="24"/>
          <w:lang w:val="ro-RO"/>
        </w:rPr>
        <w:t>ocă</w:t>
      </w:r>
      <w:r w:rsidR="00EC6B7B" w:rsidRPr="009D6072">
        <w:rPr>
          <w:rFonts w:ascii="Trebuchet MS" w:eastAsia="Arial" w:hAnsi="Trebuchet MS"/>
          <w:position w:val="1"/>
          <w:sz w:val="22"/>
          <w:szCs w:val="24"/>
          <w:lang w:val="ro-RO"/>
        </w:rPr>
        <w:t>. Forța majorăse constată de o autoritate competentă.</w:t>
      </w:r>
    </w:p>
    <w:p w14:paraId="1EA8D32A" w14:textId="2F9DE1B0" w:rsidR="00E50D77" w:rsidRPr="009D6072" w:rsidRDefault="00BF4880" w:rsidP="00B6450E">
      <w:pPr>
        <w:pStyle w:val="ListParagraph"/>
        <w:numPr>
          <w:ilvl w:val="0"/>
          <w:numId w:val="30"/>
        </w:numPr>
        <w:ind w:right="74"/>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ot con</w:t>
      </w:r>
      <w:r w:rsidRPr="009D6072">
        <w:rPr>
          <w:rFonts w:ascii="Trebuchet MS" w:eastAsia="Arial" w:hAnsi="Trebuchet MS"/>
          <w:spacing w:val="-2"/>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ui cau</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e de</w:t>
      </w:r>
      <w:r w:rsidRPr="009D6072">
        <w:rPr>
          <w:rFonts w:ascii="Trebuchet MS" w:eastAsia="Arial" w:hAnsi="Trebuchet MS"/>
          <w:spacing w:val="36"/>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6"/>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 xml:space="preserve">ă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 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 c</w:t>
      </w:r>
      <w:r w:rsidRPr="009D6072">
        <w:rPr>
          <w:rFonts w:ascii="Trebuchet MS" w:eastAsia="Arial" w:hAnsi="Trebuchet MS"/>
          <w:spacing w:val="-3"/>
          <w:sz w:val="22"/>
          <w:szCs w:val="24"/>
          <w:lang w:val="ro-RO"/>
        </w:rPr>
        <w:t>u</w:t>
      </w:r>
      <w:r w:rsidRPr="009D6072">
        <w:rPr>
          <w:rFonts w:ascii="Trebuchet MS" w:eastAsia="Arial" w:hAnsi="Trebuchet MS"/>
          <w:sz w:val="22"/>
          <w:szCs w:val="24"/>
          <w:lang w:val="ro-RO"/>
        </w:rPr>
        <w:t xml:space="preserve">m ar </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 </w:t>
      </w:r>
      <w:r w:rsidR="00117B95" w:rsidRPr="009D6072">
        <w:rPr>
          <w:rFonts w:ascii="Trebuchet MS" w:eastAsia="Arial" w:hAnsi="Trebuchet MS"/>
          <w:spacing w:val="-2"/>
          <w:sz w:val="22"/>
          <w:szCs w:val="24"/>
          <w:lang w:val="ro-RO"/>
        </w:rPr>
        <w:t xml:space="preserve">crize medicale </w:t>
      </w:r>
      <w:r w:rsidR="003B4ACF" w:rsidRPr="009D6072">
        <w:rPr>
          <w:rFonts w:ascii="Trebuchet MS" w:eastAsia="Arial" w:hAnsi="Trebuchet MS"/>
          <w:spacing w:val="-2"/>
          <w:sz w:val="22"/>
          <w:szCs w:val="24"/>
          <w:lang w:val="ro-RO"/>
        </w:rPr>
        <w:t>pandemice</w:t>
      </w:r>
      <w:r w:rsidR="003B4ACF" w:rsidRPr="009D6072">
        <w:rPr>
          <w:rFonts w:ascii="Trebuchet MS" w:eastAsia="Arial" w:hAnsi="Trebuchet MS"/>
          <w:spacing w:val="37"/>
          <w:sz w:val="22"/>
          <w:szCs w:val="24"/>
          <w:lang w:val="ro-RO"/>
        </w:rPr>
        <w:t>,</w:t>
      </w:r>
      <w:r w:rsidR="003B4ACF" w:rsidRPr="009D6072">
        <w:rPr>
          <w:rFonts w:ascii="Trebuchet MS" w:eastAsia="Arial" w:hAnsi="Trebuchet MS"/>
          <w:sz w:val="22"/>
          <w:szCs w:val="24"/>
          <w:lang w:val="ro-RO"/>
        </w:rPr>
        <w:t>c</w:t>
      </w:r>
      <w:r w:rsidR="003B4ACF" w:rsidRPr="009D6072">
        <w:rPr>
          <w:rFonts w:ascii="Trebuchet MS" w:eastAsia="Arial" w:hAnsi="Trebuchet MS"/>
          <w:spacing w:val="-1"/>
          <w:sz w:val="22"/>
          <w:szCs w:val="24"/>
          <w:lang w:val="ro-RO"/>
        </w:rPr>
        <w:t>a</w:t>
      </w:r>
      <w:r w:rsidR="003B4ACF" w:rsidRPr="009D6072">
        <w:rPr>
          <w:rFonts w:ascii="Trebuchet MS" w:eastAsia="Arial" w:hAnsi="Trebuchet MS"/>
          <w:sz w:val="22"/>
          <w:szCs w:val="24"/>
          <w:lang w:val="ro-RO"/>
        </w:rPr>
        <w:t>l</w:t>
      </w:r>
      <w:r w:rsidR="003B4ACF" w:rsidRPr="009D6072">
        <w:rPr>
          <w:rFonts w:ascii="Trebuchet MS" w:eastAsia="Arial" w:hAnsi="Trebuchet MS"/>
          <w:spacing w:val="1"/>
          <w:sz w:val="22"/>
          <w:szCs w:val="24"/>
          <w:lang w:val="ro-RO"/>
        </w:rPr>
        <w:t>a</w:t>
      </w:r>
      <w:r w:rsidR="003B4ACF" w:rsidRPr="009D6072">
        <w:rPr>
          <w:rFonts w:ascii="Trebuchet MS" w:eastAsia="Arial" w:hAnsi="Trebuchet MS"/>
          <w:spacing w:val="-1"/>
          <w:sz w:val="22"/>
          <w:szCs w:val="24"/>
          <w:lang w:val="ro-RO"/>
        </w:rPr>
        <w:t>m</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t</w:t>
      </w:r>
      <w:r w:rsidR="003B4ACF" w:rsidRPr="009D6072">
        <w:rPr>
          <w:rFonts w:ascii="Trebuchet MS" w:eastAsia="Arial" w:hAnsi="Trebuchet MS"/>
          <w:spacing w:val="1"/>
          <w:sz w:val="22"/>
          <w:szCs w:val="24"/>
          <w:lang w:val="ro-RO"/>
        </w:rPr>
        <w:t>ă</w:t>
      </w:r>
      <w:r w:rsidR="003B4ACF" w:rsidRPr="009D6072">
        <w:rPr>
          <w:rFonts w:ascii="Trebuchet MS" w:eastAsia="Arial" w:hAnsi="Trebuchet MS"/>
          <w:spacing w:val="-1"/>
          <w:sz w:val="22"/>
          <w:szCs w:val="24"/>
          <w:lang w:val="ro-RO"/>
        </w:rPr>
        <w:t>ți</w:t>
      </w:r>
      <w:r w:rsidR="003B4ACF" w:rsidRPr="009D6072">
        <w:rPr>
          <w:rFonts w:ascii="Trebuchet MS" w:eastAsia="Arial" w:hAnsi="Trebuchet MS"/>
          <w:sz w:val="22"/>
          <w:szCs w:val="24"/>
          <w:lang w:val="ro-RO"/>
        </w:rPr>
        <w:t>le</w:t>
      </w:r>
      <w:r w:rsidRPr="009D6072">
        <w:rPr>
          <w:rFonts w:ascii="Trebuchet MS" w:eastAsia="Arial" w:hAnsi="Trebuchet MS"/>
          <w:sz w:val="22"/>
          <w:szCs w:val="24"/>
          <w:lang w:val="ro-RO"/>
        </w:rPr>
        <w:t xml:space="preserve"> na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009859A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pacing w:val="-3"/>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nund</w:t>
      </w:r>
      <w:r w:rsidRPr="009D6072">
        <w:rPr>
          <w:rFonts w:ascii="Trebuchet MS" w:eastAsia="Arial" w:hAnsi="Trebuchet MS"/>
          <w:spacing w:val="-16"/>
          <w:sz w:val="22"/>
          <w:szCs w:val="24"/>
          <w:lang w:val="ro-RO"/>
        </w:rPr>
        <w:t>a</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ii</w:t>
      </w:r>
      <w:r w:rsidRPr="009D6072">
        <w:rPr>
          <w:rFonts w:ascii="Trebuchet MS" w:eastAsia="Arial" w:hAnsi="Trebuchet MS"/>
          <w:position w:val="1"/>
          <w:sz w:val="22"/>
          <w:szCs w:val="24"/>
          <w:lang w:val="ro-RO"/>
        </w:rPr>
        <w:t>,</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l</w:t>
      </w:r>
      <w:r w:rsidRPr="009D6072">
        <w:rPr>
          <w:rFonts w:ascii="Trebuchet MS" w:eastAsia="Arial" w:hAnsi="Trebuchet MS"/>
          <w:spacing w:val="-3"/>
          <w:position w:val="1"/>
          <w:sz w:val="22"/>
          <w:szCs w:val="24"/>
          <w:lang w:val="ro-RO"/>
        </w:rPr>
        <w:t>u</w:t>
      </w:r>
      <w:r w:rsidRPr="009D6072">
        <w:rPr>
          <w:rFonts w:ascii="Trebuchet MS" w:eastAsia="Arial" w:hAnsi="Trebuchet MS"/>
          <w:position w:val="1"/>
          <w:sz w:val="22"/>
          <w:szCs w:val="24"/>
          <w:lang w:val="ro-RO"/>
        </w:rPr>
        <w:t>necă</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i de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3"/>
          <w:position w:val="1"/>
          <w:sz w:val="22"/>
          <w:szCs w:val="24"/>
          <w:lang w:val="ro-RO"/>
        </w:rPr>
        <w:t>n</w:t>
      </w:r>
      <w:r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bo</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v</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b</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o</w:t>
      </w:r>
      <w:r w:rsidR="0015600F" w:rsidRPr="009D6072">
        <w:rPr>
          <w:rFonts w:ascii="Trebuchet MS" w:eastAsia="Arial" w:hAnsi="Trebuchet MS"/>
          <w:position w:val="1"/>
          <w:sz w:val="22"/>
          <w:szCs w:val="24"/>
          <w:lang w:val="ro-RO"/>
        </w:rPr>
        <w:t xml:space="preserve">, </w:t>
      </w:r>
      <w:r w:rsidR="0015600F" w:rsidRPr="009D6072">
        <w:rPr>
          <w:rFonts w:ascii="Trebuchet MS" w:hAnsi="Trebuchet MS" w:cs="Arial"/>
          <w:sz w:val="22"/>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9D6072">
        <w:rPr>
          <w:rFonts w:ascii="Trebuchet MS" w:eastAsia="Arial" w:hAnsi="Trebuchet MS"/>
          <w:position w:val="1"/>
          <w:sz w:val="22"/>
          <w:szCs w:val="24"/>
          <w:lang w:val="ro-RO"/>
        </w:rPr>
        <w:t>.</w:t>
      </w:r>
      <w:r w:rsidR="00EC6B7B" w:rsidRPr="009D6072">
        <w:rPr>
          <w:rFonts w:ascii="Trebuchet MS" w:eastAsia="Arial" w:hAnsi="Trebuchet MS"/>
          <w:position w:val="1"/>
          <w:sz w:val="22"/>
          <w:szCs w:val="24"/>
          <w:lang w:val="ro-RO"/>
        </w:rPr>
        <w:t xml:space="preserve"> </w:t>
      </w:r>
    </w:p>
    <w:p w14:paraId="4DB9BB2A" w14:textId="6D7E85EB"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ocă</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f</w:t>
      </w:r>
      <w:r w:rsidRPr="009D6072">
        <w:rPr>
          <w:rFonts w:ascii="Trebuchet MS" w:eastAsia="Arial" w:hAnsi="Trebuchet MS"/>
          <w:sz w:val="22"/>
          <w:szCs w:val="24"/>
          <w:lang w:val="ro-RO"/>
        </w:rPr>
        <w:t>or</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 xml:space="preserve">a </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 ob</w:t>
      </w:r>
      <w:r w:rsidRPr="009D6072">
        <w:rPr>
          <w:rFonts w:ascii="Trebuchet MS" w:eastAsia="Arial" w:hAnsi="Trebuchet MS"/>
          <w:spacing w:val="-1"/>
          <w:position w:val="1"/>
          <w:sz w:val="22"/>
          <w:szCs w:val="24"/>
          <w:lang w:val="ro-RO"/>
        </w:rPr>
        <w:t>li</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a de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no</w:t>
      </w:r>
      <w:r w:rsidRPr="009D6072">
        <w:rPr>
          <w:rFonts w:ascii="Trebuchet MS" w:eastAsia="Arial" w:hAnsi="Trebuchet MS"/>
          <w:spacing w:val="1"/>
          <w:position w:val="1"/>
          <w:sz w:val="22"/>
          <w:szCs w:val="24"/>
          <w:lang w:val="ro-RO"/>
        </w:rPr>
        <w:t>t</w:t>
      </w:r>
      <w:r w:rsidRPr="009D6072">
        <w:rPr>
          <w:rFonts w:ascii="Trebuchet MS" w:eastAsia="Arial" w:hAnsi="Trebuchet MS"/>
          <w:spacing w:val="-3"/>
          <w:position w:val="1"/>
          <w:sz w:val="22"/>
          <w:szCs w:val="24"/>
          <w:lang w:val="ro-RO"/>
        </w:rPr>
        <w:t>i</w:t>
      </w:r>
      <w:r w:rsidRPr="009D6072">
        <w:rPr>
          <w:rFonts w:ascii="Trebuchet MS" w:eastAsia="Arial" w:hAnsi="Trebuchet MS"/>
          <w:spacing w:val="3"/>
          <w:position w:val="1"/>
          <w:sz w:val="22"/>
          <w:szCs w:val="24"/>
          <w:lang w:val="ro-RO"/>
        </w:rPr>
        <w:t>f</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 xml:space="preserve"> </w:t>
      </w:r>
      <w:r w:rsidR="007512B2" w:rsidRPr="009D6072">
        <w:rPr>
          <w:rFonts w:ascii="Trebuchet MS" w:eastAsia="Arial" w:hAnsi="Trebuchet MS"/>
          <w:position w:val="1"/>
          <w:sz w:val="22"/>
          <w:szCs w:val="24"/>
          <w:lang w:val="ro-RO"/>
        </w:rPr>
        <w:t>ce</w:t>
      </w:r>
      <w:r w:rsidR="007512B2" w:rsidRPr="009D6072">
        <w:rPr>
          <w:rFonts w:ascii="Trebuchet MS" w:eastAsia="Arial" w:hAnsi="Trebuchet MS"/>
          <w:spacing w:val="-1"/>
          <w:position w:val="1"/>
          <w:sz w:val="22"/>
          <w:szCs w:val="24"/>
          <w:lang w:val="ro-RO"/>
        </w:rPr>
        <w:t>alaltă</w:t>
      </w:r>
      <w:r w:rsidR="007512B2"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p</w:t>
      </w:r>
      <w:r w:rsidR="007512B2" w:rsidRPr="009D6072">
        <w:rPr>
          <w:rFonts w:ascii="Trebuchet MS" w:eastAsia="Arial" w:hAnsi="Trebuchet MS"/>
          <w:position w:val="1"/>
          <w:sz w:val="22"/>
          <w:szCs w:val="24"/>
          <w:lang w:val="ro-RO"/>
        </w:rPr>
        <w:t>arte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ul</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2"/>
          <w:position w:val="1"/>
          <w:sz w:val="22"/>
          <w:szCs w:val="24"/>
          <w:lang w:val="ro-RO"/>
        </w:rPr>
        <w:t xml:space="preserve"> </w:t>
      </w:r>
      <w:r w:rsidR="00FD126A" w:rsidRPr="009D6072">
        <w:rPr>
          <w:rFonts w:ascii="Trebuchet MS" w:eastAsia="Arial" w:hAnsi="Trebuchet MS"/>
          <w:spacing w:val="3"/>
          <w:position w:val="1"/>
          <w:sz w:val="22"/>
          <w:szCs w:val="24"/>
          <w:lang w:val="ro-RO"/>
        </w:rPr>
        <w:t>forță</w:t>
      </w:r>
      <w:r w:rsidR="00FD126A" w:rsidRPr="009D6072">
        <w:rPr>
          <w:rFonts w:ascii="Trebuchet MS" w:eastAsia="Arial" w:hAnsi="Trebuchet MS"/>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3"/>
          <w:sz w:val="22"/>
          <w:szCs w:val="24"/>
          <w:lang w:val="ro-RO"/>
        </w:rPr>
        <w:t xml:space="preserve"> </w:t>
      </w:r>
      <w:r w:rsidR="0037063A" w:rsidRPr="009D6072">
        <w:rPr>
          <w:rFonts w:ascii="Trebuchet MS" w:eastAsia="Arial" w:hAnsi="Trebuchet MS"/>
          <w:sz w:val="22"/>
          <w:szCs w:val="24"/>
          <w:lang w:val="ro-RO"/>
        </w:rPr>
        <w:t>10</w:t>
      </w:r>
      <w:r w:rsidRPr="009D6072">
        <w:rPr>
          <w:rFonts w:ascii="Trebuchet MS" w:eastAsia="Arial" w:hAnsi="Trebuchet MS"/>
          <w:spacing w:val="2"/>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005236D1" w:rsidRPr="009D6072">
        <w:rPr>
          <w:rFonts w:ascii="Trebuchet MS" w:eastAsia="Arial" w:hAnsi="Trebuchet MS"/>
          <w:spacing w:val="3"/>
          <w:sz w:val="22"/>
          <w:szCs w:val="24"/>
          <w:lang w:val="ro-RO"/>
        </w:rPr>
        <w:t xml:space="preserve">lucrătoare </w:t>
      </w:r>
      <w:r w:rsidRPr="009D6072">
        <w:rPr>
          <w:rFonts w:ascii="Trebuchet MS" w:eastAsia="Arial" w:hAnsi="Trebuchet MS"/>
          <w:sz w:val="22"/>
          <w:szCs w:val="24"/>
          <w:lang w:val="ro-RO"/>
        </w:rPr>
        <w:t>de</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003B4ACF" w:rsidRPr="009D6072">
        <w:rPr>
          <w:rFonts w:ascii="Trebuchet MS" w:eastAsia="Arial" w:hAnsi="Trebuchet MS"/>
          <w:sz w:val="22"/>
          <w:szCs w:val="24"/>
          <w:lang w:val="ro-RO"/>
        </w:rPr>
        <w:t>apariției</w:t>
      </w:r>
      <w:r w:rsidR="003B4ACF"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și de</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a</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do</w:t>
      </w:r>
      <w:r w:rsidRPr="009D6072">
        <w:rPr>
          <w:rFonts w:ascii="Trebuchet MS" w:eastAsia="Arial" w:hAnsi="Trebuchet MS"/>
          <w:spacing w:val="-2"/>
          <w:position w:val="2"/>
          <w:sz w:val="22"/>
          <w:szCs w:val="24"/>
          <w:lang w:val="ro-RO"/>
        </w:rPr>
        <w:t>v</w:t>
      </w:r>
      <w:r w:rsidRPr="009D6072">
        <w:rPr>
          <w:rFonts w:ascii="Trebuchet MS" w:eastAsia="Arial" w:hAnsi="Trebuchet MS"/>
          <w:position w:val="2"/>
          <w:sz w:val="22"/>
          <w:szCs w:val="24"/>
          <w:lang w:val="ro-RO"/>
        </w:rPr>
        <w:t>edi</w:t>
      </w:r>
      <w:r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e</w:t>
      </w:r>
      <w:r w:rsidRPr="009D6072">
        <w:rPr>
          <w:rFonts w:ascii="Trebuchet MS" w:eastAsia="Arial" w:hAnsi="Trebuchet MS"/>
          <w:spacing w:val="-2"/>
          <w:position w:val="2"/>
          <w:sz w:val="22"/>
          <w:szCs w:val="24"/>
          <w:lang w:val="ro-RO"/>
        </w:rPr>
        <w:t>x</w:t>
      </w:r>
      <w:r w:rsidRPr="009D6072">
        <w:rPr>
          <w:rFonts w:ascii="Trebuchet MS" w:eastAsia="Arial" w:hAnsi="Trebuchet MS"/>
          <w:spacing w:val="-1"/>
          <w:position w:val="2"/>
          <w:sz w:val="22"/>
          <w:szCs w:val="24"/>
          <w:lang w:val="ro-RO"/>
        </w:rPr>
        <w:t>i</w:t>
      </w:r>
      <w:r w:rsidRPr="009D6072">
        <w:rPr>
          <w:rFonts w:ascii="Trebuchet MS" w:eastAsia="Arial" w:hAnsi="Trebuchet MS"/>
          <w:position w:val="2"/>
          <w:sz w:val="22"/>
          <w:szCs w:val="24"/>
          <w:lang w:val="ro-RO"/>
        </w:rPr>
        <w:t>s</w:t>
      </w:r>
      <w:r w:rsidRPr="009D6072">
        <w:rPr>
          <w:rFonts w:ascii="Trebuchet MS" w:eastAsia="Arial" w:hAnsi="Trebuchet MS"/>
          <w:spacing w:val="1"/>
          <w:position w:val="2"/>
          <w:sz w:val="22"/>
          <w:szCs w:val="24"/>
          <w:lang w:val="ro-RO"/>
        </w:rPr>
        <w:t>t</w:t>
      </w:r>
      <w:r w:rsidRPr="009D6072">
        <w:rPr>
          <w:rFonts w:ascii="Trebuchet MS" w:eastAsia="Arial" w:hAnsi="Trebuchet MS"/>
          <w:position w:val="2"/>
          <w:sz w:val="22"/>
          <w:szCs w:val="24"/>
          <w:lang w:val="ro-RO"/>
        </w:rPr>
        <w:t>en</w:t>
      </w:r>
      <w:r w:rsidRPr="009D6072">
        <w:rPr>
          <w:rFonts w:ascii="Trebuchet MS" w:eastAsia="Arial" w:hAnsi="Trebuchet MS"/>
          <w:spacing w:val="1"/>
          <w:position w:val="2"/>
          <w:sz w:val="22"/>
          <w:szCs w:val="24"/>
          <w:lang w:val="ro-RO"/>
        </w:rPr>
        <w:t>ț</w:t>
      </w:r>
      <w:r w:rsidRPr="009D6072">
        <w:rPr>
          <w:rFonts w:ascii="Trebuchet MS" w:eastAsia="Arial" w:hAnsi="Trebuchet MS"/>
          <w:position w:val="2"/>
          <w:sz w:val="22"/>
          <w:szCs w:val="24"/>
          <w:lang w:val="ro-RO"/>
        </w:rPr>
        <w:t>a</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s</w:t>
      </w:r>
      <w:r w:rsidRPr="009D6072">
        <w:rPr>
          <w:rFonts w:ascii="Trebuchet MS" w:eastAsia="Arial" w:hAnsi="Trebuchet MS"/>
          <w:spacing w:val="-1"/>
          <w:position w:val="2"/>
          <w:sz w:val="22"/>
          <w:szCs w:val="24"/>
          <w:lang w:val="ro-RO"/>
        </w:rPr>
        <w:t>it</w:t>
      </w:r>
      <w:r w:rsidRPr="009D6072">
        <w:rPr>
          <w:rFonts w:ascii="Trebuchet MS" w:eastAsia="Arial" w:hAnsi="Trebuchet MS"/>
          <w:position w:val="2"/>
          <w:sz w:val="22"/>
          <w:szCs w:val="24"/>
          <w:lang w:val="ro-RO"/>
        </w:rPr>
        <w:t>ua</w:t>
      </w:r>
      <w:r w:rsidRPr="009D6072">
        <w:rPr>
          <w:rFonts w:ascii="Trebuchet MS" w:eastAsia="Arial" w:hAnsi="Trebuchet MS"/>
          <w:spacing w:val="1"/>
          <w:position w:val="2"/>
          <w:sz w:val="22"/>
          <w:szCs w:val="24"/>
          <w:lang w:val="ro-RO"/>
        </w:rPr>
        <w:t>ț</w:t>
      </w:r>
      <w:r w:rsidRPr="009D6072">
        <w:rPr>
          <w:rFonts w:ascii="Trebuchet MS" w:eastAsia="Arial" w:hAnsi="Trebuchet MS"/>
          <w:spacing w:val="-1"/>
          <w:position w:val="2"/>
          <w:sz w:val="22"/>
          <w:szCs w:val="24"/>
          <w:lang w:val="ro-RO"/>
        </w:rPr>
        <w:t>i</w:t>
      </w:r>
      <w:r w:rsidRPr="009D6072">
        <w:rPr>
          <w:rFonts w:ascii="Trebuchet MS" w:eastAsia="Arial" w:hAnsi="Trebuchet MS"/>
          <w:position w:val="2"/>
          <w:sz w:val="22"/>
          <w:szCs w:val="24"/>
          <w:lang w:val="ro-RO"/>
        </w:rPr>
        <w:t>ei</w:t>
      </w:r>
      <w:r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de</w:t>
      </w:r>
      <w:r w:rsidRPr="009D6072">
        <w:rPr>
          <w:rFonts w:ascii="Trebuchet MS" w:eastAsia="Arial" w:hAnsi="Trebuchet MS"/>
          <w:spacing w:val="1"/>
          <w:position w:val="2"/>
          <w:sz w:val="22"/>
          <w:szCs w:val="24"/>
          <w:lang w:val="ro-RO"/>
        </w:rPr>
        <w:t xml:space="preserve"> </w:t>
      </w:r>
      <w:r w:rsidRPr="009D6072">
        <w:rPr>
          <w:rFonts w:ascii="Trebuchet MS" w:eastAsia="Arial" w:hAnsi="Trebuchet MS"/>
          <w:spacing w:val="3"/>
          <w:position w:val="2"/>
          <w:sz w:val="22"/>
          <w:szCs w:val="24"/>
          <w:lang w:val="ro-RO"/>
        </w:rPr>
        <w:t>f</w:t>
      </w:r>
      <w:r w:rsidRPr="009D6072">
        <w:rPr>
          <w:rFonts w:ascii="Trebuchet MS" w:eastAsia="Arial" w:hAnsi="Trebuchet MS"/>
          <w:spacing w:val="-3"/>
          <w:position w:val="2"/>
          <w:sz w:val="22"/>
          <w:szCs w:val="24"/>
          <w:lang w:val="ro-RO"/>
        </w:rPr>
        <w:t>o</w:t>
      </w:r>
      <w:r w:rsidRPr="009D6072">
        <w:rPr>
          <w:rFonts w:ascii="Trebuchet MS" w:eastAsia="Arial" w:hAnsi="Trebuchet MS"/>
          <w:spacing w:val="1"/>
          <w:position w:val="2"/>
          <w:sz w:val="22"/>
          <w:szCs w:val="24"/>
          <w:lang w:val="ro-RO"/>
        </w:rPr>
        <w:t>r</w:t>
      </w:r>
      <w:r w:rsidRPr="009D6072">
        <w:rPr>
          <w:rFonts w:ascii="Trebuchet MS" w:eastAsia="Arial" w:hAnsi="Trebuchet MS"/>
          <w:spacing w:val="-1"/>
          <w:position w:val="2"/>
          <w:sz w:val="22"/>
          <w:szCs w:val="24"/>
          <w:lang w:val="ro-RO"/>
        </w:rPr>
        <w:t>ț</w:t>
      </w:r>
      <w:r w:rsidRPr="009D6072">
        <w:rPr>
          <w:rFonts w:ascii="Trebuchet MS" w:eastAsia="Arial" w:hAnsi="Trebuchet MS"/>
          <w:position w:val="2"/>
          <w:sz w:val="22"/>
          <w:szCs w:val="24"/>
          <w:lang w:val="ro-RO"/>
        </w:rPr>
        <w:t xml:space="preserve">ă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ba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unui d</w:t>
      </w:r>
      <w:r w:rsidRPr="009D6072">
        <w:rPr>
          <w:rFonts w:ascii="Trebuchet MS" w:eastAsia="Arial" w:hAnsi="Trebuchet MS"/>
          <w:spacing w:val="2"/>
          <w:sz w:val="22"/>
          <w:szCs w:val="24"/>
          <w:lang w:val="ro-RO"/>
        </w:rPr>
        <w:t>o</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ent</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be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a</w:t>
      </w:r>
      <w:r w:rsidRPr="009D6072">
        <w:rPr>
          <w:rFonts w:ascii="Trebuchet MS" w:eastAsia="Arial" w:hAnsi="Trebuchet MS"/>
          <w:sz w:val="22"/>
          <w:szCs w:val="24"/>
          <w:lang w:val="ro-RO"/>
        </w:rPr>
        <w:t>t</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sau e</w:t>
      </w:r>
      <w:r w:rsidRPr="009D6072">
        <w:rPr>
          <w:rFonts w:ascii="Trebuchet MS" w:eastAsia="Arial" w:hAnsi="Trebuchet MS"/>
          <w:spacing w:val="-1"/>
          <w:sz w:val="22"/>
          <w:szCs w:val="24"/>
          <w:lang w:val="ro-RO"/>
        </w:rPr>
        <w:t>mi</w:t>
      </w:r>
      <w:r w:rsidRPr="009D6072">
        <w:rPr>
          <w:rFonts w:ascii="Trebuchet MS" w:eastAsia="Arial" w:hAnsi="Trebuchet MS"/>
          <w:sz w:val="22"/>
          <w:szCs w:val="24"/>
          <w:lang w:val="ro-RO"/>
        </w:rPr>
        <w:t>s de că</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e au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ea co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pe</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n</w:t>
      </w:r>
      <w:r w:rsidRPr="009D6072">
        <w:rPr>
          <w:rFonts w:ascii="Trebuchet MS" w:eastAsia="Arial" w:hAnsi="Trebuchet MS"/>
          <w:spacing w:val="1"/>
          <w:sz w:val="22"/>
          <w:szCs w:val="24"/>
          <w:lang w:val="ro-RO"/>
        </w:rPr>
        <w:t>tă</w:t>
      </w:r>
      <w:r w:rsidRPr="009D6072">
        <w:rPr>
          <w:rFonts w:ascii="Trebuchet MS" w:eastAsia="Arial" w:hAnsi="Trebuchet MS"/>
          <w:sz w:val="22"/>
          <w:szCs w:val="24"/>
          <w:lang w:val="ro-RO"/>
        </w:rPr>
        <w:t>,</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 xml:space="preserve">n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3"/>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cel</w:t>
      </w:r>
      <w:r w:rsidRPr="009D6072">
        <w:rPr>
          <w:rFonts w:ascii="Trebuchet MS" w:eastAsia="Arial" w:hAnsi="Trebuchet MS"/>
          <w:spacing w:val="10"/>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t</w:t>
      </w:r>
      <w:r w:rsidRPr="009D6072">
        <w:rPr>
          <w:rFonts w:ascii="Trebuchet MS" w:eastAsia="Arial" w:hAnsi="Trebuchet MS"/>
          <w:spacing w:val="14"/>
          <w:sz w:val="22"/>
          <w:szCs w:val="24"/>
          <w:lang w:val="ro-RO"/>
        </w:rPr>
        <w:t xml:space="preserve"> </w:t>
      </w:r>
      <w:r w:rsidRPr="009D6072">
        <w:rPr>
          <w:rFonts w:ascii="Trebuchet MS" w:eastAsia="Arial" w:hAnsi="Trebuchet MS"/>
          <w:sz w:val="22"/>
          <w:szCs w:val="24"/>
          <w:lang w:val="ro-RO"/>
        </w:rPr>
        <w:t>15</w:t>
      </w:r>
      <w:r w:rsidRPr="009D6072">
        <w:rPr>
          <w:rFonts w:ascii="Trebuchet MS" w:eastAsia="Arial" w:hAnsi="Trebuchet MS"/>
          <w:spacing w:val="11"/>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 xml:space="preserve">e </w:t>
      </w:r>
      <w:r w:rsidR="005236D1" w:rsidRPr="009D6072">
        <w:rPr>
          <w:rFonts w:ascii="Trebuchet MS" w:eastAsia="Arial" w:hAnsi="Trebuchet MS"/>
          <w:sz w:val="22"/>
          <w:szCs w:val="24"/>
          <w:lang w:val="ro-RO"/>
        </w:rPr>
        <w:t xml:space="preserve">lucrătoare </w:t>
      </w:r>
      <w:r w:rsidRPr="009D6072">
        <w:rPr>
          <w:rFonts w:ascii="Trebuchet MS" w:eastAsia="Arial" w:hAnsi="Trebuchet MS"/>
          <w:sz w:val="22"/>
          <w:szCs w:val="24"/>
          <w:lang w:val="ro-RO"/>
        </w:rPr>
        <w:t>de</w:t>
      </w:r>
      <w:r w:rsidRPr="009D6072">
        <w:rPr>
          <w:rFonts w:ascii="Trebuchet MS" w:eastAsia="Arial" w:hAnsi="Trebuchet MS"/>
          <w:spacing w:val="13"/>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co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Pr="009D6072">
        <w:rPr>
          <w:rFonts w:ascii="Trebuchet MS" w:eastAsia="Arial" w:hAnsi="Trebuchet MS"/>
          <w:spacing w:val="12"/>
          <w:sz w:val="22"/>
          <w:szCs w:val="24"/>
          <w:lang w:val="ro-RO"/>
        </w:rPr>
        <w:t xml:space="preserve"> </w:t>
      </w:r>
      <w:r w:rsidRPr="009D6072">
        <w:rPr>
          <w:rFonts w:ascii="Trebuchet MS" w:eastAsia="Arial" w:hAnsi="Trebuchet MS"/>
          <w:sz w:val="22"/>
          <w:szCs w:val="24"/>
          <w:lang w:val="ro-RO"/>
        </w:rPr>
        <w:t>aces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a</w:t>
      </w:r>
      <w:r w:rsidRPr="009D6072">
        <w:rPr>
          <w:rFonts w:ascii="Trebuchet MS" w:eastAsia="Arial" w:hAnsi="Trebuchet MS"/>
          <w:sz w:val="22"/>
          <w:szCs w:val="24"/>
          <w:lang w:val="ro-RO"/>
        </w:rPr>
        <w:t>.</w:t>
      </w:r>
      <w:r w:rsidRPr="009D6072">
        <w:rPr>
          <w:rFonts w:ascii="Trebuchet MS" w:eastAsia="Arial" w:hAnsi="Trebuchet MS"/>
          <w:spacing w:val="14"/>
          <w:sz w:val="22"/>
          <w:szCs w:val="24"/>
          <w:lang w:val="ro-RO"/>
        </w:rPr>
        <w:t xml:space="preserve"> </w:t>
      </w:r>
      <w:r w:rsidRPr="009D6072">
        <w:rPr>
          <w:rFonts w:ascii="Trebuchet MS" w:eastAsia="Arial" w:hAnsi="Trebuchet MS"/>
          <w:spacing w:val="-1"/>
          <w:sz w:val="22"/>
          <w:szCs w:val="24"/>
          <w:lang w:val="ro-RO"/>
        </w:rPr>
        <w:t>D</w:t>
      </w:r>
      <w:r w:rsidRPr="009D6072">
        <w:rPr>
          <w:rFonts w:ascii="Trebuchet MS" w:eastAsia="Arial" w:hAnsi="Trebuchet MS"/>
          <w:sz w:val="22"/>
          <w:szCs w:val="24"/>
          <w:lang w:val="ro-RO"/>
        </w:rPr>
        <w:t>e</w:t>
      </w:r>
      <w:r w:rsidRPr="009D6072">
        <w:rPr>
          <w:rFonts w:ascii="Trebuchet MS" w:eastAsia="Arial" w:hAnsi="Trebuchet MS"/>
          <w:spacing w:val="13"/>
          <w:sz w:val="22"/>
          <w:szCs w:val="24"/>
          <w:lang w:val="ro-RO"/>
        </w:rPr>
        <w:t xml:space="preserve"> </w:t>
      </w:r>
      <w:r w:rsidRPr="009D6072">
        <w:rPr>
          <w:rFonts w:ascii="Trebuchet MS" w:eastAsia="Arial" w:hAnsi="Trebuchet MS"/>
          <w:sz w:val="22"/>
          <w:szCs w:val="24"/>
          <w:lang w:val="ro-RO"/>
        </w:rPr>
        <w:t>as</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ene</w:t>
      </w:r>
      <w:r w:rsidRPr="009D6072">
        <w:rPr>
          <w:rFonts w:ascii="Trebuchet MS" w:eastAsia="Arial" w:hAnsi="Trebuchet MS"/>
          <w:spacing w:val="-3"/>
          <w:sz w:val="22"/>
          <w:szCs w:val="24"/>
          <w:lang w:val="ro-RO"/>
        </w:rPr>
        <w:t>a</w:t>
      </w:r>
      <w:r w:rsidRPr="009D6072">
        <w:rPr>
          <w:rFonts w:ascii="Trebuchet MS" w:eastAsia="Arial" w:hAnsi="Trebuchet MS"/>
          <w:sz w:val="22"/>
          <w:szCs w:val="24"/>
          <w:lang w:val="ro-RO"/>
        </w:rPr>
        <w:t>,</w:t>
      </w:r>
      <w:r w:rsidRPr="009D6072">
        <w:rPr>
          <w:rFonts w:ascii="Trebuchet MS" w:eastAsia="Arial" w:hAnsi="Trebuchet MS"/>
          <w:spacing w:val="14"/>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1"/>
          <w:sz w:val="22"/>
          <w:szCs w:val="24"/>
          <w:lang w:val="ro-RO"/>
        </w:rPr>
        <w:t xml:space="preserve"> </w:t>
      </w:r>
      <w:r w:rsidR="00DB35CC" w:rsidRPr="009D6072">
        <w:rPr>
          <w:rFonts w:ascii="Trebuchet MS" w:eastAsia="Arial" w:hAnsi="Trebuchet MS"/>
          <w:sz w:val="22"/>
          <w:szCs w:val="24"/>
          <w:lang w:val="ro-RO"/>
        </w:rPr>
        <w:t>obligația</w:t>
      </w:r>
      <w:r w:rsidR="00DB35CC" w:rsidRPr="009D6072">
        <w:rPr>
          <w:rFonts w:ascii="Trebuchet MS" w:eastAsia="Arial" w:hAnsi="Trebuchet MS"/>
          <w:position w:val="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 xml:space="preserve"> </w:t>
      </w:r>
      <w:r w:rsidR="003338E2" w:rsidRPr="009D6072">
        <w:rPr>
          <w:rFonts w:ascii="Trebuchet MS" w:eastAsia="Arial" w:hAnsi="Trebuchet MS"/>
          <w:spacing w:val="1"/>
          <w:sz w:val="22"/>
          <w:szCs w:val="24"/>
          <w:lang w:val="ro-RO"/>
        </w:rPr>
        <w:t xml:space="preserve">celeilalte părți, în </w:t>
      </w:r>
      <w:r w:rsidR="00DB35CC" w:rsidRPr="009D6072">
        <w:rPr>
          <w:rFonts w:ascii="Trebuchet MS" w:eastAsia="Arial" w:hAnsi="Trebuchet MS"/>
          <w:spacing w:val="1"/>
          <w:sz w:val="22"/>
          <w:szCs w:val="24"/>
          <w:lang w:val="ro-RO"/>
        </w:rPr>
        <w:t>scris</w:t>
      </w:r>
      <w:r w:rsidR="00DB35CC" w:rsidRPr="009D6072">
        <w:rPr>
          <w:rFonts w:ascii="Trebuchet MS" w:eastAsia="Arial" w:hAnsi="Trebuchet MS"/>
          <w:sz w:val="22"/>
          <w:szCs w:val="24"/>
          <w:lang w:val="ro-RO"/>
        </w:rPr>
        <w:t>,</w:t>
      </w:r>
      <w:r w:rsidR="00DB35CC" w:rsidRPr="009D6072">
        <w:rPr>
          <w:rFonts w:ascii="Trebuchet MS" w:eastAsia="Arial" w:hAnsi="Trebuchet MS"/>
          <w:spacing w:val="-4"/>
          <w:sz w:val="22"/>
          <w:szCs w:val="24"/>
          <w:lang w:val="ro-RO"/>
        </w:rPr>
        <w:t xml:space="preserve"> </w:t>
      </w:r>
      <w:r w:rsidR="00DB35CC" w:rsidRPr="009D6072">
        <w:rPr>
          <w:rFonts w:ascii="Trebuchet MS" w:eastAsia="Arial" w:hAnsi="Trebuchet MS"/>
          <w:sz w:val="22"/>
          <w:szCs w:val="24"/>
          <w:lang w:val="ro-RO"/>
        </w:rPr>
        <w:t>înc</w:t>
      </w:r>
      <w:r w:rsidR="00DB35CC" w:rsidRPr="009D6072">
        <w:rPr>
          <w:rFonts w:ascii="Trebuchet MS" w:eastAsia="Arial" w:hAnsi="Trebuchet MS"/>
          <w:spacing w:val="1"/>
          <w:sz w:val="22"/>
          <w:szCs w:val="24"/>
          <w:lang w:val="ro-RO"/>
        </w:rPr>
        <w:t>e</w:t>
      </w:r>
      <w:r w:rsidR="00DB35CC" w:rsidRPr="009D6072">
        <w:rPr>
          <w:rFonts w:ascii="Trebuchet MS" w:eastAsia="Arial" w:hAnsi="Trebuchet MS"/>
          <w:sz w:val="22"/>
          <w:szCs w:val="24"/>
          <w:lang w:val="ro-RO"/>
        </w:rPr>
        <w:t>tarea</w:t>
      </w:r>
      <w:r w:rsidRPr="009D6072">
        <w:rPr>
          <w:rFonts w:ascii="Trebuchet MS" w:eastAsia="Arial" w:hAnsi="Trebuchet MS"/>
          <w:sz w:val="22"/>
          <w:szCs w:val="24"/>
          <w:lang w:val="ro-RO"/>
        </w:rPr>
        <w:t xml:space="preserve"> </w:t>
      </w:r>
      <w:r w:rsidR="00DB35CC" w:rsidRPr="009D6072">
        <w:rPr>
          <w:rFonts w:ascii="Trebuchet MS" w:eastAsia="Arial" w:hAnsi="Trebuchet MS"/>
          <w:sz w:val="22"/>
          <w:szCs w:val="24"/>
          <w:lang w:val="ro-RO"/>
        </w:rPr>
        <w:t>situației</w:t>
      </w:r>
      <w:r w:rsidR="00DB35CC"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w:t>
      </w:r>
      <w:r w:rsidR="00DB35CC" w:rsidRPr="009D6072">
        <w:rPr>
          <w:rFonts w:ascii="Trebuchet MS" w:eastAsia="Arial" w:hAnsi="Trebuchet MS"/>
          <w:spacing w:val="1"/>
          <w:position w:val="1"/>
          <w:sz w:val="22"/>
          <w:szCs w:val="24"/>
          <w:lang w:val="ro-RO"/>
        </w:rPr>
        <w:t>forță</w:t>
      </w:r>
      <w:r w:rsidR="00DB35C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ă,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0051763D" w:rsidRPr="009D6072">
        <w:rPr>
          <w:rFonts w:ascii="Trebuchet MS" w:eastAsia="Arial" w:hAnsi="Trebuchet MS"/>
          <w:sz w:val="22"/>
          <w:szCs w:val="24"/>
          <w:lang w:val="ro-RO"/>
        </w:rPr>
        <w:t>10</w:t>
      </w:r>
      <w:r w:rsidRPr="009D6072">
        <w:rPr>
          <w:rFonts w:ascii="Trebuchet MS" w:eastAsia="Arial" w:hAnsi="Trebuchet MS"/>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005236D1" w:rsidRPr="009D6072">
        <w:rPr>
          <w:rFonts w:ascii="Trebuchet MS" w:eastAsia="Arial" w:hAnsi="Trebuchet MS"/>
          <w:sz w:val="22"/>
          <w:szCs w:val="24"/>
          <w:lang w:val="ro-RO"/>
        </w:rPr>
        <w:t xml:space="preserve"> lucrătoare de la intervenirea încetării</w:t>
      </w:r>
      <w:r w:rsidRPr="009D6072">
        <w:rPr>
          <w:rFonts w:ascii="Trebuchet MS" w:eastAsia="Arial" w:hAnsi="Trebuchet MS"/>
          <w:sz w:val="22"/>
          <w:szCs w:val="24"/>
          <w:lang w:val="ro-RO"/>
        </w:rPr>
        <w:t>.</w:t>
      </w:r>
    </w:p>
    <w:p w14:paraId="71E1C636" w14:textId="7A88C966"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ă</w:t>
      </w:r>
      <w:r w:rsidRPr="009D6072">
        <w:rPr>
          <w:rFonts w:ascii="Trebuchet MS" w:eastAsia="Arial" w:hAnsi="Trebuchet MS"/>
          <w:spacing w:val="-7"/>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au</w:t>
      </w:r>
      <w:r w:rsidRPr="009D6072">
        <w:rPr>
          <w:rFonts w:ascii="Trebuchet MS" w:eastAsia="Arial" w:hAnsi="Trebuchet MS"/>
          <w:spacing w:val="45"/>
          <w:sz w:val="22"/>
          <w:szCs w:val="24"/>
          <w:lang w:val="ro-RO"/>
        </w:rPr>
        <w:t xml:space="preserve"> </w:t>
      </w:r>
      <w:r w:rsidRPr="009D6072">
        <w:rPr>
          <w:rFonts w:ascii="Trebuchet MS" w:eastAsia="Arial" w:hAnsi="Trebuchet MS"/>
          <w:sz w:val="22"/>
          <w:szCs w:val="24"/>
          <w:lang w:val="ro-RO"/>
        </w:rPr>
        <w:t>ob</w:t>
      </w:r>
      <w:r w:rsidRPr="009D6072">
        <w:rPr>
          <w:rFonts w:ascii="Trebuchet MS" w:eastAsia="Arial" w:hAnsi="Trebuchet MS"/>
          <w:spacing w:val="-1"/>
          <w:sz w:val="22"/>
          <w:szCs w:val="24"/>
          <w:lang w:val="ro-RO"/>
        </w:rPr>
        <w:t>li</w:t>
      </w:r>
      <w:r w:rsidRPr="009D6072">
        <w:rPr>
          <w:rFonts w:ascii="Trebuchet MS" w:eastAsia="Arial" w:hAnsi="Trebuchet MS"/>
          <w:spacing w:val="2"/>
          <w:sz w:val="22"/>
          <w:szCs w:val="24"/>
          <w:lang w:val="ro-RO"/>
        </w:rPr>
        <w:t>g</w:t>
      </w:r>
      <w:r w:rsidRPr="009D6072">
        <w:rPr>
          <w:rFonts w:ascii="Trebuchet MS" w:eastAsia="Arial" w:hAnsi="Trebuchet MS"/>
          <w:spacing w:val="-15"/>
          <w:sz w:val="22"/>
          <w:szCs w:val="24"/>
          <w:lang w:val="ro-RO"/>
        </w:rPr>
        <w:t>a</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ce</w:t>
      </w:r>
      <w:r w:rsidRPr="009D6072">
        <w:rPr>
          <w:rFonts w:ascii="Trebuchet MS" w:eastAsia="Arial" w:hAnsi="Trebuchet MS"/>
          <w:spacing w:val="37"/>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ăsu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i</w:t>
      </w:r>
      <w:r w:rsidRPr="009D6072">
        <w:rPr>
          <w:rFonts w:ascii="Trebuchet MS" w:eastAsia="Arial" w:hAnsi="Trebuchet MS"/>
          <w:spacing w:val="34"/>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au</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sp</w:t>
      </w:r>
      <w:r w:rsidRPr="009D6072">
        <w:rPr>
          <w:rFonts w:ascii="Trebuchet MS" w:eastAsia="Arial" w:hAnsi="Trebuchet MS"/>
          <w:spacing w:val="2"/>
          <w:sz w:val="22"/>
          <w:szCs w:val="24"/>
          <w:lang w:val="ro-RO"/>
        </w:rPr>
        <w:t>o</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e</w:t>
      </w:r>
      <w:r w:rsidRPr="009D6072">
        <w:rPr>
          <w:rFonts w:ascii="Trebuchet MS" w:eastAsia="Arial" w:hAnsi="Trebuchet MS"/>
          <w:spacing w:val="39"/>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7"/>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ede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009859A3" w:rsidRPr="009D6072">
        <w:rPr>
          <w:rFonts w:ascii="Trebuchet MS" w:eastAsia="Arial" w:hAnsi="Trebuchet MS"/>
          <w:sz w:val="22"/>
          <w:szCs w:val="24"/>
          <w:lang w:val="ro-RO"/>
        </w:rPr>
        <w:t xml:space="preserve"> </w:t>
      </w:r>
      <w:r w:rsidR="00DB35CC" w:rsidRPr="009D6072">
        <w:rPr>
          <w:rFonts w:ascii="Trebuchet MS" w:eastAsia="Arial" w:hAnsi="Trebuchet MS"/>
          <w:sz w:val="22"/>
          <w:szCs w:val="24"/>
          <w:lang w:val="ro-RO"/>
        </w:rPr>
        <w:t>consec</w:t>
      </w:r>
      <w:r w:rsidR="00DB35CC" w:rsidRPr="009D6072">
        <w:rPr>
          <w:rFonts w:ascii="Trebuchet MS" w:eastAsia="Arial" w:hAnsi="Trebuchet MS"/>
          <w:spacing w:val="-1"/>
          <w:sz w:val="22"/>
          <w:szCs w:val="24"/>
          <w:lang w:val="ro-RO"/>
        </w:rPr>
        <w:t>i</w:t>
      </w:r>
      <w:r w:rsidR="00DB35CC" w:rsidRPr="009D6072">
        <w:rPr>
          <w:rFonts w:ascii="Trebuchet MS" w:eastAsia="Arial" w:hAnsi="Trebuchet MS"/>
          <w:spacing w:val="-15"/>
          <w:sz w:val="22"/>
          <w:szCs w:val="24"/>
          <w:lang w:val="ro-RO"/>
        </w:rPr>
        <w:t>nțelor</w:t>
      </w:r>
      <w:r w:rsidRPr="009D6072">
        <w:rPr>
          <w:rFonts w:ascii="Trebuchet MS" w:eastAsia="Arial" w:hAnsi="Trebuchet MS"/>
          <w:spacing w:val="2"/>
          <w:position w:val="1"/>
          <w:sz w:val="22"/>
          <w:szCs w:val="24"/>
          <w:lang w:val="ro-RO"/>
        </w:rPr>
        <w:t xml:space="preserve"> </w:t>
      </w:r>
      <w:r w:rsidR="005320FC" w:rsidRPr="009D6072">
        <w:rPr>
          <w:rFonts w:ascii="Trebuchet MS" w:eastAsia="Arial" w:hAnsi="Trebuchet MS"/>
          <w:spacing w:val="-3"/>
          <w:position w:val="1"/>
          <w:sz w:val="22"/>
          <w:szCs w:val="24"/>
          <w:lang w:val="ro-RO"/>
        </w:rPr>
        <w:t>cazului</w:t>
      </w:r>
      <w:r w:rsidR="005320FC"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f</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p>
    <w:p w14:paraId="7D7DF243" w14:textId="026269BC"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D</w:t>
      </w:r>
      <w:r w:rsidRPr="009D6072">
        <w:rPr>
          <w:rFonts w:ascii="Trebuchet MS" w:eastAsia="Arial" w:hAnsi="Trebuchet MS"/>
          <w:sz w:val="22"/>
          <w:szCs w:val="24"/>
          <w:lang w:val="ro-RO"/>
        </w:rPr>
        <w:t>acă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rt</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ocă</w:t>
      </w:r>
      <w:r w:rsidRPr="009D6072">
        <w:rPr>
          <w:rFonts w:ascii="Trebuchet MS" w:eastAsia="Arial" w:hAnsi="Trebuchet MS"/>
          <w:spacing w:val="2"/>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7"/>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m</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nu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ocedea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no</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ea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ncepe</w:t>
      </w:r>
      <w:r w:rsidRPr="009D6072">
        <w:rPr>
          <w:rFonts w:ascii="Trebuchet MS" w:eastAsia="Arial" w:hAnsi="Trebuchet MS"/>
          <w:spacing w:val="1"/>
          <w:sz w:val="22"/>
          <w:szCs w:val="24"/>
          <w:lang w:val="ro-RO"/>
        </w:rPr>
        <w:t>ri</w:t>
      </w:r>
      <w:r w:rsidRPr="009D6072">
        <w:rPr>
          <w:rFonts w:ascii="Trebuchet MS" w:eastAsia="Arial" w:hAnsi="Trebuchet MS"/>
          <w:sz w:val="22"/>
          <w:szCs w:val="24"/>
          <w:lang w:val="ro-RO"/>
        </w:rPr>
        <w:t>i</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și</w:t>
      </w:r>
      <w:r w:rsidRPr="009D6072">
        <w:rPr>
          <w:rFonts w:ascii="Trebuchet MS" w:eastAsia="Arial" w:hAnsi="Trebuchet MS"/>
          <w:spacing w:val="4"/>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nce</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 ca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 xml:space="preserve">de </w:t>
      </w:r>
      <w:r w:rsidR="00F756E0" w:rsidRPr="009D6072">
        <w:rPr>
          <w:rFonts w:ascii="Trebuchet MS" w:eastAsia="Arial" w:hAnsi="Trebuchet MS"/>
          <w:spacing w:val="3"/>
          <w:sz w:val="22"/>
          <w:szCs w:val="24"/>
          <w:lang w:val="ro-RO"/>
        </w:rPr>
        <w:t>forță</w:t>
      </w:r>
      <w:r w:rsidR="00F756E0"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4"/>
          <w:position w:val="1"/>
          <w:sz w:val="22"/>
          <w:szCs w:val="24"/>
          <w:lang w:val="ro-RO"/>
        </w:rPr>
        <w:t>î</w:t>
      </w:r>
      <w:r w:rsidRPr="009D6072">
        <w:rPr>
          <w:rFonts w:ascii="Trebuchet MS" w:eastAsia="Arial" w:hAnsi="Trebuchet MS"/>
          <w:position w:val="1"/>
          <w:sz w:val="22"/>
          <w:szCs w:val="24"/>
          <w:lang w:val="ro-RO"/>
        </w:rPr>
        <w:t>n cond</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e și</w:t>
      </w:r>
      <w:r w:rsidRPr="009D6072">
        <w:rPr>
          <w:rFonts w:ascii="Trebuchet MS" w:eastAsia="Arial" w:hAnsi="Trebuchet MS"/>
          <w:spacing w:val="16"/>
          <w:position w:val="1"/>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a supo</w:t>
      </w:r>
      <w:r w:rsidRPr="009D6072">
        <w:rPr>
          <w:rFonts w:ascii="Trebuchet MS" w:eastAsia="Arial" w:hAnsi="Trebuchet MS"/>
          <w:spacing w:val="1"/>
          <w:sz w:val="22"/>
          <w:szCs w:val="24"/>
          <w:lang w:val="ro-RO"/>
        </w:rPr>
        <w:t>rt</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 daune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12"/>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i</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psa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007512B2" w:rsidRPr="009D6072">
        <w:rPr>
          <w:rFonts w:ascii="Trebuchet MS" w:eastAsia="Arial" w:hAnsi="Trebuchet MS"/>
          <w:spacing w:val="-3"/>
          <w:sz w:val="22"/>
          <w:szCs w:val="24"/>
          <w:lang w:val="ro-RO"/>
        </w:rPr>
        <w:t>ării</w:t>
      </w:r>
      <w:r w:rsidRPr="009D6072">
        <w:rPr>
          <w:rFonts w:ascii="Trebuchet MS" w:eastAsia="Arial" w:hAnsi="Trebuchet MS"/>
          <w:sz w:val="22"/>
          <w:szCs w:val="24"/>
          <w:lang w:val="ro-RO"/>
        </w:rPr>
        <w:t>.</w:t>
      </w:r>
    </w:p>
    <w:p w14:paraId="56BCEDFF" w14:textId="7453C443" w:rsidR="005A31CE"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lastRenderedPageBreak/>
        <w:t>E</w:t>
      </w:r>
      <w:r w:rsidRPr="009D6072">
        <w:rPr>
          <w:rFonts w:ascii="Trebuchet MS" w:eastAsia="Arial" w:hAnsi="Trebuchet MS"/>
          <w:spacing w:val="-2"/>
          <w:sz w:val="22"/>
          <w:szCs w:val="24"/>
          <w:lang w:val="ro-RO"/>
        </w:rPr>
        <w:t>x</w:t>
      </w:r>
      <w:r w:rsidRPr="009D6072">
        <w:rPr>
          <w:rFonts w:ascii="Trebuchet MS" w:eastAsia="Arial" w:hAnsi="Trebuchet MS"/>
          <w:sz w:val="22"/>
          <w:szCs w:val="24"/>
          <w:lang w:val="ro-RO"/>
        </w:rPr>
        <w:t>ecu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18"/>
          <w:sz w:val="22"/>
          <w:szCs w:val="24"/>
          <w:lang w:val="ro-RO"/>
        </w:rPr>
        <w:t xml:space="preserve"> </w:t>
      </w:r>
      <w:r w:rsidR="005320FC" w:rsidRPr="009D6072">
        <w:rPr>
          <w:rFonts w:ascii="Trebuchet MS" w:eastAsia="Arial" w:hAnsi="Trebuchet MS"/>
          <w:spacing w:val="-1"/>
          <w:sz w:val="22"/>
          <w:szCs w:val="24"/>
          <w:lang w:val="ro-RO"/>
        </w:rPr>
        <w:t>c</w:t>
      </w:r>
      <w:r w:rsidR="005320FC" w:rsidRPr="009D6072">
        <w:rPr>
          <w:rFonts w:ascii="Trebuchet MS" w:eastAsia="Arial" w:hAnsi="Trebuchet MS"/>
          <w:sz w:val="22"/>
          <w:szCs w:val="24"/>
          <w:lang w:val="ro-RO"/>
        </w:rPr>
        <w:t>on</w:t>
      </w:r>
      <w:r w:rsidR="005320FC" w:rsidRPr="009D6072">
        <w:rPr>
          <w:rFonts w:ascii="Trebuchet MS" w:eastAsia="Arial" w:hAnsi="Trebuchet MS"/>
          <w:spacing w:val="-1"/>
          <w:sz w:val="22"/>
          <w:szCs w:val="24"/>
          <w:lang w:val="ro-RO"/>
        </w:rPr>
        <w:t>t</w:t>
      </w:r>
      <w:r w:rsidR="005320FC" w:rsidRPr="009D6072">
        <w:rPr>
          <w:rFonts w:ascii="Trebuchet MS" w:eastAsia="Arial" w:hAnsi="Trebuchet MS"/>
          <w:spacing w:val="1"/>
          <w:sz w:val="22"/>
          <w:szCs w:val="24"/>
          <w:lang w:val="ro-RO"/>
        </w:rPr>
        <w:t>r</w:t>
      </w:r>
      <w:r w:rsidR="005320FC" w:rsidRPr="009D6072">
        <w:rPr>
          <w:rFonts w:ascii="Trebuchet MS" w:eastAsia="Arial" w:hAnsi="Trebuchet MS"/>
          <w:sz w:val="22"/>
          <w:szCs w:val="24"/>
          <w:lang w:val="ro-RO"/>
        </w:rPr>
        <w:t>ac</w:t>
      </w:r>
      <w:r w:rsidR="005320FC" w:rsidRPr="009D6072">
        <w:rPr>
          <w:rFonts w:ascii="Trebuchet MS" w:eastAsia="Arial" w:hAnsi="Trebuchet MS"/>
          <w:spacing w:val="-1"/>
          <w:sz w:val="22"/>
          <w:szCs w:val="24"/>
          <w:lang w:val="ro-RO"/>
        </w:rPr>
        <w:t>t</w:t>
      </w:r>
      <w:r w:rsidR="005320FC" w:rsidRPr="009D6072">
        <w:rPr>
          <w:rFonts w:ascii="Trebuchet MS" w:eastAsia="Arial" w:hAnsi="Trebuchet MS"/>
          <w:sz w:val="22"/>
          <w:szCs w:val="24"/>
          <w:lang w:val="ro-RO"/>
        </w:rPr>
        <w:t>u</w:t>
      </w:r>
      <w:r w:rsidR="005320FC" w:rsidRPr="009D6072">
        <w:rPr>
          <w:rFonts w:ascii="Trebuchet MS" w:eastAsia="Arial" w:hAnsi="Trebuchet MS"/>
          <w:spacing w:val="-1"/>
          <w:sz w:val="22"/>
          <w:szCs w:val="24"/>
          <w:lang w:val="ro-RO"/>
        </w:rPr>
        <w:t>l</w:t>
      </w:r>
      <w:r w:rsidR="005320FC" w:rsidRPr="009D6072">
        <w:rPr>
          <w:rFonts w:ascii="Trebuchet MS" w:eastAsia="Arial" w:hAnsi="Trebuchet MS"/>
          <w:sz w:val="22"/>
          <w:szCs w:val="24"/>
          <w:lang w:val="ro-RO"/>
        </w:rPr>
        <w:t>ui</w:t>
      </w:r>
      <w:r w:rsidR="005320FC" w:rsidRPr="009D6072">
        <w:rPr>
          <w:rFonts w:ascii="Trebuchet MS" w:eastAsia="Arial" w:hAnsi="Trebuchet MS"/>
          <w:spacing w:val="19"/>
          <w:sz w:val="22"/>
          <w:szCs w:val="24"/>
          <w:lang w:val="ro-RO"/>
        </w:rPr>
        <w:t xml:space="preserve"> de finanțare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z w:val="22"/>
          <w:szCs w:val="24"/>
          <w:lang w:val="ro-RO"/>
        </w:rPr>
        <w:t>i</w:t>
      </w:r>
      <w:r w:rsidRPr="009D6072">
        <w:rPr>
          <w:rFonts w:ascii="Trebuchet MS" w:eastAsia="Arial" w:hAnsi="Trebuchet MS"/>
          <w:spacing w:val="19"/>
          <w:sz w:val="22"/>
          <w:szCs w:val="24"/>
          <w:lang w:val="ro-RO"/>
        </w:rPr>
        <w:t xml:space="preserve"> </w:t>
      </w:r>
      <w:r w:rsidRPr="009D6072">
        <w:rPr>
          <w:rFonts w:ascii="Trebuchet MS" w:eastAsia="Arial" w:hAnsi="Trebuchet MS"/>
          <w:sz w:val="22"/>
          <w:szCs w:val="24"/>
          <w:lang w:val="ro-RO"/>
        </w:rPr>
        <w:t>suspenda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8"/>
          <w:sz w:val="22"/>
          <w:szCs w:val="24"/>
          <w:lang w:val="ro-RO"/>
        </w:rPr>
        <w:t xml:space="preserve"> </w:t>
      </w:r>
      <w:r w:rsidR="008C6145" w:rsidRPr="009D6072">
        <w:rPr>
          <w:rFonts w:ascii="Trebuchet MS" w:eastAsia="Arial" w:hAnsi="Trebuchet MS"/>
          <w:spacing w:val="18"/>
          <w:sz w:val="22"/>
          <w:szCs w:val="24"/>
          <w:lang w:val="ro-RO"/>
        </w:rPr>
        <w:t xml:space="preserve">prin Decizia </w:t>
      </w:r>
      <w:r w:rsidR="005320FC" w:rsidRPr="009D6072">
        <w:rPr>
          <w:rFonts w:ascii="Trebuchet MS" w:eastAsia="Arial" w:hAnsi="Trebuchet MS"/>
          <w:spacing w:val="18"/>
          <w:sz w:val="22"/>
          <w:szCs w:val="24"/>
          <w:highlight w:val="lightGray"/>
          <w:lang w:val="ro-RO"/>
        </w:rPr>
        <w:t>AM/OI</w:t>
      </w:r>
      <w:r w:rsidR="005320FC" w:rsidRPr="009D6072">
        <w:rPr>
          <w:rFonts w:ascii="Trebuchet MS" w:eastAsia="Arial" w:hAnsi="Trebuchet MS"/>
          <w:spacing w:val="18"/>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8"/>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00F756E0" w:rsidRPr="009D6072">
        <w:rPr>
          <w:rFonts w:ascii="Trebuchet MS" w:eastAsia="Arial" w:hAnsi="Trebuchet MS"/>
          <w:sz w:val="22"/>
          <w:szCs w:val="24"/>
          <w:lang w:val="ro-RO"/>
        </w:rPr>
        <w:t>apariției</w:t>
      </w:r>
      <w:r w:rsidR="00F756E0" w:rsidRPr="009D6072">
        <w:rPr>
          <w:rFonts w:ascii="Trebuchet MS" w:eastAsia="Arial" w:hAnsi="Trebuchet MS"/>
          <w:spacing w:val="19"/>
          <w:position w:val="1"/>
          <w:sz w:val="22"/>
          <w:szCs w:val="24"/>
          <w:lang w:val="ro-RO"/>
        </w:rPr>
        <w:t xml:space="preserve"> </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ui</w:t>
      </w:r>
      <w:r w:rsidRPr="009D6072">
        <w:rPr>
          <w:rFonts w:ascii="Trebuchet MS" w:eastAsia="Arial" w:hAnsi="Trebuchet MS"/>
          <w:spacing w:val="22"/>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8"/>
          <w:position w:val="1"/>
          <w:sz w:val="22"/>
          <w:szCs w:val="24"/>
          <w:lang w:val="ro-RO"/>
        </w:rPr>
        <w:t xml:space="preserve"> </w:t>
      </w:r>
      <w:r w:rsidRPr="009D6072">
        <w:rPr>
          <w:rFonts w:ascii="Trebuchet MS" w:eastAsia="Arial" w:hAnsi="Trebuchet MS"/>
          <w:spacing w:val="3"/>
          <w:position w:val="1"/>
          <w:sz w:val="22"/>
          <w:szCs w:val="24"/>
          <w:lang w:val="ro-RO"/>
        </w:rPr>
        <w:t>f</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rț</w:t>
      </w:r>
      <w:r w:rsidRPr="009D6072">
        <w:rPr>
          <w:rFonts w:ascii="Trebuchet MS" w:eastAsia="Arial" w:hAnsi="Trebuchet MS"/>
          <w:position w:val="1"/>
          <w:sz w:val="22"/>
          <w:szCs w:val="24"/>
          <w:lang w:val="ro-RO"/>
        </w:rPr>
        <w:t>ă</w:t>
      </w:r>
      <w:r w:rsidRPr="009D6072">
        <w:rPr>
          <w:rFonts w:ascii="Trebuchet MS" w:eastAsia="Arial" w:hAnsi="Trebuchet MS"/>
          <w:spacing w:val="18"/>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0"/>
          <w:position w:val="1"/>
          <w:sz w:val="22"/>
          <w:szCs w:val="24"/>
          <w:lang w:val="ro-RO"/>
        </w:rPr>
        <w:t xml:space="preserve"> </w:t>
      </w:r>
      <w:r w:rsidRPr="009D6072">
        <w:rPr>
          <w:rFonts w:ascii="Trebuchet MS" w:eastAsia="Arial" w:hAnsi="Trebuchet MS"/>
          <w:position w:val="1"/>
          <w:sz w:val="22"/>
          <w:szCs w:val="24"/>
          <w:lang w:val="ro-RO"/>
        </w:rPr>
        <w:t>pe</w:t>
      </w:r>
      <w:r w:rsidR="009859A3" w:rsidRPr="009D6072">
        <w:rPr>
          <w:rFonts w:ascii="Trebuchet MS" w:eastAsia="Arial" w:hAnsi="Trebuchet MS"/>
          <w:position w:val="1"/>
          <w:sz w:val="22"/>
          <w:szCs w:val="24"/>
          <w:lang w:val="ro-RO"/>
        </w:rPr>
        <w:t xml:space="preserve"> </w:t>
      </w:r>
      <w:r w:rsidRPr="009D6072">
        <w:rPr>
          <w:rFonts w:ascii="Trebuchet MS" w:eastAsia="Arial" w:hAnsi="Trebuchet MS"/>
          <w:sz w:val="22"/>
          <w:szCs w:val="24"/>
          <w:lang w:val="ro-RO"/>
        </w:rPr>
        <w:t>pe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oada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5"/>
          <w:sz w:val="22"/>
          <w:szCs w:val="24"/>
          <w:lang w:val="ro-RO"/>
        </w:rPr>
        <w:t>c</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une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c</w:t>
      </w:r>
      <w:r w:rsidRPr="009D6072">
        <w:rPr>
          <w:rFonts w:ascii="Trebuchet MS" w:eastAsia="Arial" w:hAnsi="Trebuchet MS"/>
          <w:sz w:val="22"/>
          <w:szCs w:val="24"/>
          <w:lang w:val="ro-RO"/>
        </w:rPr>
        <w:t>es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f</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ud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ep</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ce</w:t>
      </w:r>
      <w:r w:rsidRPr="009D6072">
        <w:rPr>
          <w:rFonts w:ascii="Trebuchet MS" w:eastAsia="Arial" w:hAnsi="Trebuchet MS"/>
          <w:spacing w:val="4"/>
          <w:sz w:val="22"/>
          <w:szCs w:val="24"/>
          <w:lang w:val="ro-RO"/>
        </w:rPr>
        <w:t xml:space="preserve"> </w:t>
      </w:r>
      <w:r w:rsidRPr="009D6072">
        <w:rPr>
          <w:rFonts w:ascii="Trebuchet MS" w:eastAsia="Arial" w:hAnsi="Trebuchet MS"/>
          <w:sz w:val="22"/>
          <w:szCs w:val="24"/>
          <w:lang w:val="ro-RO"/>
        </w:rPr>
        <w:t>se</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cu</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9"/>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004D20C7" w:rsidRPr="009D6072">
        <w:rPr>
          <w:rFonts w:ascii="Trebuchet MS" w:eastAsia="Arial" w:hAnsi="Trebuchet MS"/>
          <w:spacing w:val="1"/>
          <w:sz w:val="22"/>
          <w:szCs w:val="24"/>
          <w:lang w:val="ro-RO"/>
        </w:rPr>
        <w:t xml:space="preserve"> anterior apariției cazului de forță majoră</w:t>
      </w:r>
      <w:r w:rsidRPr="009D6072">
        <w:rPr>
          <w:rFonts w:ascii="Trebuchet MS" w:eastAsia="Arial" w:hAnsi="Trebuchet MS"/>
          <w:sz w:val="22"/>
          <w:szCs w:val="24"/>
          <w:lang w:val="ro-RO"/>
        </w:rPr>
        <w:t>.</w:t>
      </w:r>
    </w:p>
    <w:p w14:paraId="7ED62C47" w14:textId="22CD9E2B" w:rsidR="009859A3" w:rsidRPr="009D6072" w:rsidRDefault="003338E2" w:rsidP="00B6450E">
      <w:pPr>
        <w:pStyle w:val="ListParagraph"/>
        <w:numPr>
          <w:ilvl w:val="0"/>
          <w:numId w:val="30"/>
        </w:numPr>
        <w:tabs>
          <w:tab w:val="left" w:pos="720"/>
        </w:tabs>
        <w:ind w:right="76"/>
        <w:jc w:val="both"/>
        <w:rPr>
          <w:rFonts w:ascii="Trebuchet MS" w:eastAsia="Arial" w:hAnsi="Trebuchet MS"/>
          <w:position w:val="1"/>
          <w:sz w:val="22"/>
          <w:szCs w:val="24"/>
          <w:lang w:val="ro-RO"/>
        </w:rPr>
      </w:pPr>
      <w:r w:rsidRPr="009D6072">
        <w:rPr>
          <w:rFonts w:ascii="Trebuchet MS" w:hAnsi="Trebuchet MS" w:cs="Arial"/>
          <w:sz w:val="22"/>
          <w:lang w:val="ro-RO"/>
        </w:rPr>
        <w:t xml:space="preserve">În cazul în care executarea </w:t>
      </w:r>
      <w:r w:rsidR="00D31EED" w:rsidRPr="009D6072">
        <w:rPr>
          <w:rFonts w:ascii="Trebuchet MS" w:hAnsi="Trebuchet MS" w:cs="Arial"/>
          <w:sz w:val="22"/>
          <w:lang w:val="ro-RO"/>
        </w:rPr>
        <w:t>c</w:t>
      </w:r>
      <w:r w:rsidRPr="009D6072">
        <w:rPr>
          <w:rFonts w:ascii="Trebuchet MS" w:hAnsi="Trebuchet MS" w:cs="Arial"/>
          <w:sz w:val="22"/>
          <w:lang w:val="ro-RO"/>
        </w:rPr>
        <w:t>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w:t>
      </w:r>
      <w:r w:rsidR="00D31EED" w:rsidRPr="009D6072">
        <w:rPr>
          <w:rFonts w:ascii="Trebuchet MS" w:hAnsi="Trebuchet MS" w:cs="Arial"/>
          <w:sz w:val="22"/>
          <w:lang w:val="ro-RO"/>
        </w:rPr>
        <w:t xml:space="preserve">  de finanțare</w:t>
      </w:r>
      <w:r w:rsidRPr="009D6072">
        <w:rPr>
          <w:rFonts w:ascii="Trebuchet MS" w:hAnsi="Trebuchet MS" w:cs="Arial"/>
          <w:sz w:val="22"/>
          <w:lang w:val="ro-RO"/>
        </w:rPr>
        <w:t xml:space="preserve">, pentru a conveni asupra modului de continuare, modificare sau încetare a </w:t>
      </w:r>
      <w:r w:rsidR="00D31EED" w:rsidRPr="009D6072">
        <w:rPr>
          <w:rFonts w:ascii="Trebuchet MS" w:hAnsi="Trebuchet MS" w:cs="Arial"/>
          <w:sz w:val="22"/>
          <w:lang w:val="ro-RO"/>
        </w:rPr>
        <w:t>c</w:t>
      </w:r>
      <w:r w:rsidRPr="009D6072">
        <w:rPr>
          <w:rFonts w:ascii="Trebuchet MS" w:hAnsi="Trebuchet MS" w:cs="Arial"/>
          <w:sz w:val="22"/>
          <w:lang w:val="ro-RO"/>
        </w:rPr>
        <w:t xml:space="preserve">ontractului de finanțare. Dacă o înțelegere a părților asupra modului de continuare, modificare sau încetare a </w:t>
      </w:r>
      <w:r w:rsidR="00D31EED" w:rsidRPr="009D6072">
        <w:rPr>
          <w:rFonts w:ascii="Trebuchet MS" w:hAnsi="Trebuchet MS" w:cs="Arial"/>
          <w:sz w:val="22"/>
          <w:lang w:val="ro-RO"/>
        </w:rPr>
        <w:t>c</w:t>
      </w:r>
      <w:r w:rsidRPr="009D6072">
        <w:rPr>
          <w:rFonts w:ascii="Trebuchet MS" w:hAnsi="Trebuchet MS" w:cs="Arial"/>
          <w:sz w:val="22"/>
          <w:lang w:val="ro-RO"/>
        </w:rPr>
        <w:t>ontractului de finanțare</w:t>
      </w:r>
      <w:r w:rsidR="00D31EED" w:rsidRPr="009D6072">
        <w:rPr>
          <w:rFonts w:ascii="Trebuchet MS" w:hAnsi="Trebuchet MS" w:cs="Arial"/>
          <w:sz w:val="22"/>
          <w:lang w:val="ro-RO"/>
        </w:rPr>
        <w:t xml:space="preserve"> </w:t>
      </w:r>
      <w:r w:rsidRPr="009D6072">
        <w:rPr>
          <w:rFonts w:ascii="Trebuchet MS" w:hAnsi="Trebuchet MS" w:cs="Arial"/>
          <w:sz w:val="22"/>
          <w:lang w:val="ro-RO"/>
        </w:rPr>
        <w:t>nu se materializează, oricare dintre părți poate să îi notifice celeilalte p</w:t>
      </w:r>
      <w:r w:rsidR="00B064D1" w:rsidRPr="009D6072">
        <w:rPr>
          <w:rFonts w:ascii="Trebuchet MS" w:hAnsi="Trebuchet MS" w:cs="Arial"/>
          <w:sz w:val="22"/>
          <w:lang w:val="ro-RO"/>
        </w:rPr>
        <w:t>ă</w:t>
      </w:r>
      <w:r w:rsidRPr="009D6072">
        <w:rPr>
          <w:rFonts w:ascii="Trebuchet MS" w:hAnsi="Trebuchet MS" w:cs="Arial"/>
          <w:sz w:val="22"/>
          <w:lang w:val="ro-RO"/>
        </w:rPr>
        <w:t>rți rezoluțiunea contractului, în mod unilateral, fără alte formalități și fără dreptul de a solicita despăgubiri din acest motiv</w:t>
      </w:r>
      <w:r w:rsidR="00BF4880" w:rsidRPr="009D6072">
        <w:rPr>
          <w:rFonts w:ascii="Trebuchet MS" w:eastAsia="Arial" w:hAnsi="Trebuchet MS"/>
          <w:sz w:val="22"/>
          <w:szCs w:val="24"/>
          <w:lang w:val="ro-RO"/>
        </w:rPr>
        <w:t>.</w:t>
      </w:r>
    </w:p>
    <w:p w14:paraId="1EA0AFC2" w14:textId="77777777" w:rsidR="008F731C" w:rsidRPr="009D6072" w:rsidRDefault="008F731C" w:rsidP="002B1851">
      <w:pPr>
        <w:rPr>
          <w:rFonts w:ascii="Trebuchet MS" w:hAnsi="Trebuchet MS"/>
          <w:sz w:val="22"/>
          <w:szCs w:val="24"/>
          <w:lang w:val="ro-RO"/>
        </w:rPr>
      </w:pPr>
    </w:p>
    <w:p w14:paraId="1E5B1886" w14:textId="34B6FB31" w:rsidR="00E50D77" w:rsidRPr="009D6072" w:rsidRDefault="00BF4880" w:rsidP="00127E54">
      <w:pPr>
        <w:ind w:left="709" w:firstLine="11"/>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1</w:t>
      </w:r>
      <w:r w:rsidRPr="009D6072">
        <w:rPr>
          <w:rFonts w:ascii="Trebuchet MS" w:eastAsia="Arial" w:hAnsi="Trebuchet MS"/>
          <w:b/>
          <w:sz w:val="22"/>
          <w:szCs w:val="24"/>
          <w:lang w:val="ro-RO"/>
        </w:rPr>
        <w:t>5</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Î</w:t>
      </w:r>
      <w:r w:rsidRPr="009D6072">
        <w:rPr>
          <w:rFonts w:ascii="Trebuchet MS" w:eastAsia="Arial" w:hAnsi="Trebuchet MS"/>
          <w:b/>
          <w:sz w:val="22"/>
          <w:szCs w:val="24"/>
          <w:lang w:val="ro-RO"/>
        </w:rPr>
        <w:t>nc</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area</w:t>
      </w:r>
      <w:r w:rsidRPr="009D6072">
        <w:rPr>
          <w:rFonts w:ascii="Trebuchet MS" w:eastAsia="Arial" w:hAnsi="Trebuchet MS"/>
          <w:b/>
          <w:spacing w:val="-2"/>
          <w:sz w:val="22"/>
          <w:szCs w:val="24"/>
          <w:lang w:val="ro-RO"/>
        </w:rPr>
        <w:t xml:space="preserve"> </w:t>
      </w:r>
      <w:r w:rsidR="00860CB4"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w:t>
      </w:r>
      <w:r w:rsidRPr="009D6072">
        <w:rPr>
          <w:rFonts w:ascii="Trebuchet MS" w:eastAsia="Arial" w:hAnsi="Trebuchet MS"/>
          <w:b/>
          <w:spacing w:val="-3"/>
          <w:sz w:val="22"/>
          <w:szCs w:val="24"/>
          <w:lang w:val="ro-RO"/>
        </w:rPr>
        <w:t>c</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i</w:t>
      </w:r>
      <w:r w:rsidRPr="009D6072">
        <w:rPr>
          <w:rFonts w:ascii="Trebuchet MS" w:eastAsia="Arial" w:hAnsi="Trebuchet MS"/>
          <w:b/>
          <w:spacing w:val="2"/>
          <w:sz w:val="22"/>
          <w:szCs w:val="24"/>
          <w:lang w:val="ro-RO"/>
        </w:rPr>
        <w:t xml:space="preserve"> </w:t>
      </w:r>
      <w:r w:rsidR="00D31EED" w:rsidRPr="009D6072">
        <w:rPr>
          <w:rFonts w:ascii="Trebuchet MS" w:eastAsia="Arial" w:hAnsi="Trebuchet MS"/>
          <w:b/>
          <w:spacing w:val="2"/>
          <w:sz w:val="22"/>
          <w:szCs w:val="24"/>
          <w:lang w:val="ro-RO"/>
        </w:rPr>
        <w:t>de finanțare</w:t>
      </w:r>
      <w:r w:rsidRPr="009D6072">
        <w:rPr>
          <w:rFonts w:ascii="Trebuchet MS" w:eastAsia="Arial" w:hAnsi="Trebuchet MS"/>
          <w:b/>
          <w:spacing w:val="13"/>
          <w:position w:val="1"/>
          <w:sz w:val="22"/>
          <w:szCs w:val="24"/>
          <w:lang w:val="ro-RO"/>
        </w:rPr>
        <w:t xml:space="preserve"> </w:t>
      </w:r>
      <w:r w:rsidRPr="009D6072">
        <w:rPr>
          <w:rFonts w:ascii="Trebuchet MS" w:eastAsia="Arial" w:hAnsi="Trebuchet MS"/>
          <w:b/>
          <w:sz w:val="22"/>
          <w:szCs w:val="24"/>
          <w:lang w:val="ro-RO"/>
        </w:rPr>
        <w:t>și recup</w:t>
      </w:r>
      <w:r w:rsidRPr="009D6072">
        <w:rPr>
          <w:rFonts w:ascii="Trebuchet MS" w:eastAsia="Arial" w:hAnsi="Trebuchet MS"/>
          <w:b/>
          <w:spacing w:val="-3"/>
          <w:sz w:val="22"/>
          <w:szCs w:val="24"/>
          <w:lang w:val="ro-RO"/>
        </w:rPr>
        <w:t>e</w:t>
      </w:r>
      <w:r w:rsidRPr="009D6072">
        <w:rPr>
          <w:rFonts w:ascii="Trebuchet MS" w:eastAsia="Arial" w:hAnsi="Trebuchet MS"/>
          <w:b/>
          <w:sz w:val="22"/>
          <w:szCs w:val="24"/>
          <w:lang w:val="ro-RO"/>
        </w:rPr>
        <w:t>rarea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su</w:t>
      </w:r>
      <w:r w:rsidRPr="009D6072">
        <w:rPr>
          <w:rFonts w:ascii="Trebuchet MS" w:eastAsia="Arial" w:hAnsi="Trebuchet MS"/>
          <w:b/>
          <w:spacing w:val="-2"/>
          <w:sz w:val="22"/>
          <w:szCs w:val="24"/>
          <w:lang w:val="ro-RO"/>
        </w:rPr>
        <w:t>m</w:t>
      </w:r>
      <w:r w:rsidRPr="009D6072">
        <w:rPr>
          <w:rFonts w:ascii="Trebuchet MS" w:eastAsia="Arial" w:hAnsi="Trebuchet MS"/>
          <w:b/>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r w:rsidR="00043DF5" w:rsidRPr="009D6072">
        <w:rPr>
          <w:rFonts w:ascii="Trebuchet MS" w:eastAsia="Arial" w:hAnsi="Trebuchet MS"/>
          <w:b/>
          <w:spacing w:val="2"/>
          <w:sz w:val="22"/>
          <w:szCs w:val="24"/>
          <w:lang w:val="ro-RO"/>
        </w:rPr>
        <w:t xml:space="preserve"> </w:t>
      </w:r>
      <w:r w:rsidRPr="009D6072">
        <w:rPr>
          <w:rFonts w:ascii="Trebuchet MS" w:eastAsia="Arial" w:hAnsi="Trebuchet MS"/>
          <w:b/>
          <w:spacing w:val="-3"/>
          <w:sz w:val="22"/>
          <w:szCs w:val="24"/>
          <w:lang w:val="ro-RO"/>
        </w:rPr>
        <w:t>p</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ă</w:t>
      </w:r>
      <w:r w:rsidRPr="009D6072">
        <w:rPr>
          <w:rFonts w:ascii="Trebuchet MS" w:eastAsia="Arial" w:hAnsi="Trebuchet MS"/>
          <w:b/>
          <w:spacing w:val="-1"/>
          <w:sz w:val="22"/>
          <w:szCs w:val="24"/>
          <w:lang w:val="ro-RO"/>
        </w:rPr>
        <w:t>t</w:t>
      </w:r>
      <w:r w:rsidRPr="009D6072">
        <w:rPr>
          <w:rFonts w:ascii="Trebuchet MS" w:eastAsia="Arial" w:hAnsi="Trebuchet MS"/>
          <w:b/>
          <w:spacing w:val="1"/>
          <w:sz w:val="22"/>
          <w:szCs w:val="24"/>
          <w:lang w:val="ro-RO"/>
        </w:rPr>
        <w:t>it</w:t>
      </w:r>
      <w:r w:rsidRPr="009D6072">
        <w:rPr>
          <w:rFonts w:ascii="Trebuchet MS" w:eastAsia="Arial" w:hAnsi="Trebuchet MS"/>
          <w:b/>
          <w:sz w:val="22"/>
          <w:szCs w:val="24"/>
          <w:lang w:val="ro-RO"/>
        </w:rPr>
        <w:t>e</w:t>
      </w:r>
      <w:r w:rsidR="00EA11FF" w:rsidRPr="009D6072">
        <w:rPr>
          <w:rFonts w:ascii="Trebuchet MS" w:eastAsia="Arial" w:hAnsi="Trebuchet MS"/>
          <w:b/>
          <w:sz w:val="22"/>
          <w:szCs w:val="24"/>
          <w:lang w:val="ro-RO"/>
        </w:rPr>
        <w:t xml:space="preserve"> necuvenit ca urmare a unor nereguli</w:t>
      </w:r>
    </w:p>
    <w:p w14:paraId="4D37B61B" w14:textId="77777777" w:rsidR="005A466C" w:rsidRPr="009D6072" w:rsidRDefault="005A466C" w:rsidP="00310658">
      <w:pPr>
        <w:ind w:left="118" w:firstLine="602"/>
        <w:jc w:val="both"/>
        <w:rPr>
          <w:rFonts w:ascii="Trebuchet MS" w:eastAsia="Arial" w:hAnsi="Trebuchet MS"/>
          <w:sz w:val="22"/>
          <w:szCs w:val="24"/>
          <w:lang w:val="ro-RO"/>
        </w:rPr>
      </w:pPr>
    </w:p>
    <w:p w14:paraId="523F8C53" w14:textId="1A0F3669" w:rsidR="00E50D77" w:rsidRPr="009D6072" w:rsidRDefault="00BF4880" w:rsidP="00B6450E">
      <w:pPr>
        <w:pStyle w:val="ListParagraph"/>
        <w:numPr>
          <w:ilvl w:val="0"/>
          <w:numId w:val="31"/>
        </w:numPr>
        <w:ind w:right="77"/>
        <w:jc w:val="both"/>
        <w:rPr>
          <w:rFonts w:ascii="Trebuchet MS" w:eastAsia="Arial" w:hAnsi="Trebuchet MS"/>
          <w:sz w:val="22"/>
          <w:szCs w:val="24"/>
          <w:lang w:val="ro-RO"/>
        </w:rPr>
      </w:pPr>
      <w:r w:rsidRPr="009D6072">
        <w:rPr>
          <w:rFonts w:ascii="Trebuchet MS" w:eastAsia="Arial" w:hAnsi="Trebuchet MS"/>
          <w:spacing w:val="1"/>
          <w:sz w:val="22"/>
          <w:szCs w:val="24"/>
          <w:lang w:val="ro-RO"/>
        </w:rPr>
        <w:t>Or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15"/>
          <w:sz w:val="22"/>
          <w:szCs w:val="24"/>
          <w:lang w:val="ro-RO"/>
        </w:rPr>
        <w:t>r</w:t>
      </w:r>
      <w:r w:rsidRPr="009D6072">
        <w:rPr>
          <w:rFonts w:ascii="Trebuchet MS" w:eastAsia="Arial" w:hAnsi="Trebuchet MS"/>
          <w:position w:val="2"/>
          <w:sz w:val="22"/>
          <w:szCs w:val="24"/>
          <w:lang w:val="ro-RO"/>
        </w:rPr>
        <w:t>ț</w:t>
      </w:r>
      <w:r w:rsidRPr="009D6072">
        <w:rPr>
          <w:rFonts w:ascii="Trebuchet MS" w:eastAsia="Arial" w:hAnsi="Trebuchet MS"/>
          <w:sz w:val="22"/>
          <w:szCs w:val="24"/>
          <w:lang w:val="ro-RO"/>
        </w:rPr>
        <w:t>i</w:t>
      </w:r>
      <w:r w:rsidRPr="009D6072">
        <w:rPr>
          <w:rFonts w:ascii="Trebuchet MS" w:eastAsia="Arial" w:hAnsi="Trebuchet MS"/>
          <w:spacing w:val="36"/>
          <w:sz w:val="22"/>
          <w:szCs w:val="24"/>
          <w:lang w:val="ro-RO"/>
        </w:rPr>
        <w:t xml:space="preserve"> </w:t>
      </w:r>
      <w:r w:rsidRPr="009D6072">
        <w:rPr>
          <w:rFonts w:ascii="Trebuchet MS" w:eastAsia="Arial" w:hAnsi="Trebuchet MS"/>
          <w:sz w:val="22"/>
          <w:szCs w:val="24"/>
          <w:lang w:val="ro-RO"/>
        </w:rPr>
        <w:t>poa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dec</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de</w:t>
      </w:r>
      <w:r w:rsidRPr="009D6072">
        <w:rPr>
          <w:rFonts w:ascii="Trebuchet MS" w:eastAsia="Arial" w:hAnsi="Trebuchet MS"/>
          <w:spacing w:val="37"/>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ezen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36"/>
          <w:sz w:val="22"/>
          <w:szCs w:val="24"/>
          <w:lang w:val="ro-RO"/>
        </w:rPr>
        <w:t xml:space="preserve"> </w:t>
      </w:r>
      <w:r w:rsidRPr="009D6072">
        <w:rPr>
          <w:rFonts w:ascii="Trebuchet MS" w:eastAsia="Arial" w:hAnsi="Trebuchet MS"/>
          <w:sz w:val="22"/>
          <w:szCs w:val="24"/>
          <w:lang w:val="ro-RO"/>
        </w:rPr>
        <w:t>con</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c</w:t>
      </w:r>
      <w:r w:rsidRPr="009D6072">
        <w:rPr>
          <w:rFonts w:ascii="Trebuchet MS" w:eastAsia="Arial" w:hAnsi="Trebuchet MS"/>
          <w:spacing w:val="1"/>
          <w:sz w:val="22"/>
          <w:szCs w:val="24"/>
          <w:lang w:val="ro-RO"/>
        </w:rPr>
        <w:t>t</w:t>
      </w:r>
      <w:r w:rsidR="005A466C" w:rsidRPr="009D6072">
        <w:rPr>
          <w:rFonts w:ascii="Trebuchet MS" w:eastAsia="Arial" w:hAnsi="Trebuchet MS"/>
          <w:spacing w:val="1"/>
          <w:sz w:val="22"/>
          <w:szCs w:val="24"/>
          <w:lang w:val="ro-RO"/>
        </w:rPr>
        <w:t xml:space="preserve"> de </w:t>
      </w:r>
      <w:r w:rsidR="005A466C" w:rsidRPr="009D6072">
        <w:rPr>
          <w:rFonts w:ascii="Trebuchet MS" w:eastAsia="Arial" w:hAnsi="Trebuchet MS"/>
          <w:sz w:val="22"/>
          <w:szCs w:val="24"/>
          <w:lang w:val="ro-RO"/>
        </w:rPr>
        <w:t>finanțare</w:t>
      </w:r>
      <w:r w:rsidRPr="009D6072">
        <w:rPr>
          <w:rFonts w:ascii="Trebuchet MS" w:eastAsia="Arial" w:hAnsi="Trebuchet MS"/>
          <w:sz w:val="22"/>
          <w:szCs w:val="24"/>
          <w:lang w:val="ro-RO"/>
        </w:rPr>
        <w:t xml:space="preserve">, fără îndeplinirea altor </w:t>
      </w:r>
      <w:r w:rsidR="00F756E0" w:rsidRPr="009D6072">
        <w:rPr>
          <w:rFonts w:ascii="Trebuchet MS" w:eastAsia="Arial" w:hAnsi="Trebuchet MS"/>
          <w:sz w:val="22"/>
          <w:szCs w:val="24"/>
          <w:lang w:val="ro-RO"/>
        </w:rPr>
        <w:t>formalități</w:t>
      </w:r>
      <w:r w:rsidRPr="009D6072">
        <w:rPr>
          <w:rFonts w:ascii="Trebuchet MS" w:eastAsia="Arial" w:hAnsi="Trebuchet MS"/>
          <w:sz w:val="22"/>
          <w:szCs w:val="24"/>
          <w:lang w:val="ro-RO"/>
        </w:rPr>
        <w:t>, în cazul neîndeplinirii culpabile de către cealaltă parte a obliga</w:t>
      </w:r>
      <w:r w:rsidR="00F756E0" w:rsidRPr="009D6072">
        <w:rPr>
          <w:rFonts w:ascii="Trebuchet MS" w:eastAsia="Arial" w:hAnsi="Trebuchet MS"/>
          <w:sz w:val="22"/>
          <w:szCs w:val="24"/>
          <w:lang w:val="ro-RO"/>
        </w:rPr>
        <w:t>țiilor</w:t>
      </w:r>
      <w:r w:rsidRPr="009D6072">
        <w:rPr>
          <w:rFonts w:ascii="Trebuchet MS" w:eastAsia="Arial" w:hAnsi="Trebuchet MS"/>
          <w:sz w:val="22"/>
          <w:szCs w:val="24"/>
          <w:lang w:val="ro-RO"/>
        </w:rPr>
        <w:t xml:space="preserve"> </w:t>
      </w:r>
      <w:r w:rsidR="00F756E0" w:rsidRPr="009D6072">
        <w:rPr>
          <w:rFonts w:ascii="Trebuchet MS" w:eastAsia="Arial" w:hAnsi="Trebuchet MS"/>
          <w:sz w:val="22"/>
          <w:szCs w:val="24"/>
          <w:lang w:val="ro-RO"/>
        </w:rPr>
        <w:t xml:space="preserve">care îi revin în baza </w:t>
      </w:r>
      <w:r w:rsidRPr="009D6072">
        <w:rPr>
          <w:rFonts w:ascii="Trebuchet MS" w:eastAsia="Arial" w:hAnsi="Trebuchet MS"/>
          <w:sz w:val="22"/>
          <w:szCs w:val="24"/>
          <w:lang w:val="ro-RO"/>
        </w:rPr>
        <w:t>prezentului contract</w:t>
      </w:r>
      <w:r w:rsidR="005A466C" w:rsidRPr="009D6072">
        <w:rPr>
          <w:rFonts w:ascii="Trebuchet MS" w:eastAsia="Arial" w:hAnsi="Trebuchet MS"/>
          <w:sz w:val="22"/>
          <w:szCs w:val="24"/>
          <w:lang w:val="ro-RO"/>
        </w:rPr>
        <w:t xml:space="preserve"> de finanțare</w:t>
      </w:r>
      <w:r w:rsidR="009859A3" w:rsidRPr="009D6072">
        <w:rPr>
          <w:rFonts w:ascii="Trebuchet MS" w:eastAsia="Arial" w:hAnsi="Trebuchet MS"/>
          <w:sz w:val="22"/>
          <w:szCs w:val="24"/>
          <w:lang w:val="ro-RO"/>
        </w:rPr>
        <w:t>.</w:t>
      </w:r>
    </w:p>
    <w:p w14:paraId="251D6A2F" w14:textId="04DD2FE7" w:rsidR="009859A3" w:rsidRPr="009D6072" w:rsidRDefault="00BF4880" w:rsidP="00B6450E">
      <w:pPr>
        <w:pStyle w:val="ListParagraph"/>
        <w:numPr>
          <w:ilvl w:val="0"/>
          <w:numId w:val="31"/>
        </w:numPr>
        <w:ind w:right="77"/>
        <w:jc w:val="both"/>
        <w:rPr>
          <w:rFonts w:ascii="Trebuchet MS" w:eastAsia="Arial" w:hAnsi="Trebuchet MS"/>
          <w:sz w:val="22"/>
          <w:szCs w:val="24"/>
          <w:lang w:val="ro-RO"/>
        </w:rPr>
      </w:pPr>
      <w:r w:rsidRPr="009D6072">
        <w:rPr>
          <w:rFonts w:ascii="Trebuchet MS" w:eastAsia="Arial" w:hAnsi="Trebuchet MS"/>
          <w:spacing w:val="1"/>
          <w:position w:val="-1"/>
          <w:sz w:val="22"/>
          <w:szCs w:val="24"/>
          <w:highlight w:val="lightGray"/>
          <w:lang w:val="ro-RO"/>
        </w:rPr>
        <w:t>A</w:t>
      </w:r>
      <w:r w:rsidRPr="009D6072">
        <w:rPr>
          <w:rFonts w:ascii="Trebuchet MS" w:eastAsia="Arial" w:hAnsi="Trebuchet MS"/>
          <w:spacing w:val="-4"/>
          <w:position w:val="-1"/>
          <w:sz w:val="22"/>
          <w:szCs w:val="24"/>
          <w:highlight w:val="lightGray"/>
          <w:lang w:val="ro-RO"/>
        </w:rPr>
        <w:t>M</w:t>
      </w:r>
      <w:r w:rsidR="00993F22" w:rsidRPr="009D6072">
        <w:rPr>
          <w:rFonts w:ascii="Trebuchet MS" w:eastAsia="Arial" w:hAnsi="Trebuchet MS"/>
          <w:spacing w:val="-4"/>
          <w:position w:val="-1"/>
          <w:sz w:val="22"/>
          <w:szCs w:val="24"/>
          <w:highlight w:val="lightGray"/>
          <w:lang w:val="ro-RO"/>
        </w:rPr>
        <w:t>/OI</w:t>
      </w:r>
      <w:r w:rsidRPr="009D6072">
        <w:rPr>
          <w:rFonts w:ascii="Trebuchet MS" w:eastAsia="Arial" w:hAnsi="Trebuchet MS"/>
          <w:spacing w:val="21"/>
          <w:position w:val="-1"/>
          <w:sz w:val="22"/>
          <w:szCs w:val="24"/>
          <w:lang w:val="ro-RO"/>
        </w:rPr>
        <w:t xml:space="preserve"> </w:t>
      </w:r>
      <w:r w:rsidRPr="009D6072">
        <w:rPr>
          <w:rFonts w:ascii="Trebuchet MS" w:eastAsia="Arial" w:hAnsi="Trebuchet MS"/>
          <w:position w:val="-1"/>
          <w:sz w:val="22"/>
          <w:szCs w:val="24"/>
          <w:lang w:val="ro-RO"/>
        </w:rPr>
        <w:t>poa</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e</w:t>
      </w:r>
      <w:r w:rsidRPr="009D6072">
        <w:rPr>
          <w:rFonts w:ascii="Trebuchet MS" w:eastAsia="Arial" w:hAnsi="Trebuchet MS"/>
          <w:spacing w:val="20"/>
          <w:position w:val="-1"/>
          <w:sz w:val="22"/>
          <w:szCs w:val="24"/>
          <w:lang w:val="ro-RO"/>
        </w:rPr>
        <w:t xml:space="preserve"> </w:t>
      </w:r>
      <w:r w:rsidRPr="009D6072">
        <w:rPr>
          <w:rFonts w:ascii="Trebuchet MS" w:eastAsia="Arial" w:hAnsi="Trebuchet MS"/>
          <w:position w:val="-1"/>
          <w:sz w:val="22"/>
          <w:szCs w:val="24"/>
          <w:lang w:val="ro-RO"/>
        </w:rPr>
        <w:t>dec</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de</w:t>
      </w:r>
      <w:r w:rsidRPr="009D6072">
        <w:rPr>
          <w:rFonts w:ascii="Trebuchet MS" w:eastAsia="Arial" w:hAnsi="Trebuchet MS"/>
          <w:spacing w:val="23"/>
          <w:position w:val="-1"/>
          <w:sz w:val="22"/>
          <w:szCs w:val="24"/>
          <w:lang w:val="ro-RO"/>
        </w:rPr>
        <w:t xml:space="preserve"> </w:t>
      </w:r>
      <w:r w:rsidRPr="009D6072">
        <w:rPr>
          <w:rFonts w:ascii="Trebuchet MS" w:eastAsia="Arial" w:hAnsi="Trebuchet MS"/>
          <w:spacing w:val="1"/>
          <w:position w:val="-1"/>
          <w:sz w:val="22"/>
          <w:szCs w:val="24"/>
          <w:lang w:val="ro-RO"/>
        </w:rPr>
        <w:t>re</w:t>
      </w:r>
      <w:r w:rsidRPr="009D6072">
        <w:rPr>
          <w:rFonts w:ascii="Trebuchet MS" w:eastAsia="Arial" w:hAnsi="Trebuchet MS"/>
          <w:spacing w:val="-2"/>
          <w:position w:val="-1"/>
          <w:sz w:val="22"/>
          <w:szCs w:val="24"/>
          <w:lang w:val="ro-RO"/>
        </w:rPr>
        <w:t>z</w:t>
      </w:r>
      <w:r w:rsidRPr="009D6072">
        <w:rPr>
          <w:rFonts w:ascii="Trebuchet MS" w:eastAsia="Arial" w:hAnsi="Trebuchet MS"/>
          <w:spacing w:val="-1"/>
          <w:position w:val="-1"/>
          <w:sz w:val="22"/>
          <w:szCs w:val="24"/>
          <w:lang w:val="ro-RO"/>
        </w:rPr>
        <w:t>ili</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ea</w:t>
      </w:r>
      <w:r w:rsidR="007B58D5"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p</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z</w:t>
      </w:r>
      <w:r w:rsidRPr="009D6072">
        <w:rPr>
          <w:rFonts w:ascii="Trebuchet MS" w:eastAsia="Arial" w:hAnsi="Trebuchet MS"/>
          <w:spacing w:val="-1"/>
          <w:position w:val="-1"/>
          <w:sz w:val="22"/>
          <w:szCs w:val="24"/>
          <w:lang w:val="ro-RO"/>
        </w:rPr>
        <w:t>e</w:t>
      </w:r>
      <w:r w:rsidRPr="009D6072">
        <w:rPr>
          <w:rFonts w:ascii="Trebuchet MS" w:eastAsia="Arial" w:hAnsi="Trebuchet MS"/>
          <w:position w:val="-1"/>
          <w:sz w:val="22"/>
          <w:szCs w:val="24"/>
          <w:lang w:val="ro-RO"/>
        </w:rPr>
        <w:t>n</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ui</w:t>
      </w:r>
      <w:r w:rsidRPr="009D6072">
        <w:rPr>
          <w:rFonts w:ascii="Trebuchet MS" w:eastAsia="Arial" w:hAnsi="Trebuchet MS"/>
          <w:spacing w:val="22"/>
          <w:position w:val="-1"/>
          <w:sz w:val="22"/>
          <w:szCs w:val="24"/>
          <w:lang w:val="ro-RO"/>
        </w:rPr>
        <w:t xml:space="preserve"> </w:t>
      </w:r>
      <w:r w:rsidR="00392B37" w:rsidRPr="009D6072">
        <w:rPr>
          <w:rFonts w:ascii="Trebuchet MS" w:eastAsia="Arial" w:hAnsi="Trebuchet MS"/>
          <w:spacing w:val="-1"/>
          <w:position w:val="-1"/>
          <w:sz w:val="22"/>
          <w:szCs w:val="24"/>
          <w:lang w:val="ro-RO"/>
        </w:rPr>
        <w:t>c</w:t>
      </w:r>
      <w:r w:rsidR="00392B37" w:rsidRPr="009D6072">
        <w:rPr>
          <w:rFonts w:ascii="Trebuchet MS" w:eastAsia="Arial" w:hAnsi="Trebuchet MS"/>
          <w:position w:val="-1"/>
          <w:sz w:val="22"/>
          <w:szCs w:val="24"/>
          <w:lang w:val="ro-RO"/>
        </w:rPr>
        <w:t>on</w:t>
      </w:r>
      <w:r w:rsidR="00392B37" w:rsidRPr="009D6072">
        <w:rPr>
          <w:rFonts w:ascii="Trebuchet MS" w:eastAsia="Arial" w:hAnsi="Trebuchet MS"/>
          <w:spacing w:val="1"/>
          <w:position w:val="-1"/>
          <w:sz w:val="22"/>
          <w:szCs w:val="24"/>
          <w:lang w:val="ro-RO"/>
        </w:rPr>
        <w:t>tr</w:t>
      </w:r>
      <w:r w:rsidR="00392B37" w:rsidRPr="009D6072">
        <w:rPr>
          <w:rFonts w:ascii="Trebuchet MS" w:eastAsia="Arial" w:hAnsi="Trebuchet MS"/>
          <w:spacing w:val="-3"/>
          <w:position w:val="-1"/>
          <w:sz w:val="22"/>
          <w:szCs w:val="24"/>
          <w:lang w:val="ro-RO"/>
        </w:rPr>
        <w:t>a</w:t>
      </w:r>
      <w:r w:rsidR="00392B37" w:rsidRPr="009D6072">
        <w:rPr>
          <w:rFonts w:ascii="Trebuchet MS" w:eastAsia="Arial" w:hAnsi="Trebuchet MS"/>
          <w:position w:val="-1"/>
          <w:sz w:val="22"/>
          <w:szCs w:val="24"/>
          <w:lang w:val="ro-RO"/>
        </w:rPr>
        <w:t>ct de finanțare</w:t>
      </w:r>
      <w:r w:rsidR="007B58D5" w:rsidRPr="009D6072">
        <w:rPr>
          <w:rFonts w:ascii="Trebuchet MS" w:eastAsia="Arial" w:hAnsi="Trebuchet MS"/>
          <w:position w:val="-1"/>
          <w:sz w:val="22"/>
          <w:szCs w:val="24"/>
          <w:lang w:val="ro-RO"/>
        </w:rPr>
        <w:t xml:space="preserve"> </w:t>
      </w:r>
      <w:r w:rsidR="00735998" w:rsidRPr="009D6072">
        <w:rPr>
          <w:rFonts w:ascii="Trebuchet MS" w:eastAsia="Arial" w:hAnsi="Trebuchet MS"/>
          <w:sz w:val="22"/>
          <w:szCs w:val="24"/>
          <w:lang w:val="ro-RO"/>
        </w:rPr>
        <w:t>printr-o notificare scrisă adresată beneficiarului</w:t>
      </w:r>
      <w:r w:rsidR="00735998"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f</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00E053DD" w:rsidRPr="009D6072">
        <w:rPr>
          <w:rFonts w:ascii="Trebuchet MS" w:eastAsia="Arial" w:hAnsi="Trebuchet MS"/>
          <w:spacing w:val="-4"/>
          <w:position w:val="-1"/>
          <w:sz w:val="22"/>
          <w:szCs w:val="24"/>
          <w:lang w:val="ro-RO"/>
        </w:rPr>
        <w:t xml:space="preserve"> intervenția instanței sau a </w:t>
      </w:r>
      <w:r w:rsidR="00E053DD" w:rsidRPr="009D6072">
        <w:rPr>
          <w:rFonts w:ascii="Trebuchet MS" w:eastAsia="Arial" w:hAnsi="Trebuchet MS"/>
          <w:sz w:val="22"/>
          <w:szCs w:val="24"/>
          <w:lang w:val="ro-RO"/>
        </w:rPr>
        <w:t xml:space="preserve">oricăror alte </w:t>
      </w:r>
      <w:r w:rsidRPr="009D6072">
        <w:rPr>
          <w:rFonts w:ascii="Trebuchet MS" w:eastAsia="Arial" w:hAnsi="Trebuchet MS"/>
          <w:sz w:val="22"/>
          <w:szCs w:val="24"/>
          <w:lang w:val="ro-RO"/>
        </w:rPr>
        <w:t>formalități, cu</w:t>
      </w:r>
      <w:r w:rsidR="009859A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recuperarea integrală a sumelor plătite,</w:t>
      </w:r>
      <w:r w:rsidR="00E053DD" w:rsidRPr="009D6072">
        <w:rPr>
          <w:rFonts w:ascii="Trebuchet MS" w:eastAsia="Arial" w:hAnsi="Trebuchet MS"/>
          <w:sz w:val="22"/>
          <w:szCs w:val="24"/>
          <w:lang w:val="ro-RO"/>
        </w:rPr>
        <w:t xml:space="preserve"> precum și </w:t>
      </w:r>
      <w:r w:rsidR="00F756E0" w:rsidRPr="009D6072">
        <w:rPr>
          <w:rFonts w:ascii="Trebuchet MS" w:eastAsia="Arial" w:hAnsi="Trebuchet MS"/>
          <w:sz w:val="22"/>
          <w:szCs w:val="24"/>
          <w:lang w:val="ro-RO"/>
        </w:rPr>
        <w:t>a dobânzilor</w:t>
      </w:r>
      <w:r w:rsidR="00E053DD" w:rsidRPr="009D6072">
        <w:rPr>
          <w:rFonts w:ascii="Trebuchet MS" w:eastAsia="Arial" w:hAnsi="Trebuchet MS"/>
          <w:sz w:val="22"/>
          <w:szCs w:val="24"/>
          <w:lang w:val="ro-RO"/>
        </w:rPr>
        <w:t xml:space="preserve"> și penalităților aferente potrivit dispozițiilor legale </w:t>
      </w:r>
      <w:r w:rsidR="00237BF7" w:rsidRPr="009D6072">
        <w:rPr>
          <w:rFonts w:ascii="Trebuchet MS" w:eastAsia="Arial" w:hAnsi="Trebuchet MS"/>
          <w:sz w:val="22"/>
          <w:szCs w:val="24"/>
          <w:lang w:val="ro-RO"/>
        </w:rPr>
        <w:t>aplicabile</w:t>
      </w:r>
      <w:r w:rsidR="00E053DD" w:rsidRPr="009D6072">
        <w:rPr>
          <w:rFonts w:ascii="Trebuchet MS" w:eastAsia="Arial" w:hAnsi="Trebuchet MS"/>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rmă</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o</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w:t>
      </w:r>
    </w:p>
    <w:p w14:paraId="20F0952B" w14:textId="3654BDFC" w:rsidR="00D51C38" w:rsidRPr="009D6072" w:rsidRDefault="00B064D1" w:rsidP="00B6450E">
      <w:pPr>
        <w:pStyle w:val="ListParagraph"/>
        <w:numPr>
          <w:ilvl w:val="0"/>
          <w:numId w:val="32"/>
        </w:numPr>
        <w:ind w:right="74"/>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î</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F756E0" w:rsidRPr="009D6072">
        <w:rPr>
          <w:rFonts w:ascii="Trebuchet MS" w:eastAsia="Arial" w:hAnsi="Trebuchet MS"/>
          <w:sz w:val="22"/>
          <w:szCs w:val="24"/>
          <w:lang w:val="ro-RO"/>
        </w:rPr>
        <w:t>s</w:t>
      </w:r>
      <w:r w:rsidR="00F756E0" w:rsidRPr="009D6072">
        <w:rPr>
          <w:rFonts w:ascii="Trebuchet MS" w:eastAsia="Arial" w:hAnsi="Trebuchet MS"/>
          <w:spacing w:val="-1"/>
          <w:sz w:val="22"/>
          <w:szCs w:val="24"/>
          <w:lang w:val="ro-RO"/>
        </w:rPr>
        <w:t>i</w:t>
      </w:r>
      <w:r w:rsidR="00F756E0" w:rsidRPr="009D6072">
        <w:rPr>
          <w:rFonts w:ascii="Trebuchet MS" w:eastAsia="Arial" w:hAnsi="Trebuchet MS"/>
          <w:spacing w:val="1"/>
          <w:sz w:val="22"/>
          <w:szCs w:val="24"/>
          <w:lang w:val="ro-RO"/>
        </w:rPr>
        <w:t>t</w:t>
      </w:r>
      <w:r w:rsidR="00F756E0" w:rsidRPr="009D6072">
        <w:rPr>
          <w:rFonts w:ascii="Trebuchet MS" w:eastAsia="Arial" w:hAnsi="Trebuchet MS"/>
          <w:sz w:val="22"/>
          <w:szCs w:val="24"/>
          <w:lang w:val="ro-RO"/>
        </w:rPr>
        <w:t>ua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a</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4"/>
          <w:sz w:val="22"/>
          <w:szCs w:val="24"/>
          <w:lang w:val="ro-RO"/>
        </w:rPr>
        <w:t>î</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ca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1"/>
          <w:sz w:val="22"/>
          <w:szCs w:val="24"/>
          <w:lang w:val="ro-RO"/>
        </w:rPr>
        <w:t>B</w:t>
      </w:r>
      <w:r w:rsidR="00BF4880" w:rsidRPr="009D6072">
        <w:rPr>
          <w:rFonts w:ascii="Trebuchet MS" w:eastAsia="Arial" w:hAnsi="Trebuchet MS"/>
          <w:sz w:val="22"/>
          <w:szCs w:val="24"/>
          <w:lang w:val="ro-RO"/>
        </w:rPr>
        <w:t>ene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ul</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nu</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23"/>
          <w:sz w:val="22"/>
          <w:szCs w:val="24"/>
          <w:lang w:val="ro-RO"/>
        </w:rPr>
        <w:t xml:space="preserve"> </w:t>
      </w:r>
      <w:r w:rsidR="00BF4880" w:rsidRPr="009D6072">
        <w:rPr>
          <w:rFonts w:ascii="Trebuchet MS" w:eastAsia="Arial" w:hAnsi="Trebuchet MS"/>
          <w:spacing w:val="-1"/>
          <w:sz w:val="22"/>
          <w:szCs w:val="24"/>
          <w:lang w:val="ro-RO"/>
        </w:rPr>
        <w:t>î</w:t>
      </w:r>
      <w:r w:rsidR="00BF4880" w:rsidRPr="009D6072">
        <w:rPr>
          <w:rFonts w:ascii="Trebuchet MS" w:eastAsia="Arial" w:hAnsi="Trebuchet MS"/>
          <w:sz w:val="22"/>
          <w:szCs w:val="24"/>
          <w:lang w:val="ro-RO"/>
        </w:rPr>
        <w:t>nceput</w:t>
      </w:r>
      <w:r w:rsidR="00BF4880" w:rsidRPr="009D6072">
        <w:rPr>
          <w:rFonts w:ascii="Trebuchet MS" w:eastAsia="Arial" w:hAnsi="Trebuchet MS"/>
          <w:spacing w:val="23"/>
          <w:sz w:val="22"/>
          <w:szCs w:val="24"/>
          <w:lang w:val="ro-RO"/>
        </w:rPr>
        <w:t xml:space="preserve"> </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x</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c</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ea</w:t>
      </w:r>
      <w:r w:rsidR="00BF4880" w:rsidRPr="009D6072">
        <w:rPr>
          <w:rFonts w:ascii="Trebuchet MS" w:eastAsia="Arial" w:hAnsi="Trebuchet MS"/>
          <w:spacing w:val="20"/>
          <w:sz w:val="22"/>
          <w:szCs w:val="24"/>
          <w:lang w:val="ro-RO"/>
        </w:rPr>
        <w:t xml:space="preserve"> </w:t>
      </w:r>
      <w:r w:rsidRPr="009D6072">
        <w:rPr>
          <w:rFonts w:ascii="Trebuchet MS" w:eastAsia="Arial" w:hAnsi="Trebuchet MS"/>
          <w:spacing w:val="-1"/>
          <w:sz w:val="22"/>
          <w:szCs w:val="24"/>
          <w:lang w:val="ro-RO"/>
        </w:rPr>
        <w:t>c</w:t>
      </w:r>
      <w:r w:rsidR="00BF4880" w:rsidRPr="009D6072">
        <w:rPr>
          <w:rFonts w:ascii="Trebuchet MS" w:eastAsia="Arial" w:hAnsi="Trebuchet MS"/>
          <w:sz w:val="22"/>
          <w:szCs w:val="24"/>
          <w:lang w:val="ro-RO"/>
        </w:rPr>
        <w:t>on</w:t>
      </w:r>
      <w:r w:rsidR="00BF4880" w:rsidRPr="009D6072">
        <w:rPr>
          <w:rFonts w:ascii="Trebuchet MS" w:eastAsia="Arial" w:hAnsi="Trebuchet MS"/>
          <w:spacing w:val="-1"/>
          <w:sz w:val="22"/>
          <w:szCs w:val="24"/>
          <w:lang w:val="ro-RO"/>
        </w:rPr>
        <w:t>t</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ac</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l</w:t>
      </w:r>
      <w:r w:rsidR="00BF4880" w:rsidRPr="009D6072">
        <w:rPr>
          <w:rFonts w:ascii="Trebuchet MS" w:eastAsia="Arial" w:hAnsi="Trebuchet MS"/>
          <w:sz w:val="22"/>
          <w:szCs w:val="24"/>
          <w:lang w:val="ro-RO"/>
        </w:rPr>
        <w:t>ui</w:t>
      </w:r>
      <w:r w:rsidRPr="009D6072">
        <w:rPr>
          <w:rFonts w:ascii="Trebuchet MS" w:eastAsia="Arial" w:hAnsi="Trebuchet MS"/>
          <w:sz w:val="22"/>
          <w:szCs w:val="24"/>
          <w:lang w:val="ro-RO"/>
        </w:rPr>
        <w:t xml:space="preserve"> </w:t>
      </w:r>
      <w:r w:rsidR="007B58D5" w:rsidRPr="009D6072">
        <w:rPr>
          <w:rFonts w:ascii="Trebuchet MS" w:eastAsia="Arial" w:hAnsi="Trebuchet MS"/>
          <w:sz w:val="22"/>
          <w:szCs w:val="24"/>
          <w:lang w:val="ro-RO"/>
        </w:rPr>
        <w:t xml:space="preserve"> </w:t>
      </w:r>
      <w:r w:rsidR="00FF5DBA" w:rsidRPr="009D6072">
        <w:rPr>
          <w:rFonts w:ascii="Trebuchet MS" w:eastAsia="Arial" w:hAnsi="Trebuchet MS"/>
          <w:spacing w:val="-4"/>
          <w:sz w:val="22"/>
          <w:szCs w:val="24"/>
          <w:lang w:val="ro-RO"/>
        </w:rPr>
        <w:t>potrivit art.</w:t>
      </w:r>
      <w:r w:rsidR="00CC5C59" w:rsidRPr="009D6072">
        <w:rPr>
          <w:rFonts w:ascii="Trebuchet MS" w:eastAsia="Arial" w:hAnsi="Trebuchet MS"/>
          <w:spacing w:val="-4"/>
          <w:sz w:val="22"/>
          <w:szCs w:val="24"/>
          <w:lang w:val="ro-RO"/>
        </w:rPr>
        <w:t xml:space="preserve"> 7 alin. (2)</w:t>
      </w:r>
      <w:r w:rsidR="00406558" w:rsidRPr="009D6072">
        <w:rPr>
          <w:rFonts w:ascii="Trebuchet MS" w:hAnsi="Trebuchet MS"/>
          <w:sz w:val="22"/>
          <w:szCs w:val="24"/>
          <w:lang w:val="ro-RO"/>
        </w:rPr>
        <w:t xml:space="preserve"> din prezentul contract de finanțare</w:t>
      </w:r>
      <w:r w:rsidR="00BF4880" w:rsidRPr="009D6072">
        <w:rPr>
          <w:rFonts w:ascii="Trebuchet MS" w:eastAsia="Arial" w:hAnsi="Trebuchet MS"/>
          <w:position w:val="1"/>
          <w:sz w:val="22"/>
          <w:szCs w:val="24"/>
          <w:lang w:val="ro-RO"/>
        </w:rPr>
        <w:t>;</w:t>
      </w:r>
    </w:p>
    <w:p w14:paraId="464B1DC9" w14:textId="2627E9FF" w:rsidR="001E13C1" w:rsidRPr="009D6072" w:rsidRDefault="00B064D1" w:rsidP="00B6450E">
      <w:pPr>
        <w:pStyle w:val="ListParagraph"/>
        <w:numPr>
          <w:ilvl w:val="0"/>
          <w:numId w:val="32"/>
        </w:numPr>
        <w:ind w:right="74"/>
        <w:jc w:val="both"/>
        <w:rPr>
          <w:rFonts w:ascii="Trebuchet MS" w:eastAsia="Arial" w:hAnsi="Trebuchet MS"/>
          <w:sz w:val="22"/>
          <w:szCs w:val="24"/>
          <w:lang w:val="ro-RO"/>
        </w:rPr>
      </w:pPr>
      <w:r w:rsidRPr="009D6072">
        <w:rPr>
          <w:rFonts w:ascii="Trebuchet MS" w:eastAsia="Arial" w:hAnsi="Trebuchet MS"/>
          <w:sz w:val="22"/>
          <w:szCs w:val="24"/>
          <w:lang w:val="ro-RO"/>
        </w:rPr>
        <w:t>î</w:t>
      </w:r>
      <w:r w:rsidR="009859A3" w:rsidRPr="009D6072">
        <w:rPr>
          <w:rFonts w:ascii="Trebuchet MS" w:eastAsia="Arial" w:hAnsi="Trebuchet MS"/>
          <w:sz w:val="22"/>
          <w:szCs w:val="24"/>
          <w:lang w:val="ro-RO"/>
        </w:rPr>
        <w:t xml:space="preserve">n </w:t>
      </w:r>
      <w:r w:rsidR="00F756E0" w:rsidRPr="009D6072">
        <w:rPr>
          <w:rFonts w:ascii="Trebuchet MS" w:eastAsia="Arial" w:hAnsi="Trebuchet MS"/>
          <w:sz w:val="22"/>
          <w:szCs w:val="24"/>
          <w:lang w:val="ro-RO"/>
        </w:rPr>
        <w:t>situația</w:t>
      </w:r>
      <w:r w:rsidR="009859A3" w:rsidRPr="009D6072">
        <w:rPr>
          <w:rFonts w:ascii="Trebuchet MS" w:eastAsia="Arial" w:hAnsi="Trebuchet MS"/>
          <w:sz w:val="22"/>
          <w:szCs w:val="24"/>
          <w:lang w:val="ro-RO"/>
        </w:rPr>
        <w:t xml:space="preserve"> în care </w:t>
      </w:r>
      <w:r w:rsidR="009859A3" w:rsidRPr="009D6072">
        <w:rPr>
          <w:rFonts w:ascii="Trebuchet MS" w:eastAsia="Arial" w:hAnsi="Trebuchet MS"/>
          <w:sz w:val="22"/>
          <w:szCs w:val="24"/>
          <w:highlight w:val="lightGray"/>
          <w:lang w:val="ro-RO"/>
        </w:rPr>
        <w:t>AM/OI</w:t>
      </w:r>
      <w:r w:rsidR="009859A3" w:rsidRPr="009D6072">
        <w:rPr>
          <w:rFonts w:ascii="Trebuchet MS" w:eastAsia="Arial" w:hAnsi="Trebuchet MS"/>
          <w:sz w:val="22"/>
          <w:szCs w:val="24"/>
          <w:lang w:val="ro-RO"/>
        </w:rPr>
        <w:t xml:space="preserve"> constată că cele declarate pe proprie răspundere de beneficiar</w:t>
      </w:r>
      <w:r w:rsidR="00015083"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 xml:space="preserve">nu corespund </w:t>
      </w:r>
      <w:r w:rsidR="00F756E0" w:rsidRPr="009D6072">
        <w:rPr>
          <w:rFonts w:ascii="Trebuchet MS" w:eastAsia="Arial" w:hAnsi="Trebuchet MS"/>
          <w:sz w:val="22"/>
          <w:szCs w:val="24"/>
          <w:lang w:val="ro-RO"/>
        </w:rPr>
        <w:t>realității</w:t>
      </w:r>
      <w:r w:rsidR="009859A3" w:rsidRPr="009D6072">
        <w:rPr>
          <w:rFonts w:ascii="Trebuchet MS" w:eastAsia="Arial" w:hAnsi="Trebuchet MS"/>
          <w:sz w:val="22"/>
          <w:szCs w:val="24"/>
          <w:lang w:val="ro-RO"/>
        </w:rPr>
        <w:t xml:space="preserve"> sau documentele/</w:t>
      </w:r>
      <w:r w:rsidR="00F756E0" w:rsidRPr="009D6072">
        <w:rPr>
          <w:rFonts w:ascii="Trebuchet MS" w:eastAsia="Arial" w:hAnsi="Trebuchet MS"/>
          <w:sz w:val="22"/>
          <w:szCs w:val="24"/>
          <w:lang w:val="ro-RO"/>
        </w:rPr>
        <w:t>autorizațiile</w:t>
      </w:r>
      <w:r w:rsidR="009859A3"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 xml:space="preserve">avizele depuse în vederea </w:t>
      </w:r>
      <w:r w:rsidR="00F756E0" w:rsidRPr="009D6072">
        <w:rPr>
          <w:rFonts w:ascii="Trebuchet MS" w:eastAsia="Arial" w:hAnsi="Trebuchet MS"/>
          <w:sz w:val="22"/>
          <w:szCs w:val="24"/>
          <w:lang w:val="ro-RO"/>
        </w:rPr>
        <w:t>obținerii</w:t>
      </w:r>
      <w:r w:rsidR="009859A3" w:rsidRPr="009D6072">
        <w:rPr>
          <w:rFonts w:ascii="Trebuchet MS" w:eastAsia="Arial" w:hAnsi="Trebuchet MS"/>
          <w:sz w:val="22"/>
          <w:szCs w:val="24"/>
          <w:lang w:val="ro-RO"/>
        </w:rPr>
        <w:t xml:space="preserve"> </w:t>
      </w:r>
      <w:r w:rsidR="00F756E0" w:rsidRPr="009D6072">
        <w:rPr>
          <w:rFonts w:ascii="Trebuchet MS" w:eastAsia="Arial" w:hAnsi="Trebuchet MS"/>
          <w:sz w:val="22"/>
          <w:szCs w:val="24"/>
          <w:lang w:val="ro-RO"/>
        </w:rPr>
        <w:t>finanțării</w:t>
      </w:r>
      <w:r w:rsidR="009859A3" w:rsidRPr="009D6072">
        <w:rPr>
          <w:rFonts w:ascii="Trebuchet MS" w:eastAsia="Arial" w:hAnsi="Trebuchet MS"/>
          <w:sz w:val="22"/>
          <w:szCs w:val="24"/>
          <w:lang w:val="ro-RO"/>
        </w:rPr>
        <w:t xml:space="preserve"> nerambursabile sunt false</w:t>
      </w:r>
      <w:r w:rsidRPr="009D6072">
        <w:rPr>
          <w:rFonts w:ascii="Trebuchet MS" w:eastAsia="Arial" w:hAnsi="Trebuchet MS"/>
          <w:sz w:val="22"/>
          <w:szCs w:val="24"/>
          <w:lang w:val="ro-RO"/>
        </w:rPr>
        <w:t>/</w:t>
      </w:r>
      <w:r w:rsidR="009859A3" w:rsidRPr="009D6072">
        <w:rPr>
          <w:rFonts w:ascii="Trebuchet MS" w:eastAsia="Arial" w:hAnsi="Trebuchet MS"/>
          <w:sz w:val="22"/>
          <w:szCs w:val="24"/>
          <w:lang w:val="ro-RO"/>
        </w:rPr>
        <w:t>incomplete/expirate</w:t>
      </w:r>
      <w:r w:rsidR="009256B5"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inexa</w:t>
      </w:r>
      <w:r w:rsidR="009256B5" w:rsidRPr="009D6072">
        <w:rPr>
          <w:rFonts w:ascii="Trebuchet MS" w:eastAsia="Arial" w:hAnsi="Trebuchet MS"/>
          <w:sz w:val="22"/>
          <w:szCs w:val="24"/>
          <w:lang w:val="ro-RO"/>
        </w:rPr>
        <w:t>c</w:t>
      </w:r>
      <w:r w:rsidR="009859A3" w:rsidRPr="009D6072">
        <w:rPr>
          <w:rFonts w:ascii="Trebuchet MS" w:eastAsia="Arial" w:hAnsi="Trebuchet MS"/>
          <w:sz w:val="22"/>
          <w:szCs w:val="24"/>
          <w:lang w:val="ro-RO"/>
        </w:rPr>
        <w:t xml:space="preserve">te/nu corespund </w:t>
      </w:r>
      <w:r w:rsidR="00F756E0" w:rsidRPr="009D6072">
        <w:rPr>
          <w:rFonts w:ascii="Trebuchet MS" w:eastAsia="Arial" w:hAnsi="Trebuchet MS"/>
          <w:sz w:val="22"/>
          <w:szCs w:val="24"/>
          <w:lang w:val="ro-RO"/>
        </w:rPr>
        <w:t>realității</w:t>
      </w:r>
      <w:r w:rsidRPr="009D6072">
        <w:rPr>
          <w:rFonts w:ascii="Trebuchet MS" w:eastAsia="Arial" w:hAnsi="Trebuchet MS"/>
          <w:sz w:val="22"/>
          <w:szCs w:val="24"/>
          <w:lang w:val="ro-RO"/>
        </w:rPr>
        <w:t>;</w:t>
      </w:r>
    </w:p>
    <w:p w14:paraId="344B6491" w14:textId="5FE05A1F" w:rsidR="00E50D77" w:rsidRPr="009D6072" w:rsidRDefault="00B064D1" w:rsidP="00A500F2">
      <w:pPr>
        <w:pStyle w:val="ListParagraph"/>
        <w:numPr>
          <w:ilvl w:val="0"/>
          <w:numId w:val="32"/>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00BF4880" w:rsidRPr="009D6072">
        <w:rPr>
          <w:rFonts w:ascii="Trebuchet MS" w:eastAsia="Arial" w:hAnsi="Trebuchet MS"/>
          <w:sz w:val="22"/>
          <w:szCs w:val="24"/>
          <w:lang w:val="ro-RO"/>
        </w:rPr>
        <w:t>acă</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pacing w:val="-1"/>
          <w:sz w:val="22"/>
          <w:szCs w:val="24"/>
          <w:lang w:val="ro-RO"/>
        </w:rPr>
        <w:t>B</w:t>
      </w:r>
      <w:r w:rsidR="00BF4880" w:rsidRPr="009D6072">
        <w:rPr>
          <w:rFonts w:ascii="Trebuchet MS" w:eastAsia="Arial" w:hAnsi="Trebuchet MS"/>
          <w:sz w:val="22"/>
          <w:szCs w:val="24"/>
          <w:lang w:val="ro-RO"/>
        </w:rPr>
        <w:t>en</w:t>
      </w:r>
      <w:r w:rsidR="00BF4880" w:rsidRPr="009D6072">
        <w:rPr>
          <w:rFonts w:ascii="Trebuchet MS" w:eastAsia="Arial" w:hAnsi="Trebuchet MS"/>
          <w:spacing w:val="-3"/>
          <w:sz w:val="22"/>
          <w:szCs w:val="24"/>
          <w:lang w:val="ro-RO"/>
        </w:rPr>
        <w:t>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 xml:space="preserve">ul </w:t>
      </w:r>
      <w:r w:rsidR="00BF4880" w:rsidRPr="009D6072">
        <w:rPr>
          <w:rFonts w:ascii="Trebuchet MS" w:eastAsia="Arial" w:hAnsi="Trebuchet MS"/>
          <w:spacing w:val="-4"/>
          <w:sz w:val="22"/>
          <w:szCs w:val="24"/>
          <w:lang w:val="ro-RO"/>
        </w:rPr>
        <w:t>î</w:t>
      </w:r>
      <w:r w:rsidR="00BF4880" w:rsidRPr="009D6072">
        <w:rPr>
          <w:rFonts w:ascii="Trebuchet MS" w:eastAsia="Arial" w:hAnsi="Trebuchet MS"/>
          <w:sz w:val="22"/>
          <w:szCs w:val="24"/>
          <w:lang w:val="ro-RO"/>
        </w:rPr>
        <w:t>nca</w:t>
      </w:r>
      <w:r w:rsidR="00BF4880" w:rsidRPr="009D6072">
        <w:rPr>
          <w:rFonts w:ascii="Trebuchet MS" w:eastAsia="Arial" w:hAnsi="Trebuchet MS"/>
          <w:spacing w:val="-1"/>
          <w:sz w:val="22"/>
          <w:szCs w:val="24"/>
          <w:lang w:val="ro-RO"/>
        </w:rPr>
        <w:t>l</w:t>
      </w:r>
      <w:r w:rsidR="00BF4880" w:rsidRPr="009D6072">
        <w:rPr>
          <w:rFonts w:ascii="Trebuchet MS" w:eastAsia="Arial" w:hAnsi="Trebuchet MS"/>
          <w:sz w:val="22"/>
          <w:szCs w:val="24"/>
          <w:lang w:val="ro-RO"/>
        </w:rPr>
        <w:t>că p</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v</w:t>
      </w:r>
      <w:r w:rsidR="00BF4880" w:rsidRPr="009D6072">
        <w:rPr>
          <w:rFonts w:ascii="Trebuchet MS" w:eastAsia="Arial" w:hAnsi="Trebuchet MS"/>
          <w:sz w:val="22"/>
          <w:szCs w:val="24"/>
          <w:lang w:val="ro-RO"/>
        </w:rPr>
        <w:t>ede</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1"/>
          <w:sz w:val="22"/>
          <w:szCs w:val="24"/>
          <w:lang w:val="ro-RO"/>
        </w:rPr>
        <w:t>il</w:t>
      </w:r>
      <w:r w:rsidR="00BF4880" w:rsidRPr="009D6072">
        <w:rPr>
          <w:rFonts w:ascii="Trebuchet MS" w:eastAsia="Arial" w:hAnsi="Trebuchet MS"/>
          <w:sz w:val="22"/>
          <w:szCs w:val="24"/>
          <w:lang w:val="ro-RO"/>
        </w:rPr>
        <w:t>e</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 9</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li</w:t>
      </w:r>
      <w:r w:rsidR="00BF4880" w:rsidRPr="009D6072">
        <w:rPr>
          <w:rFonts w:ascii="Trebuchet MS" w:eastAsia="Arial" w:hAnsi="Trebuchet MS"/>
          <w:sz w:val="22"/>
          <w:szCs w:val="24"/>
          <w:lang w:val="ro-RO"/>
        </w:rPr>
        <w:t>n. (2)</w:t>
      </w:r>
      <w:r w:rsidR="00406558" w:rsidRPr="009D6072">
        <w:rPr>
          <w:rFonts w:ascii="Trebuchet MS" w:hAnsi="Trebuchet MS"/>
          <w:sz w:val="22"/>
          <w:szCs w:val="24"/>
          <w:lang w:val="ro-RO"/>
        </w:rPr>
        <w:t xml:space="preserve"> din prezentul contract de finanțare</w:t>
      </w:r>
      <w:r w:rsidR="00BF4880" w:rsidRPr="009D6072">
        <w:rPr>
          <w:rFonts w:ascii="Trebuchet MS" w:eastAsia="Arial" w:hAnsi="Trebuchet MS"/>
          <w:sz w:val="22"/>
          <w:szCs w:val="24"/>
          <w:lang w:val="ro-RO"/>
        </w:rPr>
        <w:t>;</w:t>
      </w:r>
    </w:p>
    <w:p w14:paraId="3C49F997" w14:textId="4F64CA96" w:rsidR="00155FE5" w:rsidRPr="009D6072" w:rsidRDefault="00B064D1" w:rsidP="00B6450E">
      <w:pPr>
        <w:pStyle w:val="ListParagraph"/>
        <w:numPr>
          <w:ilvl w:val="0"/>
          <w:numId w:val="32"/>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00BF4880" w:rsidRPr="009D6072">
        <w:rPr>
          <w:rFonts w:ascii="Trebuchet MS" w:eastAsia="Arial" w:hAnsi="Trebuchet MS"/>
          <w:sz w:val="22"/>
          <w:szCs w:val="24"/>
          <w:lang w:val="ro-RO"/>
        </w:rPr>
        <w:t>acă</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se</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cons</w:t>
      </w:r>
      <w:r w:rsidR="00BF4880" w:rsidRPr="009D6072">
        <w:rPr>
          <w:rFonts w:ascii="Trebuchet MS" w:eastAsia="Arial" w:hAnsi="Trebuchet MS"/>
          <w:spacing w:val="1"/>
          <w:sz w:val="22"/>
          <w:szCs w:val="24"/>
          <w:lang w:val="ro-RO"/>
        </w:rPr>
        <w:t>t</w:t>
      </w:r>
      <w:r w:rsidR="00BF4880" w:rsidRPr="009D6072">
        <w:rPr>
          <w:rFonts w:ascii="Trebuchet MS" w:eastAsia="Arial" w:hAnsi="Trebuchet MS"/>
          <w:spacing w:val="-3"/>
          <w:sz w:val="22"/>
          <w:szCs w:val="24"/>
          <w:lang w:val="ro-RO"/>
        </w:rPr>
        <w:t>a</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ă</w:t>
      </w:r>
      <w:r w:rsidR="00BF4880" w:rsidRPr="009D6072">
        <w:rPr>
          <w:rFonts w:ascii="Trebuchet MS" w:eastAsia="Arial" w:hAnsi="Trebuchet MS"/>
          <w:spacing w:val="18"/>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a</w:t>
      </w:r>
      <w:r w:rsidR="00BF4880" w:rsidRPr="009D6072">
        <w:rPr>
          <w:rFonts w:ascii="Trebuchet MS" w:eastAsia="Arial" w:hAnsi="Trebuchet MS"/>
          <w:spacing w:val="-3"/>
          <w:sz w:val="22"/>
          <w:szCs w:val="24"/>
          <w:lang w:val="ro-RO"/>
        </w:rPr>
        <w:t>p</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17"/>
          <w:sz w:val="22"/>
          <w:szCs w:val="24"/>
          <w:lang w:val="ro-RO"/>
        </w:rPr>
        <w:t xml:space="preserve"> </w:t>
      </w:r>
      <w:r w:rsidR="00BF4880" w:rsidRPr="009D6072">
        <w:rPr>
          <w:rFonts w:ascii="Trebuchet MS" w:eastAsia="Arial" w:hAnsi="Trebuchet MS"/>
          <w:sz w:val="22"/>
          <w:szCs w:val="24"/>
          <w:lang w:val="ro-RO"/>
        </w:rPr>
        <w:t>că</w:t>
      </w:r>
      <w:r w:rsidR="00BF4880" w:rsidRPr="009D6072">
        <w:rPr>
          <w:rFonts w:ascii="Trebuchet MS" w:eastAsia="Arial" w:hAnsi="Trebuchet MS"/>
          <w:spacing w:val="20"/>
          <w:sz w:val="22"/>
          <w:szCs w:val="24"/>
          <w:lang w:val="ro-RO"/>
        </w:rPr>
        <w:t xml:space="preserve"> </w:t>
      </w:r>
      <w:r w:rsidR="008B0549" w:rsidRPr="009D6072">
        <w:rPr>
          <w:rFonts w:ascii="Trebuchet MS" w:eastAsia="Arial" w:hAnsi="Trebuchet MS"/>
          <w:spacing w:val="-1"/>
          <w:sz w:val="22"/>
          <w:szCs w:val="24"/>
          <w:lang w:val="ro-RO"/>
        </w:rPr>
        <w:t>p</w:t>
      </w:r>
      <w:r w:rsidR="008B0549" w:rsidRPr="009D6072">
        <w:rPr>
          <w:rFonts w:ascii="Trebuchet MS" w:eastAsia="Arial" w:hAnsi="Trebuchet MS"/>
          <w:spacing w:val="1"/>
          <w:sz w:val="22"/>
          <w:szCs w:val="24"/>
          <w:lang w:val="ro-RO"/>
        </w:rPr>
        <w:t>r</w:t>
      </w:r>
      <w:r w:rsidR="008B0549" w:rsidRPr="009D6072">
        <w:rPr>
          <w:rFonts w:ascii="Trebuchet MS" w:eastAsia="Arial" w:hAnsi="Trebuchet MS"/>
          <w:sz w:val="22"/>
          <w:szCs w:val="24"/>
          <w:lang w:val="ro-RO"/>
        </w:rPr>
        <w:t>o</w:t>
      </w:r>
      <w:r w:rsidR="008B0549" w:rsidRPr="009D6072">
        <w:rPr>
          <w:rFonts w:ascii="Trebuchet MS" w:eastAsia="Arial" w:hAnsi="Trebuchet MS"/>
          <w:spacing w:val="-1"/>
          <w:sz w:val="22"/>
          <w:szCs w:val="24"/>
          <w:lang w:val="ro-RO"/>
        </w:rPr>
        <w:t>i</w:t>
      </w:r>
      <w:r w:rsidR="008B0549" w:rsidRPr="009D6072">
        <w:rPr>
          <w:rFonts w:ascii="Trebuchet MS" w:eastAsia="Arial" w:hAnsi="Trebuchet MS"/>
          <w:sz w:val="22"/>
          <w:szCs w:val="24"/>
          <w:lang w:val="ro-RO"/>
        </w:rPr>
        <w:t>ec</w:t>
      </w:r>
      <w:r w:rsidR="008B0549" w:rsidRPr="009D6072">
        <w:rPr>
          <w:rFonts w:ascii="Trebuchet MS" w:eastAsia="Arial" w:hAnsi="Trebuchet MS"/>
          <w:spacing w:val="1"/>
          <w:sz w:val="22"/>
          <w:szCs w:val="24"/>
          <w:lang w:val="ro-RO"/>
        </w:rPr>
        <w:t>t</w:t>
      </w:r>
      <w:r w:rsidR="008B0549" w:rsidRPr="009D6072">
        <w:rPr>
          <w:rFonts w:ascii="Trebuchet MS" w:eastAsia="Arial" w:hAnsi="Trebuchet MS"/>
          <w:sz w:val="22"/>
          <w:szCs w:val="24"/>
          <w:lang w:val="ro-RO"/>
        </w:rPr>
        <w:t>ul</w:t>
      </w:r>
      <w:r w:rsidR="008B0549" w:rsidRPr="009D6072">
        <w:rPr>
          <w:rFonts w:ascii="Trebuchet MS" w:eastAsia="Arial" w:hAnsi="Trebuchet MS"/>
          <w:spacing w:val="17"/>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ace</w:t>
      </w:r>
      <w:r w:rsidR="00BF4880" w:rsidRPr="009D6072">
        <w:rPr>
          <w:rFonts w:ascii="Trebuchet MS" w:eastAsia="Arial" w:hAnsi="Trebuchet MS"/>
          <w:spacing w:val="18"/>
          <w:sz w:val="22"/>
          <w:szCs w:val="24"/>
          <w:lang w:val="ro-RO"/>
        </w:rPr>
        <w:t xml:space="preserve"> </w:t>
      </w:r>
      <w:r w:rsidR="00BF4880" w:rsidRPr="009D6072">
        <w:rPr>
          <w:rFonts w:ascii="Trebuchet MS" w:eastAsia="Arial" w:hAnsi="Trebuchet MS"/>
          <w:sz w:val="22"/>
          <w:szCs w:val="24"/>
          <w:lang w:val="ro-RO"/>
        </w:rPr>
        <w:t>ob</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ec</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unei</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e</w:t>
      </w:r>
      <w:r w:rsidR="00BF4880" w:rsidRPr="009D6072">
        <w:rPr>
          <w:rFonts w:ascii="Trebuchet MS" w:eastAsia="Arial" w:hAnsi="Trebuchet MS"/>
          <w:spacing w:val="18"/>
          <w:sz w:val="22"/>
          <w:szCs w:val="24"/>
          <w:lang w:val="ro-RO"/>
        </w:rPr>
        <w:t xml:space="preserve"> </w:t>
      </w:r>
      <w:r w:rsidR="00F756E0" w:rsidRPr="009D6072">
        <w:rPr>
          <w:rFonts w:ascii="Trebuchet MS" w:eastAsia="Arial" w:hAnsi="Trebuchet MS"/>
          <w:spacing w:val="3"/>
          <w:sz w:val="22"/>
          <w:szCs w:val="24"/>
          <w:lang w:val="ro-RO"/>
        </w:rPr>
        <w:t>f</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nan</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3"/>
          <w:sz w:val="22"/>
          <w:szCs w:val="24"/>
          <w:lang w:val="ro-RO"/>
        </w:rPr>
        <w:t>ă</w:t>
      </w:r>
      <w:r w:rsidR="00F756E0" w:rsidRPr="009D6072">
        <w:rPr>
          <w:rFonts w:ascii="Trebuchet MS" w:eastAsia="Arial" w:hAnsi="Trebuchet MS"/>
          <w:spacing w:val="1"/>
          <w:sz w:val="22"/>
          <w:szCs w:val="24"/>
          <w:lang w:val="ro-RO"/>
        </w:rPr>
        <w:t>r</w:t>
      </w:r>
      <w:r w:rsidR="00F756E0" w:rsidRPr="009D6072">
        <w:rPr>
          <w:rFonts w:ascii="Trebuchet MS" w:eastAsia="Arial" w:hAnsi="Trebuchet MS"/>
          <w:sz w:val="22"/>
          <w:szCs w:val="24"/>
          <w:lang w:val="ro-RO"/>
        </w:rPr>
        <w:t>i</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d</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ond</w:t>
      </w:r>
      <w:r w:rsidR="00BF4880" w:rsidRPr="009D6072">
        <w:rPr>
          <w:rFonts w:ascii="Trebuchet MS" w:eastAsia="Arial" w:hAnsi="Trebuchet MS"/>
          <w:spacing w:val="-3"/>
          <w:sz w:val="22"/>
          <w:szCs w:val="24"/>
          <w:lang w:val="ro-RO"/>
        </w:rPr>
        <w:t>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i pub</w:t>
      </w:r>
      <w:r w:rsidR="00BF4880" w:rsidRPr="009D6072">
        <w:rPr>
          <w:rFonts w:ascii="Trebuchet MS" w:eastAsia="Arial" w:hAnsi="Trebuchet MS"/>
          <w:spacing w:val="-1"/>
          <w:sz w:val="22"/>
          <w:szCs w:val="24"/>
          <w:lang w:val="ro-RO"/>
        </w:rPr>
        <w:t>li</w:t>
      </w:r>
      <w:r w:rsidR="00BF4880" w:rsidRPr="009D6072">
        <w:rPr>
          <w:rFonts w:ascii="Trebuchet MS" w:eastAsia="Arial" w:hAnsi="Trebuchet MS"/>
          <w:sz w:val="22"/>
          <w:szCs w:val="24"/>
          <w:lang w:val="ro-RO"/>
        </w:rPr>
        <w:t>ce</w:t>
      </w:r>
      <w:r w:rsidR="00BF4880" w:rsidRPr="009D6072">
        <w:rPr>
          <w:rFonts w:ascii="Trebuchet MS" w:eastAsia="Arial" w:hAnsi="Trebuchet MS"/>
          <w:spacing w:val="5"/>
          <w:sz w:val="22"/>
          <w:szCs w:val="24"/>
          <w:lang w:val="ro-RO"/>
        </w:rPr>
        <w:t xml:space="preserve"> </w:t>
      </w:r>
      <w:r w:rsidR="00F756E0" w:rsidRPr="009D6072">
        <w:rPr>
          <w:rFonts w:ascii="Trebuchet MS" w:eastAsia="Arial" w:hAnsi="Trebuchet MS"/>
          <w:sz w:val="22"/>
          <w:szCs w:val="24"/>
          <w:lang w:val="ro-RO"/>
        </w:rPr>
        <w:t>na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ona</w:t>
      </w:r>
      <w:r w:rsidR="00F756E0" w:rsidRPr="009D6072">
        <w:rPr>
          <w:rFonts w:ascii="Trebuchet MS" w:eastAsia="Arial" w:hAnsi="Trebuchet MS"/>
          <w:spacing w:val="-1"/>
          <w:sz w:val="22"/>
          <w:szCs w:val="24"/>
          <w:lang w:val="ro-RO"/>
        </w:rPr>
        <w:t>l</w:t>
      </w:r>
      <w:r w:rsidR="00F756E0" w:rsidRPr="009D6072">
        <w:rPr>
          <w:rFonts w:ascii="Trebuchet MS" w:eastAsia="Arial" w:hAnsi="Trebuchet MS"/>
          <w:sz w:val="22"/>
          <w:szCs w:val="24"/>
          <w:lang w:val="ro-RO"/>
        </w:rPr>
        <w:t>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eu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opene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pacing w:val="1"/>
          <w:sz w:val="22"/>
          <w:szCs w:val="24"/>
          <w:lang w:val="ro-RO"/>
        </w:rPr>
        <w:t>f</w:t>
      </w:r>
      <w:r w:rsidR="00BF4880" w:rsidRPr="009D6072">
        <w:rPr>
          <w:rFonts w:ascii="Trebuchet MS" w:eastAsia="Arial" w:hAnsi="Trebuchet MS"/>
          <w:sz w:val="22"/>
          <w:szCs w:val="24"/>
          <w:lang w:val="ro-RO"/>
        </w:rPr>
        <w:t>ap</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că</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pacing w:val="1"/>
          <w:sz w:val="22"/>
          <w:szCs w:val="24"/>
          <w:lang w:val="ro-RO"/>
        </w:rPr>
        <w:t>m</w:t>
      </w:r>
      <w:r w:rsidR="00BF4880" w:rsidRPr="009D6072">
        <w:rPr>
          <w:rFonts w:ascii="Trebuchet MS" w:eastAsia="Arial" w:hAnsi="Trebuchet MS"/>
          <w:sz w:val="22"/>
          <w:szCs w:val="24"/>
          <w:lang w:val="ro-RO"/>
        </w:rPr>
        <w:t>ai</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ben</w:t>
      </w:r>
      <w:r w:rsidR="00BF4880" w:rsidRPr="009D6072">
        <w:rPr>
          <w:rFonts w:ascii="Trebuchet MS" w:eastAsia="Arial" w:hAnsi="Trebuchet MS"/>
          <w:spacing w:val="-3"/>
          <w:sz w:val="22"/>
          <w:szCs w:val="24"/>
          <w:lang w:val="ro-RO"/>
        </w:rPr>
        <w:t>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at</w:t>
      </w:r>
      <w:r w:rsidR="00BF4880" w:rsidRPr="009D6072">
        <w:rPr>
          <w:rFonts w:ascii="Trebuchet MS" w:eastAsia="Arial" w:hAnsi="Trebuchet MS"/>
          <w:spacing w:val="6"/>
          <w:sz w:val="22"/>
          <w:szCs w:val="24"/>
          <w:lang w:val="ro-RO"/>
        </w:rPr>
        <w:t xml:space="preserve"> </w:t>
      </w:r>
      <w:r w:rsidR="00BF4880" w:rsidRPr="009D6072">
        <w:rPr>
          <w:rFonts w:ascii="Trebuchet MS" w:eastAsia="Arial" w:hAnsi="Trebuchet MS"/>
          <w:sz w:val="22"/>
          <w:szCs w:val="24"/>
          <w:lang w:val="ro-RO"/>
        </w:rPr>
        <w:t xml:space="preserve">de </w:t>
      </w:r>
      <w:r w:rsidR="00F756E0" w:rsidRPr="009D6072">
        <w:rPr>
          <w:rFonts w:ascii="Trebuchet MS" w:eastAsia="Arial" w:hAnsi="Trebuchet MS"/>
          <w:spacing w:val="3"/>
          <w:sz w:val="22"/>
          <w:szCs w:val="24"/>
          <w:lang w:val="ro-RO"/>
        </w:rPr>
        <w:t>f</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nan</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3"/>
          <w:sz w:val="22"/>
          <w:szCs w:val="24"/>
          <w:lang w:val="ro-RO"/>
        </w:rPr>
        <w:t>a</w:t>
      </w:r>
      <w:r w:rsidR="00F756E0" w:rsidRPr="009D6072">
        <w:rPr>
          <w:rFonts w:ascii="Trebuchet MS" w:eastAsia="Arial" w:hAnsi="Trebuchet MS"/>
          <w:spacing w:val="1"/>
          <w:sz w:val="22"/>
          <w:szCs w:val="24"/>
          <w:lang w:val="ro-RO"/>
        </w:rPr>
        <w:t>r</w:t>
      </w:r>
      <w:r w:rsidR="00F756E0" w:rsidRPr="009D6072">
        <w:rPr>
          <w:rFonts w:ascii="Trebuchet MS" w:eastAsia="Arial" w:hAnsi="Trebuchet MS"/>
          <w:sz w:val="22"/>
          <w:szCs w:val="24"/>
          <w:lang w:val="ro-RO"/>
        </w:rPr>
        <w:t>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d</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n</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lt</w:t>
      </w:r>
      <w:r w:rsidR="00BF4880" w:rsidRPr="009D6072">
        <w:rPr>
          <w:rFonts w:ascii="Trebuchet MS" w:eastAsia="Arial" w:hAnsi="Trebuchet MS"/>
          <w:sz w:val="22"/>
          <w:szCs w:val="24"/>
          <w:lang w:val="ro-RO"/>
        </w:rPr>
        <w:t>e p</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3"/>
          <w:sz w:val="22"/>
          <w:szCs w:val="24"/>
          <w:lang w:val="ro-RO"/>
        </w:rPr>
        <w:t>o</w:t>
      </w:r>
      <w:r w:rsidR="00BF4880" w:rsidRPr="009D6072">
        <w:rPr>
          <w:rFonts w:ascii="Trebuchet MS" w:eastAsia="Arial" w:hAnsi="Trebuchet MS"/>
          <w:spacing w:val="2"/>
          <w:sz w:val="22"/>
          <w:szCs w:val="24"/>
          <w:lang w:val="ro-RO"/>
        </w:rPr>
        <w:t>g</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3"/>
          <w:sz w:val="22"/>
          <w:szCs w:val="24"/>
          <w:lang w:val="ro-RO"/>
        </w:rPr>
        <w:t>a</w:t>
      </w:r>
      <w:r w:rsidR="00BF4880" w:rsidRPr="009D6072">
        <w:rPr>
          <w:rFonts w:ascii="Trebuchet MS" w:eastAsia="Arial" w:hAnsi="Trebuchet MS"/>
          <w:spacing w:val="1"/>
          <w:sz w:val="22"/>
          <w:szCs w:val="24"/>
          <w:lang w:val="ro-RO"/>
        </w:rPr>
        <w:t>m</w:t>
      </w:r>
      <w:r w:rsidR="00BF4880" w:rsidRPr="009D6072">
        <w:rPr>
          <w:rFonts w:ascii="Trebuchet MS" w:eastAsia="Arial" w:hAnsi="Trebuchet MS"/>
          <w:sz w:val="22"/>
          <w:szCs w:val="24"/>
          <w:lang w:val="ro-RO"/>
        </w:rPr>
        <w:t>e</w:t>
      </w:r>
      <w:r w:rsidR="00BF4880" w:rsidRPr="009D6072">
        <w:rPr>
          <w:rFonts w:ascii="Trebuchet MS" w:eastAsia="Arial" w:hAnsi="Trebuchet MS"/>
          <w:spacing w:val="35"/>
          <w:sz w:val="22"/>
          <w:szCs w:val="24"/>
          <w:lang w:val="ro-RO"/>
        </w:rPr>
        <w:t xml:space="preserve"> </w:t>
      </w:r>
      <w:r w:rsidR="00F756E0" w:rsidRPr="009D6072">
        <w:rPr>
          <w:rFonts w:ascii="Trebuchet MS" w:eastAsia="Arial" w:hAnsi="Trebuchet MS"/>
          <w:sz w:val="22"/>
          <w:szCs w:val="24"/>
          <w:lang w:val="ro-RO"/>
        </w:rPr>
        <w:t>na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ona</w:t>
      </w:r>
      <w:r w:rsidR="00F756E0" w:rsidRPr="009D6072">
        <w:rPr>
          <w:rFonts w:ascii="Trebuchet MS" w:eastAsia="Arial" w:hAnsi="Trebuchet MS"/>
          <w:spacing w:val="-1"/>
          <w:sz w:val="22"/>
          <w:szCs w:val="24"/>
          <w:lang w:val="ro-RO"/>
        </w:rPr>
        <w:t>l</w:t>
      </w:r>
      <w:r w:rsidR="00F756E0" w:rsidRPr="009D6072">
        <w:rPr>
          <w:rFonts w:ascii="Trebuchet MS" w:eastAsia="Arial" w:hAnsi="Trebuchet MS"/>
          <w:sz w:val="22"/>
          <w:szCs w:val="24"/>
          <w:lang w:val="ro-RO"/>
        </w:rPr>
        <w:t>e</w:t>
      </w:r>
      <w:r w:rsidR="00BF4880" w:rsidRPr="009D6072">
        <w:rPr>
          <w:rFonts w:ascii="Trebuchet MS" w:eastAsia="Arial" w:hAnsi="Trebuchet MS"/>
          <w:spacing w:val="3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35"/>
          <w:sz w:val="22"/>
          <w:szCs w:val="24"/>
          <w:lang w:val="ro-RO"/>
        </w:rPr>
        <w:t xml:space="preserve"> </w:t>
      </w:r>
      <w:r w:rsidR="00BF4880" w:rsidRPr="009D6072">
        <w:rPr>
          <w:rFonts w:ascii="Trebuchet MS" w:eastAsia="Arial" w:hAnsi="Trebuchet MS"/>
          <w:sz w:val="22"/>
          <w:szCs w:val="24"/>
          <w:lang w:val="ro-RO"/>
        </w:rPr>
        <w:t>eu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open</w:t>
      </w:r>
      <w:r w:rsidR="00BF4880" w:rsidRPr="009D6072">
        <w:rPr>
          <w:rFonts w:ascii="Trebuchet MS" w:eastAsia="Arial" w:hAnsi="Trebuchet MS"/>
          <w:spacing w:val="-1"/>
          <w:sz w:val="22"/>
          <w:szCs w:val="24"/>
          <w:lang w:val="ro-RO"/>
        </w:rPr>
        <w:t>e</w:t>
      </w:r>
      <w:r w:rsidR="00BF4880" w:rsidRPr="009D6072">
        <w:rPr>
          <w:rFonts w:ascii="Trebuchet MS" w:eastAsia="Arial" w:hAnsi="Trebuchet MS"/>
          <w:sz w:val="22"/>
          <w:szCs w:val="24"/>
          <w:lang w:val="ro-RO"/>
        </w:rPr>
        <w:t>,</w:t>
      </w:r>
      <w:r w:rsidR="00BF4880" w:rsidRPr="009D6072">
        <w:rPr>
          <w:rFonts w:ascii="Trebuchet MS" w:eastAsia="Arial" w:hAnsi="Trebuchet MS"/>
          <w:spacing w:val="36"/>
          <w:sz w:val="22"/>
          <w:szCs w:val="24"/>
          <w:lang w:val="ro-RO"/>
        </w:rPr>
        <w:t xml:space="preserve"> </w:t>
      </w:r>
      <w:r w:rsidR="00BF4880" w:rsidRPr="009D6072">
        <w:rPr>
          <w:rFonts w:ascii="Trebuchet MS" w:eastAsia="Arial" w:hAnsi="Trebuchet MS"/>
          <w:sz w:val="22"/>
          <w:szCs w:val="24"/>
          <w:lang w:val="ro-RO"/>
        </w:rPr>
        <w:t>pen</w:t>
      </w:r>
      <w:r w:rsidR="00BF4880" w:rsidRPr="009D6072">
        <w:rPr>
          <w:rFonts w:ascii="Trebuchet MS" w:eastAsia="Arial" w:hAnsi="Trebuchet MS"/>
          <w:spacing w:val="1"/>
          <w:sz w:val="22"/>
          <w:szCs w:val="24"/>
          <w:lang w:val="ro-RO"/>
        </w:rPr>
        <w:t>tr</w:t>
      </w:r>
      <w:r w:rsidR="00BF4880" w:rsidRPr="009D6072">
        <w:rPr>
          <w:rFonts w:ascii="Trebuchet MS" w:eastAsia="Arial" w:hAnsi="Trebuchet MS"/>
          <w:sz w:val="22"/>
          <w:szCs w:val="24"/>
          <w:lang w:val="ro-RO"/>
        </w:rPr>
        <w:t>u</w:t>
      </w:r>
      <w:r w:rsidR="00BF4880" w:rsidRPr="009D6072">
        <w:rPr>
          <w:rFonts w:ascii="Trebuchet MS" w:eastAsia="Arial" w:hAnsi="Trebuchet MS"/>
          <w:spacing w:val="35"/>
          <w:sz w:val="22"/>
          <w:szCs w:val="24"/>
          <w:lang w:val="ro-RO"/>
        </w:rPr>
        <w:t xml:space="preserve"> </w:t>
      </w:r>
      <w:r w:rsidR="00BF4880" w:rsidRPr="009D6072">
        <w:rPr>
          <w:rFonts w:ascii="Trebuchet MS" w:eastAsia="Arial" w:hAnsi="Trebuchet MS"/>
          <w:sz w:val="22"/>
          <w:szCs w:val="24"/>
          <w:lang w:val="ro-RO"/>
        </w:rPr>
        <w:t>ace</w:t>
      </w:r>
      <w:r w:rsidR="00BF4880" w:rsidRPr="009D6072">
        <w:rPr>
          <w:rFonts w:ascii="Trebuchet MS" w:eastAsia="Arial" w:hAnsi="Trebuchet MS"/>
          <w:spacing w:val="-1"/>
          <w:sz w:val="22"/>
          <w:szCs w:val="24"/>
          <w:lang w:val="ro-RO"/>
        </w:rPr>
        <w:t>l</w:t>
      </w:r>
      <w:r w:rsidR="00BF4880" w:rsidRPr="009D6072">
        <w:rPr>
          <w:rFonts w:ascii="Trebuchet MS" w:eastAsia="Arial" w:hAnsi="Trebuchet MS"/>
          <w:spacing w:val="-3"/>
          <w:sz w:val="22"/>
          <w:szCs w:val="24"/>
          <w:lang w:val="ro-RO"/>
        </w:rPr>
        <w:t>e</w:t>
      </w:r>
      <w:r w:rsidR="00BF4880" w:rsidRPr="009D6072">
        <w:rPr>
          <w:rFonts w:ascii="Trebuchet MS" w:eastAsia="Arial" w:hAnsi="Trebuchet MS"/>
          <w:sz w:val="22"/>
          <w:szCs w:val="24"/>
          <w:lang w:val="ro-RO"/>
        </w:rPr>
        <w:t>ași</w:t>
      </w:r>
      <w:r w:rsidR="00BF4880" w:rsidRPr="009D6072">
        <w:rPr>
          <w:rFonts w:ascii="Trebuchet MS" w:eastAsia="Arial" w:hAnsi="Trebuchet MS"/>
          <w:spacing w:val="34"/>
          <w:sz w:val="22"/>
          <w:szCs w:val="24"/>
          <w:lang w:val="ro-RO"/>
        </w:rPr>
        <w:t xml:space="preserve"> </w:t>
      </w:r>
      <w:r w:rsidR="00BF4880" w:rsidRPr="009D6072">
        <w:rPr>
          <w:rFonts w:ascii="Trebuchet MS" w:eastAsia="Arial" w:hAnsi="Trebuchet MS"/>
          <w:sz w:val="22"/>
          <w:szCs w:val="24"/>
          <w:lang w:val="ro-RO"/>
        </w:rPr>
        <w:t>cos</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i</w:t>
      </w:r>
      <w:r w:rsidR="00BF4880" w:rsidRPr="009D6072">
        <w:rPr>
          <w:rFonts w:ascii="Trebuchet MS" w:eastAsia="Arial" w:hAnsi="Trebuchet MS"/>
          <w:spacing w:val="34"/>
          <w:sz w:val="22"/>
          <w:szCs w:val="24"/>
          <w:lang w:val="ro-RO"/>
        </w:rPr>
        <w:t xml:space="preserve"> </w:t>
      </w:r>
      <w:r w:rsidR="00BF4880" w:rsidRPr="009D6072">
        <w:rPr>
          <w:rFonts w:ascii="Trebuchet MS" w:eastAsia="Arial" w:hAnsi="Trebuchet MS"/>
          <w:spacing w:val="-4"/>
          <w:sz w:val="22"/>
          <w:szCs w:val="24"/>
          <w:lang w:val="ro-RO"/>
        </w:rPr>
        <w:t>î</w:t>
      </w:r>
      <w:r w:rsidR="00BF4880" w:rsidRPr="009D6072">
        <w:rPr>
          <w:rFonts w:ascii="Trebuchet MS" w:eastAsia="Arial" w:hAnsi="Trebuchet MS"/>
          <w:sz w:val="22"/>
          <w:szCs w:val="24"/>
          <w:lang w:val="ro-RO"/>
        </w:rPr>
        <w:t>n</w:t>
      </w:r>
      <w:r w:rsidR="00BF4880" w:rsidRPr="009D6072">
        <w:rPr>
          <w:rFonts w:ascii="Trebuchet MS" w:eastAsia="Arial" w:hAnsi="Trebuchet MS"/>
          <w:spacing w:val="37"/>
          <w:sz w:val="22"/>
          <w:szCs w:val="24"/>
          <w:lang w:val="ro-RO"/>
        </w:rPr>
        <w:t xml:space="preserve"> </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l</w:t>
      </w:r>
      <w:r w:rsidR="00BF4880" w:rsidRPr="009D6072">
        <w:rPr>
          <w:rFonts w:ascii="Trebuchet MS" w:eastAsia="Arial" w:hAnsi="Trebuchet MS"/>
          <w:spacing w:val="1"/>
          <w:sz w:val="22"/>
          <w:szCs w:val="24"/>
          <w:lang w:val="ro-RO"/>
        </w:rPr>
        <w:t>t</w:t>
      </w:r>
      <w:r w:rsidR="00BF4880" w:rsidRPr="009D6072">
        <w:rPr>
          <w:rFonts w:ascii="Trebuchet MS" w:eastAsia="Arial" w:hAnsi="Trebuchet MS"/>
          <w:spacing w:val="-1"/>
          <w:sz w:val="22"/>
          <w:szCs w:val="24"/>
          <w:lang w:val="ro-RO"/>
        </w:rPr>
        <w:t>i</w:t>
      </w:r>
      <w:r w:rsidR="00BF4880" w:rsidRPr="009D6072">
        <w:rPr>
          <w:rFonts w:ascii="Trebuchet MS" w:eastAsia="Arial" w:hAnsi="Trebuchet MS"/>
          <w:spacing w:val="1"/>
          <w:sz w:val="22"/>
          <w:szCs w:val="24"/>
          <w:lang w:val="ro-RO"/>
        </w:rPr>
        <w:t>m</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i</w:t>
      </w:r>
      <w:r w:rsidR="00BF4880" w:rsidRPr="009D6072">
        <w:rPr>
          <w:rFonts w:ascii="Trebuchet MS" w:eastAsia="Arial" w:hAnsi="Trebuchet MS"/>
          <w:spacing w:val="34"/>
          <w:sz w:val="22"/>
          <w:szCs w:val="24"/>
          <w:lang w:val="ro-RO"/>
        </w:rPr>
        <w:t xml:space="preserve"> </w:t>
      </w:r>
      <w:r w:rsidR="00BF4880" w:rsidRPr="009D6072">
        <w:rPr>
          <w:rFonts w:ascii="Trebuchet MS" w:eastAsia="Arial" w:hAnsi="Trebuchet MS"/>
          <w:sz w:val="22"/>
          <w:szCs w:val="24"/>
          <w:lang w:val="ro-RO"/>
        </w:rPr>
        <w:t>3</w:t>
      </w:r>
      <w:r w:rsidR="00BF4880" w:rsidRPr="009D6072">
        <w:rPr>
          <w:rFonts w:ascii="Trebuchet MS" w:eastAsia="Arial" w:hAnsi="Trebuchet MS"/>
          <w:spacing w:val="1"/>
          <w:sz w:val="22"/>
          <w:szCs w:val="24"/>
          <w:lang w:val="ro-RO"/>
        </w:rPr>
        <w:t>/</w:t>
      </w:r>
      <w:r w:rsidR="00BF4880" w:rsidRPr="009D6072">
        <w:rPr>
          <w:rFonts w:ascii="Trebuchet MS" w:eastAsia="Arial" w:hAnsi="Trebuchet MS"/>
          <w:sz w:val="22"/>
          <w:szCs w:val="24"/>
          <w:lang w:val="ro-RO"/>
        </w:rPr>
        <w:t>5</w:t>
      </w:r>
      <w:r w:rsidR="00BF4880" w:rsidRPr="009D6072">
        <w:rPr>
          <w:rFonts w:ascii="Trebuchet MS" w:eastAsia="Arial" w:hAnsi="Trebuchet MS"/>
          <w:spacing w:val="37"/>
          <w:sz w:val="22"/>
          <w:szCs w:val="24"/>
          <w:lang w:val="ro-RO"/>
        </w:rPr>
        <w:t xml:space="preserve"> </w:t>
      </w:r>
      <w:r w:rsidR="00BF4880" w:rsidRPr="009D6072">
        <w:rPr>
          <w:rFonts w:ascii="Trebuchet MS" w:eastAsia="Arial" w:hAnsi="Trebuchet MS"/>
          <w:sz w:val="22"/>
          <w:szCs w:val="24"/>
          <w:lang w:val="ro-RO"/>
        </w:rPr>
        <w:t>ani,</w:t>
      </w:r>
      <w:r w:rsidR="00BF4880" w:rsidRPr="009D6072">
        <w:rPr>
          <w:rFonts w:ascii="Trebuchet MS" w:eastAsia="Arial" w:hAnsi="Trebuchet MS"/>
          <w:spacing w:val="36"/>
          <w:sz w:val="22"/>
          <w:szCs w:val="24"/>
          <w:lang w:val="ro-RO"/>
        </w:rPr>
        <w:t xml:space="preserve"> </w:t>
      </w:r>
      <w:r w:rsidR="00BF4880" w:rsidRPr="009D6072">
        <w:rPr>
          <w:rFonts w:ascii="Trebuchet MS" w:eastAsia="Arial" w:hAnsi="Trebuchet MS"/>
          <w:sz w:val="22"/>
          <w:szCs w:val="24"/>
          <w:lang w:val="ro-RO"/>
        </w:rPr>
        <w:t>după ca</w:t>
      </w:r>
      <w:r w:rsidR="00BF4880" w:rsidRPr="009D6072">
        <w:rPr>
          <w:rFonts w:ascii="Trebuchet MS" w:eastAsia="Arial" w:hAnsi="Trebuchet MS"/>
          <w:spacing w:val="-3"/>
          <w:sz w:val="22"/>
          <w:szCs w:val="24"/>
          <w:lang w:val="ro-RO"/>
        </w:rPr>
        <w:t>z</w:t>
      </w:r>
      <w:r w:rsidR="00BF4880" w:rsidRPr="009D6072">
        <w:rPr>
          <w:rFonts w:ascii="Trebuchet MS" w:eastAsia="Arial" w:hAnsi="Trebuchet MS"/>
          <w:sz w:val="22"/>
          <w:szCs w:val="24"/>
          <w:lang w:val="ro-RO"/>
        </w:rPr>
        <w:t>;</w:t>
      </w:r>
    </w:p>
    <w:p w14:paraId="153FF786" w14:textId="54FB204B" w:rsidR="00167C0D" w:rsidRPr="009D6072" w:rsidRDefault="00B064D1" w:rsidP="00B6450E">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t>î</w:t>
      </w:r>
      <w:r w:rsidR="00C93CAF" w:rsidRPr="009D6072">
        <w:rPr>
          <w:rFonts w:ascii="Trebuchet MS" w:hAnsi="Trebuchet MS"/>
          <w:sz w:val="22"/>
          <w:szCs w:val="24"/>
          <w:lang w:val="ro-RO"/>
        </w:rPr>
        <w:t xml:space="preserve">n cazul </w:t>
      </w:r>
      <w:r w:rsidR="00BE5625" w:rsidRPr="009D6072">
        <w:rPr>
          <w:rFonts w:ascii="Trebuchet MS" w:hAnsi="Trebuchet MS"/>
          <w:sz w:val="22"/>
          <w:szCs w:val="24"/>
          <w:lang w:val="ro-RO"/>
        </w:rPr>
        <w:t xml:space="preserve">neîndeplinirii indicatorilor de etapă </w:t>
      </w:r>
      <w:r w:rsidR="00C52A6F" w:rsidRPr="009D6072">
        <w:rPr>
          <w:rFonts w:ascii="Trebuchet MS" w:hAnsi="Trebuchet MS"/>
          <w:sz w:val="22"/>
          <w:szCs w:val="24"/>
          <w:lang w:val="ro-RO"/>
        </w:rPr>
        <w:t xml:space="preserve"> în condițiile prevăzute la art. 13, alin (</w:t>
      </w:r>
      <w:r w:rsidR="007B58D5" w:rsidRPr="009D6072">
        <w:rPr>
          <w:rFonts w:ascii="Trebuchet MS" w:hAnsi="Trebuchet MS"/>
          <w:sz w:val="22"/>
          <w:szCs w:val="24"/>
          <w:lang w:val="ro-RO"/>
        </w:rPr>
        <w:t>13</w:t>
      </w:r>
      <w:r w:rsidR="00C52A6F" w:rsidRPr="009D6072">
        <w:rPr>
          <w:rFonts w:ascii="Trebuchet MS" w:hAnsi="Trebuchet MS"/>
          <w:sz w:val="22"/>
          <w:szCs w:val="24"/>
          <w:lang w:val="ro-RO"/>
        </w:rPr>
        <w:t>), lit</w:t>
      </w:r>
      <w:r w:rsidR="00F756E0" w:rsidRPr="009D6072">
        <w:rPr>
          <w:rFonts w:ascii="Trebuchet MS" w:hAnsi="Trebuchet MS"/>
          <w:sz w:val="22"/>
          <w:szCs w:val="24"/>
          <w:lang w:val="ro-RO"/>
        </w:rPr>
        <w:t>.</w:t>
      </w:r>
      <w:r w:rsidR="00C52A6F" w:rsidRPr="009D6072">
        <w:rPr>
          <w:rFonts w:ascii="Trebuchet MS" w:hAnsi="Trebuchet MS"/>
          <w:sz w:val="22"/>
          <w:szCs w:val="24"/>
          <w:lang w:val="ro-RO"/>
        </w:rPr>
        <w:t xml:space="preserve"> e) și alin (1</w:t>
      </w:r>
      <w:r w:rsidR="007B58D5" w:rsidRPr="009D6072">
        <w:rPr>
          <w:rFonts w:ascii="Trebuchet MS" w:hAnsi="Trebuchet MS"/>
          <w:sz w:val="22"/>
          <w:szCs w:val="24"/>
          <w:lang w:val="ro-RO"/>
        </w:rPr>
        <w:t>5</w:t>
      </w:r>
      <w:r w:rsidR="00C52A6F" w:rsidRPr="009D6072">
        <w:rPr>
          <w:rFonts w:ascii="Trebuchet MS" w:hAnsi="Trebuchet MS"/>
          <w:sz w:val="22"/>
          <w:szCs w:val="24"/>
          <w:lang w:val="ro-RO"/>
        </w:rPr>
        <w:t>)</w:t>
      </w:r>
      <w:r w:rsidR="0040089A" w:rsidRPr="009D6072">
        <w:rPr>
          <w:rFonts w:ascii="Trebuchet MS" w:hAnsi="Trebuchet MS"/>
          <w:sz w:val="22"/>
          <w:szCs w:val="24"/>
          <w:lang w:val="ro-RO"/>
        </w:rPr>
        <w:t xml:space="preserve"> </w:t>
      </w:r>
      <w:r w:rsidR="00860CB4" w:rsidRPr="009D6072">
        <w:rPr>
          <w:rFonts w:ascii="Trebuchet MS" w:hAnsi="Trebuchet MS"/>
          <w:sz w:val="22"/>
          <w:szCs w:val="24"/>
          <w:lang w:val="ro-RO"/>
        </w:rPr>
        <w:t>di</w:t>
      </w:r>
      <w:r w:rsidR="0040089A" w:rsidRPr="009D6072">
        <w:rPr>
          <w:rFonts w:ascii="Trebuchet MS" w:hAnsi="Trebuchet MS"/>
          <w:sz w:val="22"/>
          <w:szCs w:val="24"/>
          <w:lang w:val="ro-RO"/>
        </w:rPr>
        <w:t xml:space="preserve">n prezentul </w:t>
      </w:r>
      <w:r w:rsidR="00860CB4" w:rsidRPr="009D6072">
        <w:rPr>
          <w:rFonts w:ascii="Trebuchet MS" w:hAnsi="Trebuchet MS"/>
          <w:sz w:val="22"/>
          <w:szCs w:val="24"/>
          <w:lang w:val="ro-RO"/>
        </w:rPr>
        <w:t>c</w:t>
      </w:r>
      <w:r w:rsidR="0040089A" w:rsidRPr="009D6072">
        <w:rPr>
          <w:rFonts w:ascii="Trebuchet MS" w:hAnsi="Trebuchet MS"/>
          <w:sz w:val="22"/>
          <w:szCs w:val="24"/>
          <w:lang w:val="ro-RO"/>
        </w:rPr>
        <w:t xml:space="preserve">ontract de </w:t>
      </w:r>
      <w:r w:rsidR="00860CB4" w:rsidRPr="009D6072">
        <w:rPr>
          <w:rFonts w:ascii="Trebuchet MS" w:hAnsi="Trebuchet MS"/>
          <w:sz w:val="22"/>
          <w:szCs w:val="24"/>
          <w:lang w:val="ro-RO"/>
        </w:rPr>
        <w:t>f</w:t>
      </w:r>
      <w:r w:rsidR="0040089A" w:rsidRPr="009D6072">
        <w:rPr>
          <w:rFonts w:ascii="Trebuchet MS" w:hAnsi="Trebuchet MS"/>
          <w:sz w:val="22"/>
          <w:szCs w:val="24"/>
          <w:lang w:val="ro-RO"/>
        </w:rPr>
        <w:t>inanțare</w:t>
      </w:r>
      <w:r w:rsidR="00167C0D" w:rsidRPr="009D6072">
        <w:rPr>
          <w:rFonts w:ascii="Trebuchet MS" w:hAnsi="Trebuchet MS"/>
          <w:sz w:val="22"/>
          <w:szCs w:val="24"/>
          <w:lang w:val="ro-RO"/>
        </w:rPr>
        <w:t xml:space="preserve">; </w:t>
      </w:r>
    </w:p>
    <w:p w14:paraId="0F46BB07" w14:textId="26E2A5FE" w:rsidR="00DC7ABB" w:rsidRPr="009D6072" w:rsidRDefault="00B064D1" w:rsidP="00B6450E">
      <w:pPr>
        <w:pStyle w:val="ListParagraph"/>
        <w:numPr>
          <w:ilvl w:val="0"/>
          <w:numId w:val="32"/>
        </w:numPr>
        <w:jc w:val="both"/>
        <w:rPr>
          <w:rFonts w:ascii="Trebuchet MS" w:eastAsia="Arial" w:hAnsi="Trebuchet MS"/>
          <w:sz w:val="22"/>
          <w:szCs w:val="24"/>
          <w:lang w:val="ro-RO"/>
        </w:rPr>
      </w:pPr>
      <w:r w:rsidRPr="009D6072">
        <w:rPr>
          <w:rFonts w:ascii="Trebuchet MS" w:hAnsi="Trebuchet MS"/>
          <w:sz w:val="22"/>
          <w:szCs w:val="24"/>
          <w:lang w:val="ro-RO"/>
        </w:rPr>
        <w:t>b</w:t>
      </w:r>
      <w:r w:rsidR="00DC7ABB" w:rsidRPr="009D6072">
        <w:rPr>
          <w:rFonts w:ascii="Trebuchet MS" w:hAnsi="Trebuchet MS"/>
          <w:sz w:val="22"/>
          <w:szCs w:val="24"/>
          <w:lang w:val="ro-RO"/>
        </w:rPr>
        <w:t>eneficiarul nu pune în aplicare recomandările/acțiunile corective prevăzute în rapoartele de vizită la fața loculu</w:t>
      </w:r>
      <w:r w:rsidR="00061011" w:rsidRPr="009D6072">
        <w:rPr>
          <w:rFonts w:ascii="Trebuchet MS" w:hAnsi="Trebuchet MS"/>
          <w:sz w:val="22"/>
          <w:szCs w:val="24"/>
          <w:lang w:val="ro-RO"/>
        </w:rPr>
        <w:t>i și/sau</w:t>
      </w:r>
      <w:r w:rsidR="00061011" w:rsidRPr="009D6072">
        <w:rPr>
          <w:rFonts w:ascii="Trebuchet MS" w:hAnsi="Trebuchet MS"/>
          <w:sz w:val="18"/>
          <w:lang w:val="ro-RO"/>
        </w:rPr>
        <w:t xml:space="preserve"> </w:t>
      </w:r>
      <w:r w:rsidR="00061011" w:rsidRPr="009D6072">
        <w:rPr>
          <w:rFonts w:ascii="Trebuchet MS" w:hAnsi="Trebuchet MS"/>
          <w:sz w:val="22"/>
          <w:szCs w:val="24"/>
          <w:lang w:val="ro-RO"/>
        </w:rPr>
        <w:t>rapoartele</w:t>
      </w:r>
      <w:r w:rsidR="00BE56FA" w:rsidRPr="009D6072">
        <w:rPr>
          <w:rFonts w:ascii="Trebuchet MS" w:hAnsi="Trebuchet MS"/>
          <w:sz w:val="22"/>
          <w:szCs w:val="24"/>
          <w:lang w:val="ro-RO"/>
        </w:rPr>
        <w:t xml:space="preserve"> și </w:t>
      </w:r>
      <w:r w:rsidR="00F756E0" w:rsidRPr="009D6072">
        <w:rPr>
          <w:rFonts w:ascii="Trebuchet MS" w:hAnsi="Trebuchet MS"/>
          <w:sz w:val="22"/>
          <w:szCs w:val="24"/>
          <w:lang w:val="ro-RO"/>
        </w:rPr>
        <w:t>recomandările</w:t>
      </w:r>
      <w:r w:rsidR="00061011" w:rsidRPr="009D6072">
        <w:rPr>
          <w:rFonts w:ascii="Trebuchet MS" w:hAnsi="Trebuchet MS"/>
          <w:sz w:val="22"/>
          <w:szCs w:val="24"/>
          <w:lang w:val="ro-RO"/>
        </w:rPr>
        <w:t xml:space="preserve"> A</w:t>
      </w:r>
      <w:r w:rsidR="00F756E0" w:rsidRPr="009D6072">
        <w:rPr>
          <w:rFonts w:ascii="Trebuchet MS" w:hAnsi="Trebuchet MS"/>
          <w:sz w:val="22"/>
          <w:szCs w:val="24"/>
          <w:lang w:val="ro-RO"/>
        </w:rPr>
        <w:t xml:space="preserve">utorității de </w:t>
      </w:r>
      <w:r w:rsidR="00061011" w:rsidRPr="009D6072">
        <w:rPr>
          <w:rFonts w:ascii="Trebuchet MS" w:hAnsi="Trebuchet MS"/>
          <w:sz w:val="22"/>
          <w:szCs w:val="24"/>
          <w:lang w:val="ro-RO"/>
        </w:rPr>
        <w:t>A</w:t>
      </w:r>
      <w:r w:rsidR="00F756E0" w:rsidRPr="009D6072">
        <w:rPr>
          <w:rFonts w:ascii="Trebuchet MS" w:hAnsi="Trebuchet MS"/>
          <w:sz w:val="22"/>
          <w:szCs w:val="24"/>
          <w:lang w:val="ro-RO"/>
        </w:rPr>
        <w:t>udit</w:t>
      </w:r>
      <w:r w:rsidR="00061011" w:rsidRPr="009D6072">
        <w:rPr>
          <w:rFonts w:ascii="Trebuchet MS" w:hAnsi="Trebuchet MS"/>
          <w:sz w:val="22"/>
          <w:szCs w:val="24"/>
          <w:lang w:val="ro-RO"/>
        </w:rPr>
        <w:t xml:space="preserve">, </w:t>
      </w:r>
      <w:r w:rsidR="00F756E0" w:rsidRPr="009D6072">
        <w:rPr>
          <w:rFonts w:ascii="Trebuchet MS" w:hAnsi="Trebuchet MS"/>
          <w:sz w:val="22"/>
          <w:szCs w:val="24"/>
          <w:lang w:val="ro-RO"/>
        </w:rPr>
        <w:t>Curții</w:t>
      </w:r>
      <w:r w:rsidR="00061011" w:rsidRPr="009D6072">
        <w:rPr>
          <w:rFonts w:ascii="Trebuchet MS" w:hAnsi="Trebuchet MS"/>
          <w:sz w:val="22"/>
          <w:szCs w:val="24"/>
          <w:lang w:val="ro-RO"/>
        </w:rPr>
        <w:t xml:space="preserve"> de Conturi, </w:t>
      </w:r>
      <w:r w:rsidR="00F756E0" w:rsidRPr="009D6072">
        <w:rPr>
          <w:rFonts w:ascii="Trebuchet MS" w:hAnsi="Trebuchet MS"/>
          <w:sz w:val="22"/>
          <w:szCs w:val="24"/>
          <w:lang w:val="ro-RO"/>
        </w:rPr>
        <w:t xml:space="preserve">Comisiei Europene/auditului Comisiei Europene sau ale Curții Europene de Conturi  </w:t>
      </w:r>
      <w:r w:rsidR="00DC7ABB" w:rsidRPr="009D6072">
        <w:rPr>
          <w:rFonts w:ascii="Trebuchet MS" w:hAnsi="Trebuchet MS"/>
          <w:sz w:val="22"/>
          <w:szCs w:val="24"/>
          <w:lang w:val="ro-RO"/>
        </w:rPr>
        <w:t>în termenele și condițiile prevăzute în acestea;</w:t>
      </w:r>
    </w:p>
    <w:p w14:paraId="604BD5FF" w14:textId="39551A03" w:rsidR="00DC7ABB" w:rsidRPr="009D6072" w:rsidRDefault="005572B5" w:rsidP="005572B5">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t>în condițiile specificate la art. 14, alin</w:t>
      </w:r>
      <w:r w:rsidR="00F928C4" w:rsidRPr="009D6072">
        <w:rPr>
          <w:rFonts w:ascii="Trebuchet MS" w:hAnsi="Trebuchet MS"/>
          <w:sz w:val="22"/>
          <w:szCs w:val="24"/>
          <w:lang w:val="ro-RO"/>
        </w:rPr>
        <w:t>.</w:t>
      </w:r>
      <w:r w:rsidRPr="009D6072">
        <w:rPr>
          <w:rFonts w:ascii="Trebuchet MS" w:hAnsi="Trebuchet MS"/>
          <w:sz w:val="22"/>
          <w:szCs w:val="24"/>
          <w:lang w:val="ro-RO"/>
        </w:rPr>
        <w:t xml:space="preserve"> (23) din Ordonanța de urgență a Guvernului nr. 23/2023. </w:t>
      </w:r>
    </w:p>
    <w:p w14:paraId="5A6EB936" w14:textId="7E261F0C" w:rsidR="00F16B59" w:rsidRPr="009D6072" w:rsidRDefault="00F16B59" w:rsidP="00F16B59">
      <w:pPr>
        <w:jc w:val="both"/>
        <w:rPr>
          <w:rFonts w:ascii="Trebuchet MS" w:hAnsi="Trebuchet MS"/>
          <w:i/>
          <w:sz w:val="22"/>
          <w:szCs w:val="24"/>
          <w:lang w:val="ro-RO"/>
        </w:rPr>
      </w:pPr>
      <w:r w:rsidRPr="009D6072">
        <w:rPr>
          <w:rFonts w:ascii="Trebuchet MS" w:hAnsi="Trebuchet MS"/>
          <w:sz w:val="22"/>
          <w:szCs w:val="24"/>
          <w:highlight w:val="lightGray"/>
          <w:lang w:val="ro-RO"/>
        </w:rPr>
        <w:t>&lt;</w:t>
      </w:r>
      <w:r w:rsidRPr="009D6072">
        <w:rPr>
          <w:rFonts w:ascii="Trebuchet MS" w:hAnsi="Trebuchet MS"/>
          <w:i/>
          <w:sz w:val="22"/>
          <w:szCs w:val="24"/>
          <w:highlight w:val="lightGray"/>
          <w:lang w:val="ro-RO"/>
        </w:rPr>
        <w:t>pentru proiectele de investiții publice, inclusiv pentru cele pentru care nu este necesară obținerea autorizației de construire</w:t>
      </w:r>
      <w:r w:rsidRPr="009D6072">
        <w:rPr>
          <w:rFonts w:ascii="Trebuchet MS" w:hAnsi="Trebuchet MS"/>
          <w:sz w:val="22"/>
          <w:szCs w:val="24"/>
          <w:highlight w:val="lightGray"/>
          <w:lang w:val="ro-RO"/>
        </w:rPr>
        <w:t xml:space="preserve">, </w:t>
      </w:r>
      <w:r w:rsidRPr="009D6072">
        <w:rPr>
          <w:rFonts w:ascii="Trebuchet MS" w:hAnsi="Trebuchet MS"/>
          <w:i/>
          <w:sz w:val="22"/>
          <w:szCs w:val="24"/>
          <w:highlight w:val="lightGray"/>
          <w:lang w:val="ro-RO"/>
        </w:rPr>
        <w:t>dacă utilizarea clauzei rezolutorii este aplicabilă apelului de proiecte în cauză&gt;</w:t>
      </w:r>
    </w:p>
    <w:p w14:paraId="47567796" w14:textId="02DDB4C9" w:rsidR="00CB7B25" w:rsidRPr="009D6072" w:rsidRDefault="00B064D1" w:rsidP="00B6450E">
      <w:pPr>
        <w:pStyle w:val="ListParagraph"/>
        <w:numPr>
          <w:ilvl w:val="0"/>
          <w:numId w:val="32"/>
        </w:numPr>
        <w:jc w:val="both"/>
        <w:rPr>
          <w:rFonts w:ascii="Trebuchet MS" w:hAnsi="Trebuchet MS"/>
          <w:sz w:val="22"/>
          <w:szCs w:val="24"/>
          <w:highlight w:val="lightGray"/>
          <w:lang w:val="ro-RO"/>
        </w:rPr>
      </w:pPr>
      <w:r w:rsidRPr="009D6072">
        <w:rPr>
          <w:rFonts w:ascii="Trebuchet MS" w:hAnsi="Trebuchet MS"/>
          <w:sz w:val="22"/>
          <w:szCs w:val="24"/>
          <w:lang w:val="ro-RO"/>
        </w:rPr>
        <w:t>î</w:t>
      </w:r>
      <w:r w:rsidR="00CB7B25" w:rsidRPr="009D6072">
        <w:rPr>
          <w:rFonts w:ascii="Trebuchet MS" w:hAnsi="Trebuchet MS"/>
          <w:sz w:val="22"/>
          <w:szCs w:val="24"/>
          <w:lang w:val="ro-RO"/>
        </w:rPr>
        <w:t xml:space="preserve">n condițiile clauzei rezolutorii prevăzută la art. </w:t>
      </w:r>
      <w:r w:rsidR="00C32637" w:rsidRPr="009D6072">
        <w:rPr>
          <w:rFonts w:ascii="Trebuchet MS" w:hAnsi="Trebuchet MS"/>
          <w:sz w:val="22"/>
          <w:szCs w:val="24"/>
          <w:lang w:val="ro-RO"/>
        </w:rPr>
        <w:t>6 alin. (11) d</w:t>
      </w:r>
      <w:r w:rsidR="00666548" w:rsidRPr="009D6072">
        <w:rPr>
          <w:rFonts w:ascii="Trebuchet MS" w:hAnsi="Trebuchet MS"/>
          <w:sz w:val="22"/>
          <w:szCs w:val="24"/>
          <w:lang w:val="ro-RO"/>
        </w:rPr>
        <w:t xml:space="preserve">in Ordonanța de </w:t>
      </w:r>
      <w:r w:rsidRPr="009D6072">
        <w:rPr>
          <w:rFonts w:ascii="Trebuchet MS" w:hAnsi="Trebuchet MS"/>
          <w:sz w:val="22"/>
          <w:szCs w:val="24"/>
          <w:lang w:val="ro-RO"/>
        </w:rPr>
        <w:t>u</w:t>
      </w:r>
      <w:r w:rsidR="00666548" w:rsidRPr="009D6072">
        <w:rPr>
          <w:rFonts w:ascii="Trebuchet MS" w:hAnsi="Trebuchet MS"/>
          <w:sz w:val="22"/>
          <w:szCs w:val="24"/>
          <w:lang w:val="ro-RO"/>
        </w:rPr>
        <w:t>rgență a Guvernului nr. 23/2023</w:t>
      </w:r>
      <w:r w:rsidR="003B69F7" w:rsidRPr="009D6072">
        <w:rPr>
          <w:rFonts w:ascii="Trebuchet MS" w:hAnsi="Trebuchet MS"/>
          <w:sz w:val="22"/>
          <w:szCs w:val="24"/>
          <w:lang w:val="ro-RO"/>
        </w:rPr>
        <w:t xml:space="preserve">, dacă este cazul  </w:t>
      </w:r>
      <w:r w:rsidR="003B69F7" w:rsidRPr="00BC4CBF">
        <w:rPr>
          <w:rFonts w:ascii="Trebuchet MS" w:hAnsi="Trebuchet MS"/>
          <w:sz w:val="22"/>
          <w:szCs w:val="24"/>
          <w:highlight w:val="lightGray"/>
          <w:lang w:val="it-IT"/>
          <w:rPrChange w:id="17" w:author="Author">
            <w:rPr>
              <w:rFonts w:ascii="Trebuchet MS" w:hAnsi="Trebuchet MS"/>
              <w:sz w:val="22"/>
              <w:szCs w:val="24"/>
              <w:highlight w:val="lightGray"/>
            </w:rPr>
          </w:rPrChange>
        </w:rPr>
        <w:t>&lt;se va introduce de către AM/OI doar dacă AM/OI a prevăzut în Ghid  clauza rezolutorie&gt;</w:t>
      </w:r>
      <w:r w:rsidR="00ED0E34" w:rsidRPr="009D6072">
        <w:rPr>
          <w:rFonts w:ascii="Trebuchet MS" w:hAnsi="Trebuchet MS"/>
          <w:sz w:val="22"/>
          <w:szCs w:val="24"/>
          <w:highlight w:val="lightGray"/>
          <w:lang w:val="ro-RO"/>
        </w:rPr>
        <w:t>.</w:t>
      </w:r>
    </w:p>
    <w:p w14:paraId="7DB0CAD5" w14:textId="7EDFDD45" w:rsidR="00735998" w:rsidRPr="009D6072" w:rsidRDefault="00B064D1" w:rsidP="00B6450E">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t>b</w:t>
      </w:r>
      <w:r w:rsidR="00735998" w:rsidRPr="009D6072">
        <w:rPr>
          <w:rFonts w:ascii="Trebuchet MS" w:hAnsi="Trebuchet MS"/>
          <w:sz w:val="22"/>
          <w:szCs w:val="24"/>
          <w:lang w:val="ro-RO"/>
        </w:rPr>
        <w:t xml:space="preserve">eneficiarul nu </w:t>
      </w:r>
      <w:r w:rsidR="00F756E0" w:rsidRPr="009D6072">
        <w:rPr>
          <w:rFonts w:ascii="Trebuchet MS" w:hAnsi="Trebuchet MS"/>
          <w:sz w:val="22"/>
          <w:szCs w:val="24"/>
          <w:lang w:val="ro-RO"/>
        </w:rPr>
        <w:t>furnizează</w:t>
      </w:r>
      <w:r w:rsidR="00735998" w:rsidRPr="009D6072">
        <w:rPr>
          <w:rFonts w:ascii="Trebuchet MS" w:hAnsi="Trebuchet MS"/>
          <w:sz w:val="22"/>
          <w:szCs w:val="24"/>
          <w:lang w:val="ro-RO"/>
        </w:rPr>
        <w:t xml:space="preserve"> corect</w:t>
      </w:r>
      <w:r w:rsidR="00BE56FA" w:rsidRPr="009D6072">
        <w:rPr>
          <w:rFonts w:ascii="Trebuchet MS" w:hAnsi="Trebuchet MS"/>
          <w:sz w:val="22"/>
          <w:szCs w:val="24"/>
          <w:lang w:val="ro-RO"/>
        </w:rPr>
        <w:t xml:space="preserve"> și </w:t>
      </w:r>
      <w:r w:rsidR="00735998" w:rsidRPr="009D6072">
        <w:rPr>
          <w:rFonts w:ascii="Trebuchet MS" w:hAnsi="Trebuchet MS"/>
          <w:sz w:val="22"/>
          <w:szCs w:val="24"/>
          <w:lang w:val="ro-RO"/>
        </w:rPr>
        <w:t xml:space="preserve">complet informațiile </w:t>
      </w:r>
      <w:r w:rsidRPr="009D6072">
        <w:rPr>
          <w:rFonts w:ascii="Trebuchet MS" w:hAnsi="Trebuchet MS"/>
          <w:sz w:val="22"/>
          <w:szCs w:val="24"/>
          <w:lang w:val="ro-RO"/>
        </w:rPr>
        <w:t>solicitate</w:t>
      </w:r>
      <w:r w:rsidR="00735998" w:rsidRPr="009D6072">
        <w:rPr>
          <w:rFonts w:ascii="Trebuchet MS" w:hAnsi="Trebuchet MS"/>
          <w:sz w:val="22"/>
          <w:szCs w:val="24"/>
          <w:lang w:val="ro-RO"/>
        </w:rPr>
        <w:t xml:space="preserve"> conform art. 7 alin. (</w:t>
      </w:r>
      <w:r w:rsidR="009A2734" w:rsidRPr="009D6072">
        <w:rPr>
          <w:rFonts w:ascii="Trebuchet MS" w:hAnsi="Trebuchet MS"/>
          <w:sz w:val="22"/>
          <w:szCs w:val="24"/>
          <w:lang w:val="ro-RO"/>
        </w:rPr>
        <w:t>37</w:t>
      </w:r>
      <w:r w:rsidR="00735998" w:rsidRPr="009D6072">
        <w:rPr>
          <w:rFonts w:ascii="Trebuchet MS" w:hAnsi="Trebuchet MS"/>
          <w:sz w:val="22"/>
          <w:szCs w:val="24"/>
          <w:lang w:val="ro-RO"/>
        </w:rPr>
        <w:t>) din prezentul contrac</w:t>
      </w:r>
      <w:r w:rsidR="00590244" w:rsidRPr="009D6072">
        <w:rPr>
          <w:rFonts w:ascii="Trebuchet MS" w:hAnsi="Trebuchet MS"/>
          <w:sz w:val="22"/>
          <w:szCs w:val="24"/>
          <w:lang w:val="ro-RO"/>
        </w:rPr>
        <w:t>t de finanțare</w:t>
      </w:r>
      <w:r w:rsidR="00735998" w:rsidRPr="009D6072">
        <w:rPr>
          <w:rFonts w:ascii="Trebuchet MS" w:hAnsi="Trebuchet MS"/>
          <w:sz w:val="22"/>
          <w:szCs w:val="24"/>
          <w:lang w:val="ro-RO"/>
        </w:rPr>
        <w:t xml:space="preserve"> ori dacă informațiile transmise se constată a fi unele false.</w:t>
      </w:r>
    </w:p>
    <w:p w14:paraId="26BEDBA6" w14:textId="7DA02FED" w:rsidR="00F047C1" w:rsidRPr="009D6072" w:rsidRDefault="00F047C1" w:rsidP="00BB3782">
      <w:pPr>
        <w:jc w:val="both"/>
        <w:rPr>
          <w:rFonts w:ascii="Trebuchet MS" w:hAnsi="Trebuchet MS"/>
          <w:i/>
          <w:sz w:val="22"/>
          <w:szCs w:val="24"/>
          <w:highlight w:val="lightGray"/>
          <w:lang w:val="ro-RO"/>
        </w:rPr>
      </w:pPr>
      <w:r w:rsidRPr="009D6072">
        <w:rPr>
          <w:rFonts w:ascii="Trebuchet MS" w:hAnsi="Trebuchet MS"/>
          <w:i/>
          <w:sz w:val="22"/>
          <w:szCs w:val="24"/>
          <w:highlight w:val="lightGray"/>
          <w:lang w:val="ro-RO"/>
        </w:rPr>
        <w:t>Pt. Proiecte de infrastructură</w:t>
      </w:r>
      <w:r w:rsidR="00ED01BA" w:rsidRPr="009D6072">
        <w:rPr>
          <w:rFonts w:ascii="Trebuchet MS" w:hAnsi="Trebuchet MS"/>
          <w:i/>
          <w:sz w:val="22"/>
          <w:szCs w:val="24"/>
          <w:highlight w:val="lightGray"/>
          <w:lang w:val="ro-RO"/>
        </w:rPr>
        <w:t>, după caz</w:t>
      </w:r>
    </w:p>
    <w:p w14:paraId="4FAD1C31" w14:textId="5BDE24B4" w:rsidR="00F047C1" w:rsidRPr="009D6072" w:rsidRDefault="00B064D1" w:rsidP="00B6450E">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t>d</w:t>
      </w:r>
      <w:r w:rsidR="00F047C1" w:rsidRPr="009D6072">
        <w:rPr>
          <w:rFonts w:ascii="Trebuchet MS" w:hAnsi="Trebuchet MS"/>
          <w:sz w:val="22"/>
          <w:szCs w:val="24"/>
          <w:lang w:val="ro-RO"/>
        </w:rPr>
        <w:t xml:space="preserve">acă se constată faptul că </w:t>
      </w:r>
      <w:r w:rsidR="00590244" w:rsidRPr="009D6072">
        <w:rPr>
          <w:rFonts w:ascii="Trebuchet MS" w:hAnsi="Trebuchet MS"/>
          <w:sz w:val="22"/>
          <w:szCs w:val="24"/>
          <w:lang w:val="ro-RO"/>
        </w:rPr>
        <w:t>p</w:t>
      </w:r>
      <w:r w:rsidR="00F047C1" w:rsidRPr="009D6072">
        <w:rPr>
          <w:rFonts w:ascii="Trebuchet MS" w:hAnsi="Trebuchet MS"/>
          <w:sz w:val="22"/>
          <w:szCs w:val="24"/>
          <w:lang w:val="ro-RO"/>
        </w:rPr>
        <w:t>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64D77547" w14:textId="4A79CCED" w:rsidR="00120D0E" w:rsidRPr="009D6072" w:rsidRDefault="00E3085B" w:rsidP="00B6450E">
      <w:pPr>
        <w:pStyle w:val="ListParagraph"/>
        <w:numPr>
          <w:ilvl w:val="0"/>
          <w:numId w:val="31"/>
        </w:numPr>
        <w:ind w:right="80"/>
        <w:jc w:val="both"/>
        <w:rPr>
          <w:rFonts w:ascii="Trebuchet MS" w:eastAsia="Arial" w:hAnsi="Trebuchet MS"/>
          <w:sz w:val="22"/>
          <w:szCs w:val="24"/>
          <w:lang w:val="ro-RO"/>
        </w:rPr>
      </w:pPr>
      <w:r w:rsidRPr="009D6072">
        <w:rPr>
          <w:rFonts w:ascii="Trebuchet MS" w:eastAsia="Arial" w:hAnsi="Trebuchet MS"/>
          <w:sz w:val="22"/>
          <w:szCs w:val="24"/>
          <w:lang w:val="ro-RO"/>
        </w:rPr>
        <w:lastRenderedPageBreak/>
        <w:t xml:space="preserve">Decizia </w:t>
      </w:r>
      <w:r w:rsidR="001E13C1" w:rsidRPr="009D6072">
        <w:rPr>
          <w:rFonts w:ascii="Trebuchet MS" w:eastAsia="Arial" w:hAnsi="Trebuchet MS"/>
          <w:sz w:val="22"/>
          <w:szCs w:val="24"/>
          <w:lang w:val="ro-RO"/>
        </w:rPr>
        <w:t>de reziliere a contractului de finanțare</w:t>
      </w:r>
      <w:r w:rsidR="00CD6D88" w:rsidRPr="009D6072">
        <w:rPr>
          <w:rFonts w:ascii="Trebuchet MS" w:eastAsia="Arial" w:hAnsi="Trebuchet MS"/>
          <w:sz w:val="22"/>
          <w:szCs w:val="24"/>
          <w:lang w:val="ro-RO"/>
        </w:rPr>
        <w:t xml:space="preserve"> emisă de </w:t>
      </w:r>
      <w:r w:rsidR="00CD6D88" w:rsidRPr="009D6072">
        <w:rPr>
          <w:rFonts w:ascii="Trebuchet MS" w:eastAsia="Arial" w:hAnsi="Trebuchet MS"/>
          <w:sz w:val="22"/>
          <w:szCs w:val="24"/>
          <w:highlight w:val="lightGray"/>
          <w:lang w:val="ro-RO"/>
        </w:rPr>
        <w:t>AM/OI</w:t>
      </w:r>
      <w:r w:rsidR="001E13C1" w:rsidRPr="009D6072">
        <w:rPr>
          <w:rFonts w:ascii="Trebuchet MS" w:eastAsia="Arial" w:hAnsi="Trebuchet MS"/>
          <w:sz w:val="22"/>
          <w:szCs w:val="24"/>
          <w:lang w:val="ro-RO"/>
        </w:rPr>
        <w:t xml:space="preserve"> prin care se individualizează sumele de restituit exprimate în moneda național</w:t>
      </w:r>
      <w:r w:rsidR="00860CB4" w:rsidRPr="009D6072">
        <w:rPr>
          <w:rFonts w:ascii="Trebuchet MS" w:eastAsia="Arial" w:hAnsi="Trebuchet MS"/>
          <w:sz w:val="22"/>
          <w:szCs w:val="24"/>
          <w:lang w:val="ro-RO"/>
        </w:rPr>
        <w:t>ă</w:t>
      </w:r>
      <w:r w:rsidR="001E13C1" w:rsidRPr="009D6072">
        <w:rPr>
          <w:rFonts w:ascii="Trebuchet MS" w:eastAsia="Arial" w:hAnsi="Trebuchet MS"/>
          <w:sz w:val="22"/>
          <w:szCs w:val="24"/>
          <w:lang w:val="ro-RO"/>
        </w:rPr>
        <w:t xml:space="preserve"> constituie titlu de creanță în condițiile legii</w:t>
      </w:r>
      <w:r w:rsidR="008F5BA6" w:rsidRPr="009D6072">
        <w:rPr>
          <w:rFonts w:ascii="Trebuchet MS" w:eastAsia="Arial" w:hAnsi="Trebuchet MS"/>
          <w:sz w:val="22"/>
          <w:szCs w:val="24"/>
          <w:lang w:val="ro-RO"/>
        </w:rPr>
        <w:t>.</w:t>
      </w:r>
    </w:p>
    <w:p w14:paraId="41FA355D" w14:textId="43605744" w:rsidR="00227576" w:rsidRPr="009D6072" w:rsidRDefault="00800A84" w:rsidP="00B6450E">
      <w:pPr>
        <w:pStyle w:val="ListParagraph"/>
        <w:numPr>
          <w:ilvl w:val="0"/>
          <w:numId w:val="31"/>
        </w:numPr>
        <w:ind w:right="80"/>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Contractul de finanțare poate înceta prin </w:t>
      </w:r>
      <w:r w:rsidR="00CD6D88" w:rsidRPr="009D6072">
        <w:rPr>
          <w:rFonts w:ascii="Trebuchet MS" w:eastAsia="Arial" w:hAnsi="Trebuchet MS"/>
          <w:spacing w:val="-1"/>
          <w:sz w:val="22"/>
          <w:szCs w:val="24"/>
          <w:lang w:val="ro-RO"/>
        </w:rPr>
        <w:t>a</w:t>
      </w:r>
      <w:r w:rsidRPr="009D6072">
        <w:rPr>
          <w:rFonts w:ascii="Trebuchet MS" w:eastAsia="Arial" w:hAnsi="Trebuchet MS"/>
          <w:spacing w:val="-1"/>
          <w:sz w:val="22"/>
          <w:szCs w:val="24"/>
          <w:lang w:val="ro-RO"/>
        </w:rPr>
        <w:t xml:space="preserve">cordul </w:t>
      </w:r>
      <w:r w:rsidR="00CD6D88"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ărților cu condiția re</w:t>
      </w:r>
      <w:r w:rsidR="004F3F01" w:rsidRPr="009D6072">
        <w:rPr>
          <w:rFonts w:ascii="Trebuchet MS" w:eastAsia="Arial" w:hAnsi="Trebuchet MS"/>
          <w:spacing w:val="-1"/>
          <w:sz w:val="22"/>
          <w:szCs w:val="24"/>
          <w:lang w:val="ro-RO"/>
        </w:rPr>
        <w:t>stituirii</w:t>
      </w:r>
      <w:r w:rsidRPr="009D6072">
        <w:rPr>
          <w:rFonts w:ascii="Trebuchet MS" w:eastAsia="Arial" w:hAnsi="Trebuchet MS"/>
          <w:spacing w:val="-1"/>
          <w:sz w:val="22"/>
          <w:szCs w:val="24"/>
          <w:lang w:val="ro-RO"/>
        </w:rPr>
        <w:t xml:space="preserve"> </w:t>
      </w:r>
      <w:r w:rsidR="004F3F01" w:rsidRPr="009D6072">
        <w:rPr>
          <w:rFonts w:ascii="Trebuchet MS" w:eastAsia="Arial" w:hAnsi="Trebuchet MS"/>
          <w:spacing w:val="-1"/>
          <w:sz w:val="22"/>
          <w:szCs w:val="24"/>
          <w:lang w:val="ro-RO"/>
        </w:rPr>
        <w:t>finanțării acordate.</w:t>
      </w:r>
    </w:p>
    <w:p w14:paraId="32D39BA5" w14:textId="07351B1D" w:rsidR="003B423C" w:rsidRPr="009D6072" w:rsidRDefault="003B423C" w:rsidP="00B6450E">
      <w:pPr>
        <w:pStyle w:val="ListParagraph"/>
        <w:numPr>
          <w:ilvl w:val="0"/>
          <w:numId w:val="31"/>
        </w:numPr>
        <w:ind w:right="80"/>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Beneficiarul/liderul de parteneriat, </w:t>
      </w:r>
      <w:r w:rsidR="00E3085B" w:rsidRPr="009D6072">
        <w:rPr>
          <w:rFonts w:ascii="Trebuchet MS" w:eastAsia="Arial" w:hAnsi="Trebuchet MS"/>
          <w:spacing w:val="-1"/>
          <w:sz w:val="22"/>
          <w:szCs w:val="24"/>
          <w:lang w:val="ro-RO"/>
        </w:rPr>
        <w:t xml:space="preserve">de comun </w:t>
      </w:r>
      <w:r w:rsidRPr="009D6072">
        <w:rPr>
          <w:rFonts w:ascii="Trebuchet MS" w:eastAsia="Arial" w:hAnsi="Trebuchet MS"/>
          <w:spacing w:val="-1"/>
          <w:sz w:val="22"/>
          <w:szCs w:val="24"/>
          <w:lang w:val="ro-RO"/>
        </w:rPr>
        <w:t xml:space="preserve">acord cu partenerii, poate </w:t>
      </w:r>
      <w:r w:rsidR="00CD6D88" w:rsidRPr="009D6072">
        <w:rPr>
          <w:rFonts w:ascii="Trebuchet MS" w:eastAsia="Arial" w:hAnsi="Trebuchet MS"/>
          <w:spacing w:val="-1"/>
          <w:sz w:val="22"/>
          <w:szCs w:val="24"/>
          <w:lang w:val="ro-RO"/>
        </w:rPr>
        <w:t>s</w:t>
      </w:r>
      <w:r w:rsidRPr="009D6072">
        <w:rPr>
          <w:rFonts w:ascii="Trebuchet MS" w:eastAsia="Arial" w:hAnsi="Trebuchet MS"/>
          <w:spacing w:val="-1"/>
          <w:sz w:val="22"/>
          <w:szCs w:val="24"/>
          <w:lang w:val="ro-RO"/>
        </w:rPr>
        <w:t xml:space="preserve">olicita încetarea </w:t>
      </w:r>
      <w:r w:rsidR="00CD6D88" w:rsidRPr="009D6072">
        <w:rPr>
          <w:rFonts w:ascii="Trebuchet MS" w:eastAsia="Arial" w:hAnsi="Trebuchet MS"/>
          <w:spacing w:val="-1"/>
          <w:sz w:val="22"/>
          <w:szCs w:val="24"/>
          <w:lang w:val="ro-RO"/>
        </w:rPr>
        <w:t xml:space="preserve">contractului de finanțare prin </w:t>
      </w:r>
      <w:r w:rsidR="006C0B0D" w:rsidRPr="009D6072">
        <w:rPr>
          <w:rFonts w:ascii="Trebuchet MS" w:eastAsia="Arial" w:hAnsi="Trebuchet MS"/>
          <w:spacing w:val="-1"/>
          <w:sz w:val="22"/>
          <w:szCs w:val="24"/>
          <w:lang w:val="ro-RO"/>
        </w:rPr>
        <w:t>acordul părților</w:t>
      </w:r>
      <w:r w:rsidR="00B064D1"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când nici una din părți nu a început executarea obligațiilor</w:t>
      </w:r>
      <w:r w:rsidR="00CD6D88" w:rsidRPr="009D6072">
        <w:rPr>
          <w:rFonts w:ascii="Trebuchet MS" w:eastAsia="Arial" w:hAnsi="Trebuchet MS"/>
          <w:spacing w:val="-1"/>
          <w:sz w:val="22"/>
          <w:szCs w:val="24"/>
          <w:lang w:val="ro-RO"/>
        </w:rPr>
        <w:t xml:space="preserve"> asumate prin contractul de finanțare</w:t>
      </w:r>
      <w:r w:rsidR="003E6F32" w:rsidRPr="009D6072">
        <w:rPr>
          <w:rFonts w:ascii="Trebuchet MS" w:eastAsia="Arial" w:hAnsi="Trebuchet MS"/>
          <w:spacing w:val="-1"/>
          <w:sz w:val="22"/>
          <w:szCs w:val="24"/>
          <w:lang w:val="ro-RO"/>
        </w:rPr>
        <w:t>.</w:t>
      </w:r>
    </w:p>
    <w:p w14:paraId="3AF8117B" w14:textId="59C35EBE" w:rsidR="00CD6618" w:rsidRPr="009D6072" w:rsidRDefault="00CD6618" w:rsidP="002B1851">
      <w:pPr>
        <w:rPr>
          <w:rFonts w:ascii="Trebuchet MS" w:hAnsi="Trebuchet MS"/>
          <w:sz w:val="22"/>
          <w:szCs w:val="24"/>
          <w:lang w:val="ro-RO"/>
        </w:rPr>
      </w:pPr>
    </w:p>
    <w:p w14:paraId="30707BCB" w14:textId="2250C441" w:rsidR="00E50D77" w:rsidRPr="009D6072" w:rsidRDefault="00BF4880" w:rsidP="00310658">
      <w:pPr>
        <w:ind w:firstLine="720"/>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16</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S</w:t>
      </w:r>
      <w:r w:rsidRPr="009D6072">
        <w:rPr>
          <w:rFonts w:ascii="Trebuchet MS" w:eastAsia="Arial" w:hAnsi="Trebuchet MS"/>
          <w:b/>
          <w:sz w:val="22"/>
          <w:szCs w:val="24"/>
          <w:lang w:val="ro-RO"/>
        </w:rPr>
        <w:t>o</w:t>
      </w:r>
      <w:r w:rsidRPr="009D6072">
        <w:rPr>
          <w:rFonts w:ascii="Trebuchet MS" w:eastAsia="Arial" w:hAnsi="Trebuchet MS"/>
          <w:b/>
          <w:spacing w:val="1"/>
          <w:sz w:val="22"/>
          <w:szCs w:val="24"/>
          <w:lang w:val="ro-RO"/>
        </w:rPr>
        <w:t>l</w:t>
      </w:r>
      <w:r w:rsidRPr="009D6072">
        <w:rPr>
          <w:rFonts w:ascii="Trebuchet MS" w:eastAsia="Arial" w:hAnsi="Trebuchet MS"/>
          <w:b/>
          <w:spacing w:val="-21"/>
          <w:sz w:val="22"/>
          <w:szCs w:val="24"/>
          <w:lang w:val="ro-RO"/>
        </w:rPr>
        <w:t>u</w:t>
      </w:r>
      <w:r w:rsidRPr="009D6072">
        <w:rPr>
          <w:rFonts w:ascii="Trebuchet MS" w:eastAsia="Arial" w:hAnsi="Trebuchet MS"/>
          <w:b/>
          <w:spacing w:val="-1"/>
          <w:sz w:val="22"/>
          <w:szCs w:val="24"/>
          <w:lang w:val="ro-RO"/>
        </w:rPr>
        <w:t>ționarea litigiilor</w:t>
      </w:r>
    </w:p>
    <w:p w14:paraId="0F85BFC4" w14:textId="77777777" w:rsidR="000C0F99" w:rsidRPr="009D6072" w:rsidRDefault="000C0F99" w:rsidP="00310658">
      <w:pPr>
        <w:ind w:firstLine="720"/>
        <w:rPr>
          <w:rFonts w:ascii="Trebuchet MS" w:eastAsia="Arial" w:hAnsi="Trebuchet MS"/>
          <w:i/>
          <w:sz w:val="22"/>
          <w:szCs w:val="24"/>
          <w:lang w:val="ro-RO"/>
        </w:rPr>
      </w:pPr>
    </w:p>
    <w:p w14:paraId="6D32D82F" w14:textId="1C1F3179" w:rsidR="009F33F8" w:rsidRPr="009D6072" w:rsidRDefault="00F756E0" w:rsidP="00B6450E">
      <w:pPr>
        <w:pStyle w:val="ListParagraph"/>
        <w:numPr>
          <w:ilvl w:val="0"/>
          <w:numId w:val="33"/>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Părțile</w:t>
      </w:r>
      <w:r w:rsidR="00BF4880" w:rsidRPr="009D6072">
        <w:rPr>
          <w:rFonts w:ascii="Trebuchet MS" w:eastAsia="Arial" w:hAnsi="Trebuchet MS"/>
          <w:spacing w:val="-1"/>
          <w:sz w:val="22"/>
          <w:szCs w:val="24"/>
          <w:lang w:val="ro-RO"/>
        </w:rPr>
        <w:t xml:space="preserve"> vor depune toate eforturile pentru a rezolva pe cale amiabilă orice </w:t>
      </w:r>
      <w:r w:rsidRPr="009D6072">
        <w:rPr>
          <w:rFonts w:ascii="Trebuchet MS" w:eastAsia="Arial" w:hAnsi="Trebuchet MS"/>
          <w:spacing w:val="-1"/>
          <w:sz w:val="22"/>
          <w:szCs w:val="24"/>
          <w:lang w:val="ro-RO"/>
        </w:rPr>
        <w:t>neînțelegere</w:t>
      </w:r>
      <w:r w:rsidR="00BF4880" w:rsidRPr="009D6072">
        <w:rPr>
          <w:rFonts w:ascii="Trebuchet MS" w:eastAsia="Arial" w:hAnsi="Trebuchet MS"/>
          <w:spacing w:val="-1"/>
          <w:sz w:val="22"/>
          <w:szCs w:val="24"/>
          <w:lang w:val="ro-RO"/>
        </w:rPr>
        <w:t xml:space="preserve"> sau dispută care poate apărea între ele în cadrul sau în legătură cu îndeplinirea </w:t>
      </w:r>
      <w:r w:rsidR="00860CB4"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ontractului de </w:t>
      </w:r>
      <w:r w:rsidR="00860CB4"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inanțare.</w:t>
      </w:r>
    </w:p>
    <w:p w14:paraId="6AADCE08" w14:textId="73B9A4D4" w:rsidR="00E50D77" w:rsidRPr="009D6072" w:rsidRDefault="00BF4880" w:rsidP="00B6450E">
      <w:pPr>
        <w:pStyle w:val="ListParagraph"/>
        <w:numPr>
          <w:ilvl w:val="0"/>
          <w:numId w:val="33"/>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în care nu se soluționează amiabil </w:t>
      </w:r>
      <w:r w:rsidR="00F756E0" w:rsidRPr="009D6072">
        <w:rPr>
          <w:rFonts w:ascii="Trebuchet MS" w:eastAsia="Arial" w:hAnsi="Trebuchet MS"/>
          <w:spacing w:val="-1"/>
          <w:sz w:val="22"/>
          <w:szCs w:val="24"/>
          <w:lang w:val="ro-RO"/>
        </w:rPr>
        <w:t>divergențele</w:t>
      </w:r>
      <w:r w:rsidRPr="009D6072">
        <w:rPr>
          <w:rFonts w:ascii="Trebuchet MS" w:eastAsia="Arial" w:hAnsi="Trebuchet MS"/>
          <w:spacing w:val="-1"/>
          <w:sz w:val="22"/>
          <w:szCs w:val="24"/>
          <w:lang w:val="ro-RO"/>
        </w:rPr>
        <w:t xml:space="preserve"> contractuale, litigiul  va  fi</w:t>
      </w:r>
      <w:r w:rsidR="005A31CE" w:rsidRPr="009D6072">
        <w:rPr>
          <w:rFonts w:ascii="Trebuchet MS" w:eastAsia="Arial" w:hAnsi="Trebuchet MS"/>
          <w:spacing w:val="-1"/>
          <w:sz w:val="22"/>
          <w:szCs w:val="24"/>
          <w:lang w:val="ro-RO"/>
        </w:rPr>
        <w:t xml:space="preserve"> </w:t>
      </w:r>
      <w:r w:rsidR="00F756E0" w:rsidRPr="009D6072">
        <w:rPr>
          <w:rFonts w:ascii="Trebuchet MS" w:eastAsia="Arial" w:hAnsi="Trebuchet MS"/>
          <w:spacing w:val="-1"/>
          <w:sz w:val="22"/>
          <w:szCs w:val="24"/>
          <w:lang w:val="ro-RO"/>
        </w:rPr>
        <w:t>soluționat</w:t>
      </w:r>
      <w:r w:rsidRPr="009D6072">
        <w:rPr>
          <w:rFonts w:ascii="Trebuchet MS" w:eastAsia="Arial" w:hAnsi="Trebuchet MS"/>
          <w:spacing w:val="-1"/>
          <w:sz w:val="22"/>
          <w:szCs w:val="24"/>
          <w:lang w:val="ro-RO"/>
        </w:rPr>
        <w:t xml:space="preserve"> de către </w:t>
      </w:r>
      <w:r w:rsidR="00F756E0" w:rsidRPr="009D6072">
        <w:rPr>
          <w:rFonts w:ascii="Trebuchet MS" w:eastAsia="Arial" w:hAnsi="Trebuchet MS"/>
          <w:spacing w:val="-1"/>
          <w:sz w:val="22"/>
          <w:szCs w:val="24"/>
          <w:lang w:val="ro-RO"/>
        </w:rPr>
        <w:t>instanțele</w:t>
      </w:r>
      <w:r w:rsidRPr="009D6072">
        <w:rPr>
          <w:rFonts w:ascii="Trebuchet MS" w:eastAsia="Arial" w:hAnsi="Trebuchet MS"/>
          <w:spacing w:val="-1"/>
          <w:sz w:val="22"/>
          <w:szCs w:val="24"/>
          <w:lang w:val="ro-RO"/>
        </w:rPr>
        <w:t xml:space="preserve"> </w:t>
      </w:r>
      <w:r w:rsidR="00B953CB" w:rsidRPr="009D6072">
        <w:rPr>
          <w:rFonts w:ascii="Trebuchet MS" w:eastAsia="Arial" w:hAnsi="Trebuchet MS"/>
          <w:spacing w:val="-1"/>
          <w:sz w:val="22"/>
          <w:szCs w:val="24"/>
          <w:lang w:val="ro-RO"/>
        </w:rPr>
        <w:t>de judecată din România</w:t>
      </w:r>
      <w:r w:rsidRPr="009D6072">
        <w:rPr>
          <w:rFonts w:ascii="Trebuchet MS" w:eastAsia="Arial" w:hAnsi="Trebuchet MS"/>
          <w:spacing w:val="-1"/>
          <w:sz w:val="22"/>
          <w:szCs w:val="24"/>
          <w:lang w:val="ro-RO"/>
        </w:rPr>
        <w:t xml:space="preserve"> competente</w:t>
      </w:r>
      <w:r w:rsidR="007116DA" w:rsidRPr="009D6072">
        <w:rPr>
          <w:rFonts w:ascii="Trebuchet MS" w:eastAsia="Arial" w:hAnsi="Trebuchet MS"/>
          <w:spacing w:val="-1"/>
          <w:sz w:val="22"/>
          <w:szCs w:val="24"/>
          <w:lang w:val="ro-RO"/>
        </w:rPr>
        <w:t xml:space="preserve">, în condițiile prevăzute de </w:t>
      </w:r>
      <w:r w:rsidR="00007AD3" w:rsidRPr="009D6072">
        <w:rPr>
          <w:rFonts w:ascii="Trebuchet MS" w:eastAsia="Arial" w:hAnsi="Trebuchet MS"/>
          <w:spacing w:val="-1"/>
          <w:sz w:val="22"/>
          <w:szCs w:val="24"/>
          <w:lang w:val="ro-RO"/>
        </w:rPr>
        <w:t xml:space="preserve">Legea </w:t>
      </w:r>
      <w:r w:rsidR="007116DA" w:rsidRPr="009D6072">
        <w:rPr>
          <w:rFonts w:ascii="Trebuchet MS" w:eastAsia="Arial" w:hAnsi="Trebuchet MS"/>
          <w:spacing w:val="-1"/>
          <w:sz w:val="22"/>
          <w:szCs w:val="24"/>
          <w:lang w:val="ro-RO"/>
        </w:rPr>
        <w:t>nr. 554/2004 privind contenciosul administrativ</w:t>
      </w:r>
      <w:r w:rsidRPr="009D6072">
        <w:rPr>
          <w:rFonts w:ascii="Trebuchet MS" w:eastAsia="Arial" w:hAnsi="Trebuchet MS"/>
          <w:spacing w:val="-1"/>
          <w:sz w:val="22"/>
          <w:szCs w:val="24"/>
          <w:lang w:val="ro-RO"/>
        </w:rPr>
        <w:t>.</w:t>
      </w:r>
    </w:p>
    <w:p w14:paraId="4CBDB354" w14:textId="77777777" w:rsidR="008F731C" w:rsidRPr="009D6072" w:rsidRDefault="008F731C" w:rsidP="0058680B">
      <w:pPr>
        <w:rPr>
          <w:rFonts w:ascii="Trebuchet MS" w:hAnsi="Trebuchet MS"/>
          <w:sz w:val="22"/>
          <w:szCs w:val="24"/>
          <w:lang w:val="ro-RO"/>
        </w:rPr>
      </w:pPr>
    </w:p>
    <w:p w14:paraId="4F1CAF17" w14:textId="1A37AEE7" w:rsidR="00E50D77" w:rsidRPr="009D6072" w:rsidRDefault="00BF4880" w:rsidP="00310658">
      <w:pPr>
        <w:ind w:firstLine="720"/>
        <w:rPr>
          <w:rFonts w:ascii="Trebuchet MS" w:eastAsia="Arial" w:hAnsi="Trebuchet MS"/>
          <w:b/>
          <w:position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17</w:t>
      </w:r>
      <w:r w:rsidRPr="009D6072">
        <w:rPr>
          <w:rFonts w:ascii="Trebuchet MS" w:eastAsia="Arial" w:hAnsi="Trebuchet MS"/>
          <w:b/>
          <w:spacing w:val="3"/>
          <w:sz w:val="22"/>
          <w:szCs w:val="24"/>
          <w:lang w:val="ro-RO"/>
        </w:rPr>
        <w:t xml:space="preserve"> </w:t>
      </w:r>
      <w:r w:rsidRPr="009D6072">
        <w:rPr>
          <w:rFonts w:ascii="Trebuchet MS" w:eastAsia="Arial" w:hAnsi="Trebuchet MS"/>
          <w:b/>
          <w:spacing w:val="-1"/>
          <w:sz w:val="22"/>
          <w:szCs w:val="24"/>
          <w:lang w:val="ro-RO"/>
        </w:rPr>
        <w:t>– Transparen</w:t>
      </w:r>
      <w:r w:rsidR="00F756E0" w:rsidRPr="009D6072">
        <w:rPr>
          <w:rFonts w:ascii="Trebuchet MS" w:eastAsia="Arial" w:hAnsi="Trebuchet MS"/>
          <w:b/>
          <w:spacing w:val="-1"/>
          <w:sz w:val="22"/>
          <w:szCs w:val="24"/>
          <w:lang w:val="ro-RO"/>
        </w:rPr>
        <w:t>ț</w:t>
      </w:r>
      <w:r w:rsidRPr="009D6072">
        <w:rPr>
          <w:rFonts w:ascii="Trebuchet MS" w:eastAsia="Arial" w:hAnsi="Trebuchet MS"/>
          <w:b/>
          <w:spacing w:val="-1"/>
          <w:sz w:val="22"/>
          <w:szCs w:val="24"/>
          <w:lang w:val="ro-RO"/>
        </w:rPr>
        <w:t>ă</w:t>
      </w:r>
    </w:p>
    <w:p w14:paraId="031CC94B" w14:textId="77777777" w:rsidR="000C7F6F" w:rsidRPr="009D6072" w:rsidRDefault="000C7F6F" w:rsidP="00310658">
      <w:pPr>
        <w:ind w:firstLine="720"/>
        <w:rPr>
          <w:rFonts w:ascii="Trebuchet MS" w:eastAsia="Arial" w:hAnsi="Trebuchet MS"/>
          <w:sz w:val="22"/>
          <w:szCs w:val="24"/>
          <w:lang w:val="ro-RO"/>
        </w:rPr>
      </w:pPr>
    </w:p>
    <w:p w14:paraId="2BDA0C58" w14:textId="6E4F835B" w:rsidR="00E50D77" w:rsidRPr="009D6072" w:rsidRDefault="00BF4880" w:rsidP="00B6450E">
      <w:pPr>
        <w:pStyle w:val="ListParagraph"/>
        <w:numPr>
          <w:ilvl w:val="0"/>
          <w:numId w:val="34"/>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Contractul de finanțare, inclusiv anexele sale, precum și informațiile și documentele vizând executarea acestora constituie informații de interes public în condițiile prevederilor Legii nr. 544 din 2001 privind liberul acces la </w:t>
      </w:r>
      <w:r w:rsidR="00F756E0" w:rsidRPr="009D6072">
        <w:rPr>
          <w:rFonts w:ascii="Trebuchet MS" w:eastAsia="Arial" w:hAnsi="Trebuchet MS"/>
          <w:spacing w:val="-1"/>
          <w:sz w:val="22"/>
          <w:szCs w:val="24"/>
          <w:lang w:val="ro-RO"/>
        </w:rPr>
        <w:t>informațiile</w:t>
      </w:r>
      <w:r w:rsidRPr="009D6072">
        <w:rPr>
          <w:rFonts w:ascii="Trebuchet MS" w:eastAsia="Arial" w:hAnsi="Trebuchet MS"/>
          <w:spacing w:val="-1"/>
          <w:sz w:val="22"/>
          <w:szCs w:val="24"/>
          <w:lang w:val="ro-RO"/>
        </w:rPr>
        <w:t xml:space="preserve"> de interes public, cu respectarea excepțiilor prevăzute de aceasta și a celor stabilite prin prezentul contract</w:t>
      </w:r>
      <w:r w:rsidR="001E51B7"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w:t>
      </w:r>
    </w:p>
    <w:p w14:paraId="489890C6" w14:textId="256DD44B" w:rsidR="008E0BE5" w:rsidRPr="009D6072" w:rsidRDefault="00BF4880" w:rsidP="00B6450E">
      <w:pPr>
        <w:pStyle w:val="ListParagraph"/>
        <w:numPr>
          <w:ilvl w:val="0"/>
          <w:numId w:val="34"/>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Următoarele elemente, așa cum rezultă acestea din contractul de finanțare</w:t>
      </w:r>
      <w:r w:rsidR="00696709"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și anexele</w:t>
      </w:r>
      <w:r w:rsidR="00FA2F01"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acestuia, inclusiv, dacă e</w:t>
      </w:r>
      <w:r w:rsidR="001E51B7" w:rsidRPr="009D6072">
        <w:rPr>
          <w:rFonts w:ascii="Trebuchet MS" w:eastAsia="Arial" w:hAnsi="Trebuchet MS"/>
          <w:spacing w:val="-1"/>
          <w:sz w:val="22"/>
          <w:szCs w:val="24"/>
          <w:lang w:val="ro-RO"/>
        </w:rPr>
        <w:t>ste</w:t>
      </w:r>
      <w:r w:rsidRPr="009D6072">
        <w:rPr>
          <w:rFonts w:ascii="Trebuchet MS" w:eastAsia="Arial" w:hAnsi="Trebuchet MS"/>
          <w:spacing w:val="-1"/>
          <w:sz w:val="22"/>
          <w:szCs w:val="24"/>
          <w:lang w:val="ro-RO"/>
        </w:rPr>
        <w:t xml:space="preserve"> cazul, din</w:t>
      </w:r>
      <w:r w:rsidR="005C544C" w:rsidRPr="009D6072">
        <w:rPr>
          <w:rFonts w:ascii="Trebuchet MS" w:eastAsia="Arial" w:hAnsi="Trebuchet MS"/>
          <w:spacing w:val="-1"/>
          <w:sz w:val="22"/>
          <w:szCs w:val="24"/>
          <w:lang w:val="ro-RO"/>
        </w:rPr>
        <w:t xml:space="preserve"> </w:t>
      </w:r>
      <w:r w:rsidR="00F756E0" w:rsidRPr="009D6072">
        <w:rPr>
          <w:rFonts w:ascii="Trebuchet MS" w:eastAsia="Arial" w:hAnsi="Trebuchet MS"/>
          <w:spacing w:val="-1"/>
          <w:sz w:val="22"/>
          <w:szCs w:val="24"/>
          <w:lang w:val="ro-RO"/>
        </w:rPr>
        <w:t>notificările</w:t>
      </w:r>
      <w:r w:rsidR="005C544C" w:rsidRPr="009D6072">
        <w:rPr>
          <w:rFonts w:ascii="Trebuchet MS" w:eastAsia="Arial" w:hAnsi="Trebuchet MS"/>
          <w:spacing w:val="-1"/>
          <w:sz w:val="22"/>
          <w:szCs w:val="24"/>
          <w:lang w:val="ro-RO"/>
        </w:rPr>
        <w:t xml:space="preserve"> și </w:t>
      </w:r>
      <w:r w:rsidRPr="009D6072">
        <w:rPr>
          <w:rFonts w:ascii="Trebuchet MS" w:eastAsia="Arial" w:hAnsi="Trebuchet MS"/>
          <w:spacing w:val="-1"/>
          <w:sz w:val="22"/>
          <w:szCs w:val="24"/>
          <w:lang w:val="ro-RO"/>
        </w:rPr>
        <w:t>actele adiționale prin care se aduc modificări contractului</w:t>
      </w:r>
      <w:r w:rsidR="005C544C"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xml:space="preserve"> sau anexelor sale, nu pot avea caracter confidențial:</w:t>
      </w:r>
    </w:p>
    <w:p w14:paraId="6984C016" w14:textId="086D2A1C" w:rsidR="009F33F8" w:rsidRPr="009D6072" w:rsidRDefault="009F33F8"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70BA4A70"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valoarea totală a </w:t>
      </w:r>
      <w:r w:rsidR="00F756E0" w:rsidRPr="009D6072">
        <w:rPr>
          <w:rFonts w:ascii="Trebuchet MS" w:eastAsia="Arial" w:hAnsi="Trebuchet MS"/>
          <w:spacing w:val="-1"/>
          <w:sz w:val="22"/>
          <w:szCs w:val="24"/>
          <w:lang w:val="ro-RO"/>
        </w:rPr>
        <w:t>finanțării</w:t>
      </w:r>
      <w:r w:rsidRPr="009D6072">
        <w:rPr>
          <w:rFonts w:ascii="Trebuchet MS" w:eastAsia="Arial" w:hAnsi="Trebuchet MS"/>
          <w:spacing w:val="-1"/>
          <w:sz w:val="22"/>
          <w:szCs w:val="24"/>
          <w:lang w:val="ro-RO"/>
        </w:rPr>
        <w:t xml:space="preserve"> nerambursabile acordate și intensitatea  sprijinului,</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exprimate atât ca sumă concretă, cât și ca procent din totalul cheltuielilor eligibile ale proiectului, precum și valoarea plăților efectuate</w:t>
      </w:r>
      <w:r w:rsidR="005F2F02" w:rsidRPr="009D6072">
        <w:rPr>
          <w:rFonts w:ascii="Trebuchet MS" w:eastAsia="Arial" w:hAnsi="Trebuchet MS"/>
          <w:spacing w:val="-1"/>
          <w:sz w:val="22"/>
          <w:szCs w:val="24"/>
          <w:lang w:val="ro-RO"/>
        </w:rPr>
        <w:t xml:space="preserve">, </w:t>
      </w:r>
      <w:r w:rsidR="00D1098E" w:rsidRPr="009D6072">
        <w:rPr>
          <w:rFonts w:ascii="Trebuchet MS" w:eastAsia="Arial" w:hAnsi="Trebuchet MS"/>
          <w:spacing w:val="-1"/>
          <w:sz w:val="22"/>
          <w:szCs w:val="24"/>
          <w:lang w:val="ro-RO"/>
        </w:rPr>
        <w:t>prioritate</w:t>
      </w:r>
      <w:r w:rsidR="005F2F02" w:rsidRPr="009D6072">
        <w:rPr>
          <w:rFonts w:ascii="Trebuchet MS" w:eastAsia="Arial" w:hAnsi="Trebuchet MS"/>
          <w:spacing w:val="-1"/>
          <w:sz w:val="22"/>
          <w:szCs w:val="24"/>
          <w:lang w:val="ro-RO"/>
        </w:rPr>
        <w:t>/obiectiv specific număr apel și cod SMIS</w:t>
      </w:r>
      <w:r w:rsidRPr="009D6072">
        <w:rPr>
          <w:rFonts w:ascii="Trebuchet MS" w:eastAsia="Arial" w:hAnsi="Trebuchet MS"/>
          <w:spacing w:val="-1"/>
          <w:sz w:val="22"/>
          <w:szCs w:val="24"/>
          <w:lang w:val="ro-RO"/>
        </w:rPr>
        <w:t>;</w:t>
      </w:r>
    </w:p>
    <w:p w14:paraId="0632B092" w14:textId="2E37AB24"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dimensiunea și caracteristicile grupului țintă și, după caz, ale beneficiarilor finali ai</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proiectului;</w:t>
      </w:r>
    </w:p>
    <w:p w14:paraId="30F49E2E" w14:textId="12A5CC93"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informații privind resursele umane din cadrul proiectului</w:t>
      </w:r>
      <w:r w:rsidR="00D51C38"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denumirea</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postului, timpul de lucru;</w:t>
      </w:r>
    </w:p>
    <w:p w14:paraId="33651A83" w14:textId="740A468B"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denumirea furnizorilor de produse, prestatorilor de servicii și executanților de</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lucrări contractați în cadrul proiectului, precum și obiectul contractului, valoarea acestuia și plățile efectuate;</w:t>
      </w:r>
    </w:p>
    <w:p w14:paraId="5F8B255D" w14:textId="5EF52C71"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elemente de sustenabilitate a rezultatelor proiectului</w:t>
      </w:r>
      <w:r w:rsidR="00D1098E"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respectiv de durabilitate a investițiilor în infrastructură sau producție – informații conform contractului de finanțare, respectiv conform condițiilor prevăzute în </w:t>
      </w:r>
      <w:r w:rsidR="00E27ECC" w:rsidRPr="009D6072">
        <w:rPr>
          <w:rFonts w:ascii="Trebuchet MS" w:eastAsia="Arial" w:hAnsi="Trebuchet MS"/>
          <w:spacing w:val="-1"/>
          <w:sz w:val="22"/>
          <w:szCs w:val="24"/>
          <w:lang w:val="ro-RO"/>
        </w:rPr>
        <w:t xml:space="preserve">art. 65 din Regulamentul </w:t>
      </w:r>
      <w:r w:rsidR="00D1098E" w:rsidRPr="009D6072">
        <w:rPr>
          <w:rFonts w:ascii="Trebuchet MS" w:eastAsia="Arial" w:hAnsi="Trebuchet MS"/>
          <w:spacing w:val="-1"/>
          <w:sz w:val="22"/>
          <w:szCs w:val="24"/>
          <w:lang w:val="ro-RO"/>
        </w:rPr>
        <w:t xml:space="preserve">(UE) </w:t>
      </w:r>
      <w:r w:rsidR="00BC1BD2" w:rsidRPr="009D6072">
        <w:rPr>
          <w:rFonts w:ascii="Trebuchet MS" w:eastAsia="Arial" w:hAnsi="Trebuchet MS"/>
          <w:spacing w:val="-1"/>
          <w:sz w:val="22"/>
          <w:szCs w:val="24"/>
          <w:lang w:val="ro-RO"/>
        </w:rPr>
        <w:t>2021/</w:t>
      </w:r>
      <w:r w:rsidR="00E27ECC" w:rsidRPr="009D6072">
        <w:rPr>
          <w:rFonts w:ascii="Trebuchet MS" w:eastAsia="Arial" w:hAnsi="Trebuchet MS"/>
          <w:spacing w:val="-1"/>
          <w:sz w:val="22"/>
          <w:szCs w:val="24"/>
          <w:lang w:val="ro-RO"/>
        </w:rPr>
        <w:t>1060</w:t>
      </w:r>
      <w:r w:rsidRPr="009D6072">
        <w:rPr>
          <w:rFonts w:ascii="Trebuchet MS" w:eastAsia="Arial" w:hAnsi="Trebuchet MS"/>
          <w:spacing w:val="-1"/>
          <w:sz w:val="22"/>
          <w:szCs w:val="24"/>
          <w:lang w:val="ro-RO"/>
        </w:rPr>
        <w:t>.</w:t>
      </w:r>
    </w:p>
    <w:p w14:paraId="5995C1F7" w14:textId="6D388A63" w:rsidR="00BF190C" w:rsidRPr="009D6072" w:rsidRDefault="00CC388F" w:rsidP="006301C4">
      <w:pPr>
        <w:tabs>
          <w:tab w:val="left" w:pos="851"/>
        </w:tabs>
        <w:ind w:left="851" w:right="76" w:hanging="284"/>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(3) </w:t>
      </w:r>
      <w:r w:rsidR="00BF190C" w:rsidRPr="009D6072">
        <w:rPr>
          <w:rFonts w:ascii="Trebuchet MS" w:eastAsia="Arial" w:hAnsi="Trebuchet MS"/>
          <w:spacing w:val="-1"/>
          <w:sz w:val="22"/>
          <w:szCs w:val="24"/>
          <w:lang w:val="ro-RO"/>
        </w:rPr>
        <w:t>Următoarele informații, așa cum rezultă acestea din contractul de finanțare</w:t>
      </w:r>
      <w:r w:rsidR="00227576" w:rsidRPr="009D6072">
        <w:rPr>
          <w:rFonts w:ascii="Trebuchet MS" w:eastAsia="Arial" w:hAnsi="Trebuchet MS"/>
          <w:spacing w:val="-1"/>
          <w:sz w:val="22"/>
          <w:szCs w:val="24"/>
          <w:lang w:val="ro-RO"/>
        </w:rPr>
        <w:t xml:space="preserve"> </w:t>
      </w:r>
      <w:r w:rsidR="00BF190C" w:rsidRPr="009D6072">
        <w:rPr>
          <w:rFonts w:ascii="Trebuchet MS" w:eastAsia="Arial" w:hAnsi="Trebuchet MS"/>
          <w:spacing w:val="-1"/>
          <w:sz w:val="22"/>
          <w:szCs w:val="24"/>
          <w:lang w:val="ro-RO"/>
        </w:rPr>
        <w:t xml:space="preserve"> și anexele acestuia, inclusiv, dacă e cazul, din actele adiționale prin </w:t>
      </w:r>
      <w:r w:rsidR="008B5A48" w:rsidRPr="009D6072">
        <w:rPr>
          <w:rFonts w:ascii="Trebuchet MS" w:eastAsia="Arial" w:hAnsi="Trebuchet MS"/>
          <w:spacing w:val="-1"/>
          <w:sz w:val="22"/>
          <w:szCs w:val="24"/>
          <w:lang w:val="ro-RO"/>
        </w:rPr>
        <w:t>c</w:t>
      </w:r>
      <w:r w:rsidR="00BF190C" w:rsidRPr="009D6072">
        <w:rPr>
          <w:rFonts w:ascii="Trebuchet MS" w:eastAsia="Arial" w:hAnsi="Trebuchet MS"/>
          <w:spacing w:val="-1"/>
          <w:sz w:val="22"/>
          <w:szCs w:val="24"/>
          <w:lang w:val="ro-RO"/>
        </w:rPr>
        <w:t xml:space="preserve">are se aduc modificări contractului </w:t>
      </w:r>
      <w:r w:rsidR="008B5A48" w:rsidRPr="009D6072">
        <w:rPr>
          <w:rFonts w:ascii="Trebuchet MS" w:eastAsia="Arial" w:hAnsi="Trebuchet MS"/>
          <w:spacing w:val="-1"/>
          <w:sz w:val="22"/>
          <w:szCs w:val="24"/>
          <w:lang w:val="ro-RO"/>
        </w:rPr>
        <w:t xml:space="preserve">de finanțare </w:t>
      </w:r>
      <w:r w:rsidR="00BF190C" w:rsidRPr="009D6072">
        <w:rPr>
          <w:rFonts w:ascii="Trebuchet MS" w:eastAsia="Arial" w:hAnsi="Trebuchet MS"/>
          <w:spacing w:val="-1"/>
          <w:sz w:val="22"/>
          <w:szCs w:val="24"/>
          <w:lang w:val="ro-RO"/>
        </w:rPr>
        <w:t xml:space="preserve">sau anexelor sale, vor fi publicate pe site-ul </w:t>
      </w:r>
      <w:r w:rsidR="00BF190C" w:rsidRPr="009D6072">
        <w:rPr>
          <w:rFonts w:ascii="Trebuchet MS" w:eastAsia="Arial" w:hAnsi="Trebuchet MS"/>
          <w:spacing w:val="-1"/>
          <w:sz w:val="22"/>
          <w:szCs w:val="24"/>
          <w:highlight w:val="lightGray"/>
          <w:lang w:val="ro-RO"/>
        </w:rPr>
        <w:t>AM/OI</w:t>
      </w:r>
      <w:r w:rsidR="00BF190C" w:rsidRPr="009D6072">
        <w:rPr>
          <w:rFonts w:ascii="Trebuchet MS" w:eastAsia="Arial" w:hAnsi="Trebuchet MS"/>
          <w:spacing w:val="-1"/>
          <w:sz w:val="22"/>
          <w:szCs w:val="24"/>
          <w:lang w:val="ro-RO"/>
        </w:rPr>
        <w:t xml:space="preserve">, în condițiile prevederilor art. 49, alin. (3) și (4) din Regulamentul </w:t>
      </w:r>
      <w:r w:rsidR="00D1098E" w:rsidRPr="009D6072">
        <w:rPr>
          <w:rFonts w:ascii="Trebuchet MS" w:eastAsia="Arial" w:hAnsi="Trebuchet MS"/>
          <w:spacing w:val="-1"/>
          <w:sz w:val="22"/>
          <w:szCs w:val="24"/>
          <w:lang w:val="ro-RO"/>
        </w:rPr>
        <w:t xml:space="preserve">(UE) </w:t>
      </w:r>
      <w:r w:rsidR="00BF190C" w:rsidRPr="009D6072">
        <w:rPr>
          <w:rFonts w:ascii="Trebuchet MS" w:eastAsia="Arial" w:hAnsi="Trebuchet MS"/>
          <w:spacing w:val="-1"/>
          <w:sz w:val="22"/>
          <w:szCs w:val="24"/>
          <w:lang w:val="ro-RO"/>
        </w:rPr>
        <w:t>2021/1060:</w:t>
      </w:r>
    </w:p>
    <w:p w14:paraId="4DD341C1" w14:textId="77777777" w:rsidR="00665517" w:rsidRPr="009D6072" w:rsidRDefault="006301C4"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w:t>
      </w:r>
      <w:r w:rsidR="00BF190C" w:rsidRPr="009D6072">
        <w:rPr>
          <w:rFonts w:ascii="Trebuchet MS" w:eastAsia="Arial" w:hAnsi="Trebuchet MS"/>
          <w:spacing w:val="-1"/>
          <w:sz w:val="22"/>
          <w:szCs w:val="24"/>
          <w:lang w:val="ro-RO"/>
        </w:rPr>
        <w:t>n cazul persoanelor juridice, denumirea beneficiarului și, în cazul unei achiziții, denumirea contractantului</w:t>
      </w:r>
      <w:r w:rsidRPr="009D6072">
        <w:rPr>
          <w:rFonts w:ascii="Trebuchet MS" w:eastAsia="Arial" w:hAnsi="Trebuchet MS"/>
          <w:spacing w:val="-1"/>
          <w:sz w:val="22"/>
          <w:szCs w:val="24"/>
          <w:lang w:val="ro-RO"/>
        </w:rPr>
        <w:t>,</w:t>
      </w:r>
      <w:r w:rsidR="00FE0AA9" w:rsidRPr="009D6072">
        <w:rPr>
          <w:rFonts w:ascii="Trebuchet MS" w:eastAsia="Arial" w:hAnsi="Trebuchet MS"/>
          <w:spacing w:val="-1"/>
          <w:sz w:val="22"/>
          <w:szCs w:val="24"/>
          <w:lang w:val="ro-RO"/>
        </w:rPr>
        <w:t xml:space="preserve"> </w:t>
      </w:r>
    </w:p>
    <w:p w14:paraId="2F809B4A" w14:textId="1ABFDECE" w:rsidR="00BF190C" w:rsidRPr="009D6072" w:rsidRDefault="00BF190C" w:rsidP="00665517">
      <w:pPr>
        <w:pStyle w:val="ListParagraph"/>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shd w:val="clear" w:color="auto" w:fill="BFBFBF" w:themeFill="background1" w:themeFillShade="BF"/>
          <w:lang w:val="ro-RO"/>
        </w:rPr>
        <w:t>în cazul în care beneficiarul este o persoană fizică</w:t>
      </w:r>
      <w:r w:rsidRPr="009D6072">
        <w:rPr>
          <w:rFonts w:ascii="Trebuchet MS" w:eastAsia="Arial" w:hAnsi="Trebuchet MS"/>
          <w:spacing w:val="-1"/>
          <w:sz w:val="22"/>
          <w:szCs w:val="24"/>
          <w:lang w:val="ro-RO"/>
        </w:rPr>
        <w:t>, prenumele și numele;</w:t>
      </w:r>
    </w:p>
    <w:p w14:paraId="62879D87" w14:textId="478E2214"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lastRenderedPageBreak/>
        <w:t xml:space="preserve">denumirea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07B31D70" w14:textId="5DB20E21"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scopul </w:t>
      </w:r>
      <w:r w:rsidR="00155BCE" w:rsidRPr="009D6072">
        <w:rPr>
          <w:rFonts w:ascii="Trebuchet MS" w:eastAsia="Arial" w:hAnsi="Trebuchet MS"/>
          <w:spacing w:val="-1"/>
          <w:sz w:val="22"/>
          <w:szCs w:val="24"/>
          <w:lang w:val="ro-RO"/>
        </w:rPr>
        <w:t xml:space="preserve">proiectului </w:t>
      </w:r>
      <w:r w:rsidRPr="009D6072">
        <w:rPr>
          <w:rFonts w:ascii="Trebuchet MS" w:eastAsia="Arial" w:hAnsi="Trebuchet MS"/>
          <w:spacing w:val="-1"/>
          <w:sz w:val="22"/>
          <w:szCs w:val="24"/>
          <w:lang w:val="ro-RO"/>
        </w:rPr>
        <w:t>și realizările preconizate sau efective ale acest</w:t>
      </w:r>
      <w:r w:rsidR="00155BCE" w:rsidRPr="009D6072">
        <w:rPr>
          <w:rFonts w:ascii="Trebuchet MS" w:eastAsia="Arial" w:hAnsi="Trebuchet MS"/>
          <w:spacing w:val="-1"/>
          <w:sz w:val="22"/>
          <w:szCs w:val="24"/>
          <w:lang w:val="ro-RO"/>
        </w:rPr>
        <w:t>u</w:t>
      </w:r>
      <w:r w:rsidRPr="009D6072">
        <w:rPr>
          <w:rFonts w:ascii="Trebuchet MS" w:eastAsia="Arial" w:hAnsi="Trebuchet MS"/>
          <w:spacing w:val="-1"/>
          <w:sz w:val="22"/>
          <w:szCs w:val="24"/>
          <w:lang w:val="ro-RO"/>
        </w:rPr>
        <w:t>ia;</w:t>
      </w:r>
    </w:p>
    <w:p w14:paraId="7D7CF98C" w14:textId="3DECF8D9"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data de începere 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3E7E61FA" w14:textId="32BE3401"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data preconizată sau efectivă de încheiere 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11817FE0" w14:textId="6C5792C2" w:rsidR="00BF190C" w:rsidRPr="009D6072" w:rsidRDefault="00D1098E"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valoarea </w:t>
      </w:r>
      <w:r w:rsidR="00BF190C" w:rsidRPr="009D6072">
        <w:rPr>
          <w:rFonts w:ascii="Trebuchet MS" w:eastAsia="Arial" w:hAnsi="Trebuchet MS"/>
          <w:spacing w:val="-1"/>
          <w:sz w:val="22"/>
          <w:szCs w:val="24"/>
          <w:lang w:val="ro-RO"/>
        </w:rPr>
        <w:t>total</w:t>
      </w:r>
      <w:r w:rsidRPr="009D6072">
        <w:rPr>
          <w:rFonts w:ascii="Trebuchet MS" w:eastAsia="Arial" w:hAnsi="Trebuchet MS"/>
          <w:spacing w:val="-1"/>
          <w:sz w:val="22"/>
          <w:szCs w:val="24"/>
          <w:lang w:val="ro-RO"/>
        </w:rPr>
        <w:t>ă</w:t>
      </w:r>
      <w:r w:rsidR="00BF190C" w:rsidRPr="009D6072">
        <w:rPr>
          <w:rFonts w:ascii="Trebuchet MS" w:eastAsia="Arial" w:hAnsi="Trebuchet MS"/>
          <w:spacing w:val="-1"/>
          <w:sz w:val="22"/>
          <w:szCs w:val="24"/>
          <w:lang w:val="ro-RO"/>
        </w:rPr>
        <w:t xml:space="preserve"> a </w:t>
      </w:r>
      <w:r w:rsidR="00155BCE" w:rsidRPr="009D6072">
        <w:rPr>
          <w:rFonts w:ascii="Trebuchet MS" w:eastAsia="Arial" w:hAnsi="Trebuchet MS"/>
          <w:spacing w:val="-1"/>
          <w:sz w:val="22"/>
          <w:szCs w:val="24"/>
          <w:lang w:val="ro-RO"/>
        </w:rPr>
        <w:t>proiectului</w:t>
      </w:r>
      <w:r w:rsidR="00BF190C" w:rsidRPr="009D6072">
        <w:rPr>
          <w:rFonts w:ascii="Trebuchet MS" w:eastAsia="Arial" w:hAnsi="Trebuchet MS"/>
          <w:spacing w:val="-1"/>
          <w:sz w:val="22"/>
          <w:szCs w:val="24"/>
          <w:lang w:val="ro-RO"/>
        </w:rPr>
        <w:t>;</w:t>
      </w:r>
    </w:p>
    <w:p w14:paraId="301375DD" w14:textId="76A6158F"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fondul </w:t>
      </w:r>
      <w:r w:rsidR="00D1098E" w:rsidRPr="009D6072">
        <w:rPr>
          <w:rFonts w:ascii="Trebuchet MS" w:eastAsia="Arial" w:hAnsi="Trebuchet MS"/>
          <w:spacing w:val="-1"/>
          <w:sz w:val="22"/>
          <w:szCs w:val="24"/>
          <w:lang w:val="ro-RO"/>
        </w:rPr>
        <w:t>din care se finanțează proiectul</w:t>
      </w:r>
      <w:r w:rsidRPr="009D6072">
        <w:rPr>
          <w:rFonts w:ascii="Trebuchet MS" w:eastAsia="Arial" w:hAnsi="Trebuchet MS"/>
          <w:spacing w:val="-1"/>
          <w:sz w:val="22"/>
          <w:szCs w:val="24"/>
          <w:lang w:val="ro-RO"/>
        </w:rPr>
        <w:t>;</w:t>
      </w:r>
    </w:p>
    <w:p w14:paraId="759D6FAE" w14:textId="6BF8476D"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obiectivul specific vizat;</w:t>
      </w:r>
    </w:p>
    <w:p w14:paraId="33D26298" w14:textId="346977CD"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rata de cofinanțare a Uniunii</w:t>
      </w:r>
      <w:r w:rsidR="00D1098E" w:rsidRPr="009D6072">
        <w:rPr>
          <w:rFonts w:ascii="Trebuchet MS" w:eastAsia="Arial" w:hAnsi="Trebuchet MS"/>
          <w:spacing w:val="-1"/>
          <w:sz w:val="22"/>
          <w:szCs w:val="24"/>
          <w:lang w:val="ro-RO"/>
        </w:rPr>
        <w:t xml:space="preserve"> Europene</w:t>
      </w:r>
      <w:r w:rsidRPr="009D6072">
        <w:rPr>
          <w:rFonts w:ascii="Trebuchet MS" w:eastAsia="Arial" w:hAnsi="Trebuchet MS"/>
          <w:spacing w:val="-1"/>
          <w:sz w:val="22"/>
          <w:szCs w:val="24"/>
          <w:lang w:val="ro-RO"/>
        </w:rPr>
        <w:t>;</w:t>
      </w:r>
    </w:p>
    <w:p w14:paraId="291D28C7" w14:textId="5C95FD2B"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indicatorul de localizare sau datele de localizare pentru </w:t>
      </w:r>
      <w:r w:rsidR="00155BCE" w:rsidRPr="009D6072">
        <w:rPr>
          <w:rFonts w:ascii="Trebuchet MS" w:eastAsia="Arial" w:hAnsi="Trebuchet MS"/>
          <w:spacing w:val="-1"/>
          <w:sz w:val="22"/>
          <w:szCs w:val="24"/>
          <w:lang w:val="ro-RO"/>
        </w:rPr>
        <w:t>proiectul</w:t>
      </w:r>
      <w:r w:rsidRPr="009D6072">
        <w:rPr>
          <w:rFonts w:ascii="Trebuchet MS" w:eastAsia="Arial" w:hAnsi="Trebuchet MS"/>
          <w:spacing w:val="-1"/>
          <w:sz w:val="22"/>
          <w:szCs w:val="24"/>
          <w:lang w:val="ro-RO"/>
        </w:rPr>
        <w:t xml:space="preserve"> și țara în cauză;</w:t>
      </w:r>
    </w:p>
    <w:p w14:paraId="4F137A2C" w14:textId="77777777" w:rsidR="006301C4" w:rsidRPr="009D6072" w:rsidRDefault="00BF190C" w:rsidP="00BB3782">
      <w:pPr>
        <w:pStyle w:val="ListParagraph"/>
        <w:ind w:left="567" w:right="76"/>
        <w:jc w:val="both"/>
        <w:rPr>
          <w:rFonts w:ascii="Trebuchet MS" w:eastAsia="Arial" w:hAnsi="Trebuchet MS"/>
          <w:spacing w:val="-1"/>
          <w:sz w:val="22"/>
          <w:szCs w:val="24"/>
          <w:lang w:val="ro-RO"/>
        </w:rPr>
      </w:pPr>
      <w:r w:rsidRPr="009D6072">
        <w:rPr>
          <w:rFonts w:ascii="Trebuchet MS" w:eastAsia="Arial" w:hAnsi="Trebuchet MS"/>
          <w:i/>
          <w:spacing w:val="-1"/>
          <w:sz w:val="22"/>
          <w:szCs w:val="24"/>
          <w:highlight w:val="lightGray"/>
          <w:lang w:val="ro-RO"/>
        </w:rPr>
        <w:t xml:space="preserve">pentru </w:t>
      </w:r>
      <w:r w:rsidR="00155BCE" w:rsidRPr="009D6072">
        <w:rPr>
          <w:rFonts w:ascii="Trebuchet MS" w:eastAsia="Arial" w:hAnsi="Trebuchet MS"/>
          <w:i/>
          <w:spacing w:val="-1"/>
          <w:sz w:val="22"/>
          <w:szCs w:val="24"/>
          <w:highlight w:val="lightGray"/>
          <w:lang w:val="ro-RO"/>
        </w:rPr>
        <w:t>proiectele</w:t>
      </w:r>
      <w:r w:rsidRPr="009D6072">
        <w:rPr>
          <w:rFonts w:ascii="Trebuchet MS" w:eastAsia="Arial" w:hAnsi="Trebuchet MS"/>
          <w:i/>
          <w:spacing w:val="-1"/>
          <w:sz w:val="22"/>
          <w:szCs w:val="24"/>
          <w:highlight w:val="lightGray"/>
          <w:lang w:val="ro-RO"/>
        </w:rPr>
        <w:t xml:space="preserve"> mobile sau </w:t>
      </w:r>
      <w:r w:rsidR="00155BCE" w:rsidRPr="009D6072">
        <w:rPr>
          <w:rFonts w:ascii="Trebuchet MS" w:eastAsia="Arial" w:hAnsi="Trebuchet MS"/>
          <w:i/>
          <w:spacing w:val="-1"/>
          <w:sz w:val="22"/>
          <w:szCs w:val="24"/>
          <w:highlight w:val="lightGray"/>
          <w:lang w:val="ro-RO"/>
        </w:rPr>
        <w:t>proiectele</w:t>
      </w:r>
      <w:r w:rsidRPr="009D6072">
        <w:rPr>
          <w:rFonts w:ascii="Trebuchet MS" w:eastAsia="Arial" w:hAnsi="Trebuchet MS"/>
          <w:i/>
          <w:spacing w:val="-1"/>
          <w:sz w:val="22"/>
          <w:szCs w:val="24"/>
          <w:highlight w:val="lightGray"/>
          <w:lang w:val="ro-RO"/>
        </w:rPr>
        <w:t xml:space="preserve"> care acoperă mai multe locuri</w:t>
      </w:r>
      <w:r w:rsidR="00AF51A4" w:rsidRPr="009D6072">
        <w:rPr>
          <w:rFonts w:ascii="Trebuchet MS" w:eastAsia="Arial" w:hAnsi="Trebuchet MS"/>
          <w:i/>
          <w:spacing w:val="-1"/>
          <w:sz w:val="22"/>
          <w:szCs w:val="24"/>
          <w:highlight w:val="lightGray"/>
          <w:lang w:val="ro-RO"/>
        </w:rPr>
        <w:t>:</w:t>
      </w:r>
      <w:r w:rsidR="00AF51A4" w:rsidRPr="009D6072">
        <w:rPr>
          <w:rFonts w:ascii="Trebuchet MS" w:eastAsia="Arial" w:hAnsi="Trebuchet MS"/>
          <w:spacing w:val="-1"/>
          <w:sz w:val="22"/>
          <w:szCs w:val="24"/>
          <w:highlight w:val="lightGray"/>
          <w:lang w:val="ro-RO"/>
        </w:rPr>
        <w:t xml:space="preserve"> </w:t>
      </w:r>
    </w:p>
    <w:p w14:paraId="1ADEA01C" w14:textId="3ABA56B3" w:rsidR="00BF190C" w:rsidRPr="009D6072" w:rsidRDefault="006301C4" w:rsidP="006301C4">
      <w:pPr>
        <w:ind w:left="1134" w:right="76" w:hanging="283"/>
        <w:jc w:val="both"/>
        <w:rPr>
          <w:rFonts w:ascii="Trebuchet MS" w:hAnsi="Trebuchet MS"/>
          <w:sz w:val="22"/>
          <w:szCs w:val="24"/>
          <w:lang w:val="ro-RO"/>
        </w:rPr>
      </w:pPr>
      <w:r w:rsidRPr="009D6072">
        <w:rPr>
          <w:rFonts w:ascii="Trebuchet MS" w:eastAsia="Arial" w:hAnsi="Trebuchet MS"/>
          <w:spacing w:val="-1"/>
          <w:sz w:val="22"/>
          <w:szCs w:val="24"/>
          <w:lang w:val="ro-RO"/>
        </w:rPr>
        <w:t xml:space="preserve">(k) </w:t>
      </w:r>
      <w:r w:rsidR="00BF190C" w:rsidRPr="009D6072">
        <w:rPr>
          <w:rFonts w:ascii="Trebuchet MS" w:eastAsia="Arial" w:hAnsi="Trebuchet MS"/>
          <w:spacing w:val="-1"/>
          <w:sz w:val="22"/>
          <w:szCs w:val="24"/>
          <w:lang w:val="ro-RO"/>
        </w:rPr>
        <w:t>localizarea beneficiarului, atunci când acesta este o persoană juridică, sau nivelul de regiune NUTS 2, atunci când beneficiarul este o persoană fizică</w:t>
      </w:r>
      <w:r w:rsidR="00665517" w:rsidRPr="009D6072">
        <w:rPr>
          <w:rFonts w:ascii="Trebuchet MS" w:eastAsia="Arial" w:hAnsi="Trebuchet MS"/>
          <w:spacing w:val="-1"/>
          <w:sz w:val="22"/>
          <w:szCs w:val="24"/>
          <w:lang w:val="ro-RO"/>
        </w:rPr>
        <w:t>.</w:t>
      </w:r>
    </w:p>
    <w:p w14:paraId="0DD8F6BA" w14:textId="77777777" w:rsidR="00AF51A4" w:rsidRPr="009D6072" w:rsidRDefault="00AF51A4" w:rsidP="00310658">
      <w:pPr>
        <w:ind w:left="118" w:firstLine="449"/>
        <w:rPr>
          <w:rFonts w:ascii="Trebuchet MS" w:eastAsia="Arial" w:hAnsi="Trebuchet MS"/>
          <w:b/>
          <w:spacing w:val="-6"/>
          <w:sz w:val="22"/>
          <w:szCs w:val="24"/>
          <w:lang w:val="ro-RO"/>
        </w:rPr>
      </w:pPr>
    </w:p>
    <w:p w14:paraId="576E7325" w14:textId="26BC6FFE" w:rsidR="00CC388F" w:rsidRPr="009D6072" w:rsidRDefault="00BF4880" w:rsidP="00310658">
      <w:pPr>
        <w:ind w:left="118" w:firstLine="449"/>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18</w:t>
      </w:r>
      <w:r w:rsidRPr="009D6072">
        <w:rPr>
          <w:rFonts w:ascii="Trebuchet MS" w:eastAsia="Arial" w:hAnsi="Trebuchet MS"/>
          <w:b/>
          <w:spacing w:val="3"/>
          <w:sz w:val="22"/>
          <w:szCs w:val="24"/>
          <w:lang w:val="ro-RO"/>
        </w:rPr>
        <w:t xml:space="preserve"> </w:t>
      </w:r>
      <w:r w:rsidRPr="009D6072">
        <w:rPr>
          <w:rFonts w:ascii="Trebuchet MS" w:eastAsia="Arial" w:hAnsi="Trebuchet MS"/>
          <w:sz w:val="22"/>
          <w:szCs w:val="24"/>
          <w:lang w:val="ro-RO"/>
        </w:rPr>
        <w:t>–</w:t>
      </w:r>
      <w:r w:rsidRPr="009D6072">
        <w:rPr>
          <w:rFonts w:ascii="Trebuchet MS" w:eastAsia="Arial" w:hAnsi="Trebuchet MS"/>
          <w:spacing w:val="-1"/>
          <w:sz w:val="22"/>
          <w:szCs w:val="24"/>
          <w:lang w:val="ro-RO"/>
        </w:rPr>
        <w:t xml:space="preserve"> </w:t>
      </w:r>
      <w:r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de</w:t>
      </w:r>
      <w:r w:rsidRPr="009D6072">
        <w:rPr>
          <w:rFonts w:ascii="Trebuchet MS" w:eastAsia="Arial" w:hAnsi="Trebuchet MS"/>
          <w:b/>
          <w:spacing w:val="-17"/>
          <w:sz w:val="22"/>
          <w:szCs w:val="24"/>
          <w:lang w:val="ro-RO"/>
        </w:rPr>
        <w:t>n</w:t>
      </w:r>
      <w:r w:rsidRPr="009D6072">
        <w:rPr>
          <w:rFonts w:ascii="Trebuchet MS" w:eastAsia="Arial" w:hAnsi="Trebuchet MS"/>
          <w:b/>
          <w:spacing w:val="1"/>
          <w:sz w:val="22"/>
          <w:szCs w:val="24"/>
          <w:lang w:val="ro-RO"/>
        </w:rPr>
        <w:t>ți</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w:t>
      </w:r>
    </w:p>
    <w:p w14:paraId="262137A5" w14:textId="77777777" w:rsidR="00AF51A4" w:rsidRPr="009D6072" w:rsidRDefault="00AF51A4" w:rsidP="00310658">
      <w:pPr>
        <w:ind w:left="118" w:firstLine="449"/>
        <w:rPr>
          <w:rFonts w:ascii="Trebuchet MS" w:eastAsia="Arial" w:hAnsi="Trebuchet MS"/>
          <w:sz w:val="22"/>
          <w:szCs w:val="24"/>
          <w:lang w:val="ro-RO"/>
        </w:rPr>
      </w:pPr>
    </w:p>
    <w:p w14:paraId="69CF973A" w14:textId="6111E7E4" w:rsidR="00E17901" w:rsidRPr="009D6072" w:rsidRDefault="00BF4880" w:rsidP="00B73A5D">
      <w:pPr>
        <w:pStyle w:val="ListParagraph"/>
        <w:numPr>
          <w:ilvl w:val="0"/>
          <w:numId w:val="36"/>
        </w:numPr>
        <w:jc w:val="both"/>
        <w:rPr>
          <w:rFonts w:ascii="Trebuchet MS" w:hAnsi="Trebuchet MS"/>
          <w:sz w:val="22"/>
          <w:szCs w:val="24"/>
          <w:lang w:val="ro-RO"/>
        </w:rPr>
      </w:pPr>
      <w:r w:rsidRPr="009D6072">
        <w:rPr>
          <w:rFonts w:ascii="Trebuchet MS" w:eastAsia="Arial" w:hAnsi="Trebuchet MS"/>
          <w:spacing w:val="-1"/>
          <w:sz w:val="22"/>
          <w:szCs w:val="24"/>
          <w:lang w:val="ro-RO"/>
        </w:rPr>
        <w:t xml:space="preserve">Părțile convin prin prezentul contract asupra existenței și duratei caracterului confidențial al documentelor, secțiunilor, respectiv informațiilor  din proiect </w:t>
      </w:r>
      <w:r w:rsidR="00901B69" w:rsidRPr="009D6072">
        <w:rPr>
          <w:rFonts w:ascii="Trebuchet MS" w:eastAsia="Arial" w:hAnsi="Trebuchet MS"/>
          <w:spacing w:val="-1"/>
          <w:sz w:val="22"/>
          <w:szCs w:val="24"/>
          <w:lang w:val="ro-RO"/>
        </w:rPr>
        <w:t xml:space="preserve">a căror </w:t>
      </w:r>
      <w:r w:rsidRPr="009D6072">
        <w:rPr>
          <w:rFonts w:ascii="Trebuchet MS" w:eastAsia="Arial" w:hAnsi="Trebuchet MS"/>
          <w:spacing w:val="-1"/>
          <w:sz w:val="22"/>
          <w:szCs w:val="24"/>
          <w:lang w:val="ro-RO"/>
        </w:rPr>
        <w:t xml:space="preserve"> publicare</w:t>
      </w:r>
      <w:r w:rsidR="00901B69"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w:t>
      </w:r>
      <w:r w:rsidR="00901B69" w:rsidRPr="009D6072">
        <w:rPr>
          <w:rFonts w:ascii="Trebuchet MS" w:eastAsia="Arial" w:hAnsi="Trebuchet MS"/>
          <w:spacing w:val="-1"/>
          <w:sz w:val="22"/>
          <w:szCs w:val="24"/>
          <w:lang w:val="ro-RO"/>
        </w:rPr>
        <w:t xml:space="preserve">r putea </w:t>
      </w:r>
      <w:r w:rsidRPr="009D6072">
        <w:rPr>
          <w:rFonts w:ascii="Trebuchet MS" w:eastAsia="Arial" w:hAnsi="Trebuchet MS"/>
          <w:spacing w:val="-1"/>
          <w:sz w:val="22"/>
          <w:szCs w:val="24"/>
          <w:lang w:val="ro-RO"/>
        </w:rPr>
        <w:t>aduce atingere principiului concurenței loiale, respectiv proprietății intelectuale ori altor dispoziții legale aplicabile</w:t>
      </w:r>
      <w:r w:rsidRPr="009D6072">
        <w:rPr>
          <w:rFonts w:ascii="Trebuchet MS" w:eastAsia="Arial" w:hAnsi="Trebuchet MS"/>
          <w:sz w:val="22"/>
          <w:szCs w:val="24"/>
          <w:lang w:val="ro-RO"/>
        </w:rPr>
        <w:t>.</w:t>
      </w:r>
      <w:r w:rsidR="00B953CB" w:rsidRPr="009D6072">
        <w:rPr>
          <w:rFonts w:ascii="Trebuchet MS" w:hAnsi="Trebuchet MS"/>
          <w:sz w:val="22"/>
          <w:szCs w:val="24"/>
          <w:lang w:val="ro-RO"/>
        </w:rPr>
        <w:t xml:space="preserve"> </w:t>
      </w:r>
    </w:p>
    <w:p w14:paraId="7C6F9705" w14:textId="06FA0D45" w:rsidR="0040297B" w:rsidRPr="009D6072" w:rsidRDefault="00B953CB" w:rsidP="00B73A5D">
      <w:pPr>
        <w:pStyle w:val="ListParagraph"/>
        <w:numPr>
          <w:ilvl w:val="0"/>
          <w:numId w:val="36"/>
        </w:numPr>
        <w:jc w:val="both"/>
        <w:rPr>
          <w:rFonts w:ascii="Trebuchet MS" w:eastAsia="Arial" w:hAnsi="Trebuchet MS"/>
          <w:sz w:val="22"/>
          <w:szCs w:val="24"/>
          <w:lang w:val="ro-RO"/>
        </w:rPr>
      </w:pPr>
      <w:r w:rsidRPr="009D6072">
        <w:rPr>
          <w:rFonts w:ascii="Trebuchet MS" w:eastAsia="Arial" w:hAnsi="Trebuchet MS"/>
          <w:sz w:val="22"/>
          <w:szCs w:val="24"/>
          <w:lang w:val="ro-RO"/>
        </w:rPr>
        <w:t xml:space="preserve">Părțile </w:t>
      </w:r>
      <w:r w:rsidR="00141210" w:rsidRPr="009D6072">
        <w:rPr>
          <w:rFonts w:ascii="Trebuchet MS" w:eastAsia="Arial" w:hAnsi="Trebuchet MS"/>
          <w:sz w:val="22"/>
          <w:szCs w:val="24"/>
          <w:lang w:val="ro-RO"/>
        </w:rPr>
        <w:t>înțeleg</w:t>
      </w:r>
      <w:r w:rsidRPr="009D6072">
        <w:rPr>
          <w:rFonts w:ascii="Trebuchet MS" w:eastAsia="Arial" w:hAnsi="Trebuchet MS"/>
          <w:sz w:val="22"/>
          <w:szCs w:val="24"/>
          <w:lang w:val="ro-RO"/>
        </w:rPr>
        <w:t xml:space="preserve"> să utilizeze informațiile contractuale doar în scopul de a-și îndeplini obligațiile din prezentul contract de finanțare.</w:t>
      </w:r>
    </w:p>
    <w:p w14:paraId="210E0C6C" w14:textId="0B39166A" w:rsidR="00E50D77" w:rsidRPr="009D6072" w:rsidRDefault="00BF4880" w:rsidP="00B73A5D">
      <w:pPr>
        <w:pStyle w:val="ListParagraph"/>
        <w:numPr>
          <w:ilvl w:val="0"/>
          <w:numId w:val="36"/>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beneficiarul și, după caz, </w:t>
      </w:r>
      <w:r w:rsidR="00696709" w:rsidRPr="009D6072">
        <w:rPr>
          <w:rFonts w:ascii="Trebuchet MS" w:eastAsia="Arial" w:hAnsi="Trebuchet MS"/>
          <w:spacing w:val="-1"/>
          <w:sz w:val="22"/>
          <w:szCs w:val="24"/>
          <w:lang w:val="ro-RO"/>
        </w:rPr>
        <w:t xml:space="preserve">Liderul de parteneriat și </w:t>
      </w:r>
      <w:r w:rsidRPr="009D6072">
        <w:rPr>
          <w:rFonts w:ascii="Trebuchet MS" w:eastAsia="Arial" w:hAnsi="Trebuchet MS"/>
          <w:spacing w:val="-1"/>
          <w:sz w:val="22"/>
          <w:szCs w:val="24"/>
          <w:lang w:val="ro-RO"/>
        </w:rPr>
        <w:t>partenerii sunt exonerați de răspunderea</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pentru dezvăluirea de documente sau informații stabilite de părți ca fiind confidențiale</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dacă:</w:t>
      </w:r>
    </w:p>
    <w:p w14:paraId="3BD0277E" w14:textId="342F72D5" w:rsidR="00E95CC8" w:rsidRPr="009D6072" w:rsidRDefault="00BF4880" w:rsidP="00B73A5D">
      <w:pPr>
        <w:pStyle w:val="ListParagraph"/>
        <w:numPr>
          <w:ilvl w:val="0"/>
          <w:numId w:val="37"/>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informația a fost dezvăluită după ce a fost obținut acordul scris al celeilalte părți</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contractante pentru asemenea dezvăluire, </w:t>
      </w:r>
    </w:p>
    <w:p w14:paraId="05325C80" w14:textId="2731C7F1" w:rsidR="00E50D77" w:rsidRPr="009D6072" w:rsidRDefault="00BF4880" w:rsidP="00BB3782">
      <w:pPr>
        <w:pStyle w:val="ListParagraph"/>
        <w:ind w:left="1080"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sau</w:t>
      </w:r>
    </w:p>
    <w:p w14:paraId="1031A215" w14:textId="1B5521F5" w:rsidR="00B953CB" w:rsidRPr="009D6072" w:rsidRDefault="00BF4880" w:rsidP="00B73A5D">
      <w:pPr>
        <w:pStyle w:val="ListParagraph"/>
        <w:numPr>
          <w:ilvl w:val="0"/>
          <w:numId w:val="37"/>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partea a fost obligată în mod legal să dezvăluie informația</w:t>
      </w:r>
      <w:r w:rsidR="00B953CB" w:rsidRPr="009D6072">
        <w:rPr>
          <w:rFonts w:ascii="Trebuchet MS" w:eastAsia="Arial" w:hAnsi="Trebuchet MS"/>
          <w:spacing w:val="-1"/>
          <w:sz w:val="22"/>
          <w:szCs w:val="24"/>
          <w:lang w:val="ro-RO"/>
        </w:rPr>
        <w:t>;</w:t>
      </w:r>
    </w:p>
    <w:p w14:paraId="653A02A4" w14:textId="4CF54C90" w:rsidR="00E95CC8" w:rsidRPr="009D6072" w:rsidRDefault="00E95CC8" w:rsidP="00BB3782">
      <w:pPr>
        <w:pStyle w:val="ListParagraph"/>
        <w:ind w:left="1080"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sau </w:t>
      </w:r>
    </w:p>
    <w:p w14:paraId="78134AAD" w14:textId="2C047FE8" w:rsidR="00E50D77" w:rsidRPr="009D6072" w:rsidRDefault="00B953CB" w:rsidP="00B73A5D">
      <w:pPr>
        <w:pStyle w:val="ListParagraph"/>
        <w:numPr>
          <w:ilvl w:val="0"/>
          <w:numId w:val="37"/>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informația devine notorie/publică</w:t>
      </w:r>
      <w:r w:rsidR="00BF4880" w:rsidRPr="009D6072">
        <w:rPr>
          <w:rFonts w:ascii="Trebuchet MS" w:eastAsia="Arial" w:hAnsi="Trebuchet MS"/>
          <w:spacing w:val="-1"/>
          <w:sz w:val="22"/>
          <w:szCs w:val="24"/>
          <w:lang w:val="ro-RO"/>
        </w:rPr>
        <w:t>.</w:t>
      </w:r>
    </w:p>
    <w:p w14:paraId="1724C72F" w14:textId="1F4C4F93" w:rsidR="00E50D77" w:rsidRPr="009D6072" w:rsidRDefault="00E50D77" w:rsidP="002B1851">
      <w:pPr>
        <w:rPr>
          <w:rFonts w:ascii="Trebuchet MS" w:hAnsi="Trebuchet MS"/>
          <w:sz w:val="22"/>
          <w:szCs w:val="24"/>
          <w:lang w:val="ro-RO"/>
        </w:rPr>
      </w:pPr>
    </w:p>
    <w:p w14:paraId="2F6F084E" w14:textId="2F1F73CE" w:rsidR="00E50D77" w:rsidRPr="009D6072" w:rsidRDefault="00BF4880" w:rsidP="00310658">
      <w:pPr>
        <w:ind w:firstLine="720"/>
        <w:rPr>
          <w:rFonts w:ascii="Trebuchet MS" w:eastAsia="Arial" w:hAnsi="Trebuchet MS"/>
          <w:b/>
          <w:position w:val="1"/>
          <w:sz w:val="22"/>
          <w:szCs w:val="24"/>
          <w:lang w:val="ro-RO"/>
        </w:rPr>
      </w:pPr>
      <w:r w:rsidRPr="009D6072">
        <w:rPr>
          <w:rFonts w:ascii="Trebuchet MS" w:eastAsia="Arial" w:hAnsi="Trebuchet MS"/>
          <w:b/>
          <w:position w:val="1"/>
          <w:sz w:val="22"/>
          <w:szCs w:val="24"/>
          <w:lang w:val="ro-RO"/>
        </w:rPr>
        <w:t>Articolul 19 – Protecția</w:t>
      </w:r>
      <w:r w:rsidR="00BE56FA" w:rsidRPr="009D6072">
        <w:rPr>
          <w:rFonts w:ascii="Trebuchet MS" w:eastAsia="Arial" w:hAnsi="Trebuchet MS"/>
          <w:b/>
          <w:position w:val="1"/>
          <w:sz w:val="22"/>
          <w:szCs w:val="24"/>
          <w:lang w:val="ro-RO"/>
        </w:rPr>
        <w:t xml:space="preserve"> și </w:t>
      </w:r>
      <w:r w:rsidR="00B953CB" w:rsidRPr="009D6072">
        <w:rPr>
          <w:rFonts w:ascii="Trebuchet MS" w:eastAsia="Arial" w:hAnsi="Trebuchet MS"/>
          <w:b/>
          <w:position w:val="1"/>
          <w:sz w:val="22"/>
          <w:szCs w:val="24"/>
          <w:lang w:val="ro-RO"/>
        </w:rPr>
        <w:t xml:space="preserve">prelucrarea </w:t>
      </w:r>
      <w:r w:rsidRPr="009D6072">
        <w:rPr>
          <w:rFonts w:ascii="Trebuchet MS" w:eastAsia="Arial" w:hAnsi="Trebuchet MS"/>
          <w:b/>
          <w:position w:val="1"/>
          <w:sz w:val="22"/>
          <w:szCs w:val="24"/>
          <w:lang w:val="ro-RO"/>
        </w:rPr>
        <w:t>datelor cu caracter personal</w:t>
      </w:r>
    </w:p>
    <w:p w14:paraId="4A86A3E5" w14:textId="77777777" w:rsidR="00E95CC8" w:rsidRPr="009D6072" w:rsidRDefault="00E95CC8" w:rsidP="00310658">
      <w:pPr>
        <w:ind w:firstLine="720"/>
        <w:rPr>
          <w:rFonts w:ascii="Trebuchet MS" w:eastAsia="Arial" w:hAnsi="Trebuchet MS"/>
          <w:b/>
          <w:position w:val="1"/>
          <w:sz w:val="22"/>
          <w:szCs w:val="24"/>
          <w:lang w:val="ro-RO"/>
        </w:rPr>
      </w:pPr>
    </w:p>
    <w:p w14:paraId="6FEFE71D" w14:textId="359B1381" w:rsidR="00DD67AF" w:rsidRPr="009D6072" w:rsidRDefault="00DD67AF" w:rsidP="00B73A5D">
      <w:pPr>
        <w:pStyle w:val="ListParagraph"/>
        <w:numPr>
          <w:ilvl w:val="0"/>
          <w:numId w:val="38"/>
        </w:numPr>
        <w:jc w:val="both"/>
        <w:rPr>
          <w:rFonts w:ascii="Trebuchet MS" w:eastAsia="Arial" w:hAnsi="Trebuchet MS"/>
          <w:sz w:val="22"/>
          <w:szCs w:val="24"/>
          <w:lang w:val="ro-RO"/>
        </w:rPr>
      </w:pPr>
      <w:r w:rsidRPr="009D6072">
        <w:rPr>
          <w:rFonts w:ascii="Trebuchet MS" w:eastAsia="Arial" w:hAnsi="Trebuchet MS"/>
          <w:sz w:val="22"/>
          <w:szCs w:val="24"/>
          <w:lang w:val="ro-RO"/>
        </w:rPr>
        <w:t>Beneficiarul</w:t>
      </w:r>
      <w:r w:rsidR="00E95CC8" w:rsidRPr="009D6072">
        <w:rPr>
          <w:rFonts w:ascii="Trebuchet MS" w:eastAsia="Arial" w:hAnsi="Trebuchet MS"/>
          <w:sz w:val="22"/>
          <w:szCs w:val="24"/>
          <w:lang w:val="ro-RO"/>
        </w:rPr>
        <w:t>/</w:t>
      </w:r>
      <w:r w:rsidR="00696709" w:rsidRPr="009D6072">
        <w:rPr>
          <w:rFonts w:ascii="Trebuchet MS" w:eastAsia="Arial" w:hAnsi="Trebuchet MS"/>
          <w:sz w:val="22"/>
          <w:szCs w:val="24"/>
          <w:lang w:val="ro-RO"/>
        </w:rPr>
        <w:t xml:space="preserve">Liderul </w:t>
      </w:r>
      <w:r w:rsidR="00E95CC8" w:rsidRPr="009D6072">
        <w:rPr>
          <w:rFonts w:ascii="Trebuchet MS" w:eastAsia="Arial" w:hAnsi="Trebuchet MS"/>
          <w:sz w:val="22"/>
          <w:szCs w:val="24"/>
          <w:lang w:val="ro-RO"/>
        </w:rPr>
        <w:t xml:space="preserve">de parteneriat și partenerii, </w:t>
      </w:r>
      <w:r w:rsidR="00141210" w:rsidRPr="009D6072">
        <w:rPr>
          <w:rFonts w:ascii="Trebuchet MS" w:eastAsia="Arial" w:hAnsi="Trebuchet MS"/>
          <w:sz w:val="22"/>
          <w:szCs w:val="24"/>
          <w:lang w:val="ro-RO"/>
        </w:rPr>
        <w:t>după</w:t>
      </w:r>
      <w:r w:rsidR="00E95CC8" w:rsidRPr="009D6072">
        <w:rPr>
          <w:rFonts w:ascii="Trebuchet MS" w:eastAsia="Arial" w:hAnsi="Trebuchet MS"/>
          <w:sz w:val="22"/>
          <w:szCs w:val="24"/>
          <w:lang w:val="ro-RO"/>
        </w:rPr>
        <w:t xml:space="preserve"> caz, </w:t>
      </w:r>
      <w:r w:rsidRPr="009D6072">
        <w:rPr>
          <w:rFonts w:ascii="Trebuchet MS" w:eastAsia="Arial" w:hAnsi="Trebuchet MS"/>
          <w:sz w:val="22"/>
          <w:szCs w:val="24"/>
          <w:lang w:val="ro-RO"/>
        </w:rPr>
        <w:t xml:space="preserve">îşi exprimă acordul cu privire la prelucrarea, stocarea şi arhivarea datelor </w:t>
      </w:r>
      <w:r w:rsidR="00D1098E" w:rsidRPr="009D6072">
        <w:rPr>
          <w:rFonts w:ascii="Trebuchet MS" w:eastAsia="Arial" w:hAnsi="Trebuchet MS"/>
          <w:sz w:val="22"/>
          <w:szCs w:val="24"/>
          <w:lang w:val="ro-RO"/>
        </w:rPr>
        <w:t xml:space="preserve">rezultate </w:t>
      </w:r>
      <w:r w:rsidRPr="009D6072">
        <w:rPr>
          <w:rFonts w:ascii="Trebuchet MS" w:eastAsia="Arial" w:hAnsi="Trebuchet MS"/>
          <w:sz w:val="22"/>
          <w:szCs w:val="24"/>
          <w:lang w:val="ro-RO"/>
        </w:rPr>
        <w:t xml:space="preserve">pe parcursul </w:t>
      </w:r>
      <w:r w:rsidR="00D1098E" w:rsidRPr="009D6072">
        <w:rPr>
          <w:rFonts w:ascii="Trebuchet MS" w:eastAsia="Arial" w:hAnsi="Trebuchet MS"/>
          <w:sz w:val="22"/>
          <w:szCs w:val="24"/>
          <w:lang w:val="ro-RO"/>
        </w:rPr>
        <w:t>derulării c</w:t>
      </w:r>
      <w:r w:rsidRPr="009D6072">
        <w:rPr>
          <w:rFonts w:ascii="Trebuchet MS" w:eastAsia="Arial" w:hAnsi="Trebuchet MS"/>
          <w:sz w:val="22"/>
          <w:szCs w:val="24"/>
          <w:lang w:val="ro-RO"/>
        </w:rPr>
        <w:t xml:space="preserve">ontractului de </w:t>
      </w:r>
      <w:r w:rsidR="00D1098E" w:rsidRPr="009D6072">
        <w:rPr>
          <w:rFonts w:ascii="Trebuchet MS" w:eastAsia="Arial" w:hAnsi="Trebuchet MS"/>
          <w:sz w:val="22"/>
          <w:szCs w:val="24"/>
          <w:lang w:val="ro-RO"/>
        </w:rPr>
        <w:t>f</w:t>
      </w:r>
      <w:r w:rsidRPr="009D6072">
        <w:rPr>
          <w:rFonts w:ascii="Trebuchet MS" w:eastAsia="Arial" w:hAnsi="Trebuchet MS"/>
          <w:sz w:val="22"/>
          <w:szCs w:val="24"/>
          <w:lang w:val="ro-RO"/>
        </w:rPr>
        <w:t>inanțare, precum şi după încetarea acestuia, în scopul verificării modului de implementare şi/sau a respectării clauzelor contractuale şi a legislației naționale şi europene</w:t>
      </w:r>
      <w:r w:rsidR="00FB089E" w:rsidRPr="009D6072">
        <w:rPr>
          <w:rFonts w:ascii="Trebuchet MS" w:eastAsia="Arial" w:hAnsi="Trebuchet MS"/>
          <w:sz w:val="22"/>
          <w:szCs w:val="24"/>
          <w:lang w:val="ro-RO"/>
        </w:rPr>
        <w:t xml:space="preserve"> aplicabile.</w:t>
      </w:r>
    </w:p>
    <w:p w14:paraId="43F96F42" w14:textId="5432E66F" w:rsidR="00E27ECC" w:rsidRPr="009D6072" w:rsidRDefault="000E1C54" w:rsidP="00B73A5D">
      <w:pPr>
        <w:pStyle w:val="ListParagraph"/>
        <w:numPr>
          <w:ilvl w:val="0"/>
          <w:numId w:val="38"/>
        </w:numPr>
        <w:jc w:val="both"/>
        <w:rPr>
          <w:rFonts w:ascii="Trebuchet MS" w:eastAsia="Arial" w:hAnsi="Trebuchet MS"/>
          <w:spacing w:val="-1"/>
          <w:sz w:val="22"/>
          <w:szCs w:val="24"/>
          <w:lang w:val="ro-RO"/>
        </w:rPr>
      </w:pPr>
      <w:r w:rsidRPr="009D6072">
        <w:rPr>
          <w:rFonts w:ascii="Trebuchet MS" w:eastAsia="Arial" w:hAnsi="Trebuchet MS"/>
          <w:sz w:val="22"/>
          <w:szCs w:val="24"/>
          <w:lang w:val="ro-RO"/>
        </w:rPr>
        <w:t xml:space="preserve">Prezentul contract </w:t>
      </w:r>
      <w:r w:rsidR="00696709" w:rsidRPr="009D6072">
        <w:rPr>
          <w:rFonts w:ascii="Trebuchet MS" w:eastAsia="Arial" w:hAnsi="Trebuchet MS"/>
          <w:sz w:val="22"/>
          <w:szCs w:val="24"/>
          <w:lang w:val="ro-RO"/>
        </w:rPr>
        <w:t xml:space="preserve">de finanțare </w:t>
      </w:r>
      <w:r w:rsidRPr="009D6072">
        <w:rPr>
          <w:rFonts w:ascii="Trebuchet MS" w:eastAsia="Arial" w:hAnsi="Trebuchet MS"/>
          <w:sz w:val="22"/>
          <w:szCs w:val="24"/>
          <w:lang w:val="ro-RO"/>
        </w:rPr>
        <w:t xml:space="preserve">reprezintă un acord ferm pentru părți în ceea ce privește gestionarea și prelucrarea datelor cu caracter personal primite în vederea îndeplinirii obligațiilor contractuale, în </w:t>
      </w:r>
      <w:r w:rsidR="005859DD" w:rsidRPr="009D6072">
        <w:rPr>
          <w:rFonts w:ascii="Trebuchet MS" w:eastAsia="Arial" w:hAnsi="Trebuchet MS"/>
          <w:sz w:val="22"/>
          <w:szCs w:val="24"/>
          <w:lang w:val="ro-RO"/>
        </w:rPr>
        <w:t xml:space="preserve">condițiile specificate la art. 4 din Regulamentul (UE) 1060/2021, </w:t>
      </w:r>
      <w:r w:rsidR="00091EAF" w:rsidRPr="009D6072">
        <w:rPr>
          <w:rFonts w:ascii="Trebuchet MS" w:eastAsia="Arial" w:hAnsi="Trebuchet MS"/>
          <w:sz w:val="22"/>
          <w:szCs w:val="24"/>
          <w:lang w:val="ro-RO"/>
        </w:rPr>
        <w:t xml:space="preserve">și în conformitate </w:t>
      </w:r>
      <w:r w:rsidR="005859DD" w:rsidRPr="009D6072">
        <w:rPr>
          <w:rFonts w:ascii="Trebuchet MS" w:eastAsia="Arial" w:hAnsi="Trebuchet MS"/>
          <w:sz w:val="22"/>
          <w:szCs w:val="24"/>
          <w:lang w:val="ro-RO"/>
        </w:rPr>
        <w:t>cu</w:t>
      </w:r>
      <w:r w:rsidR="005859DD"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Regulamentul nr. (UE) 679/2016 </w:t>
      </w:r>
      <w:r w:rsidR="00E27ECC" w:rsidRPr="009D6072">
        <w:rPr>
          <w:rFonts w:ascii="Trebuchet MS" w:eastAsia="Arial" w:hAnsi="Trebuchet MS"/>
          <w:spacing w:val="-1"/>
          <w:sz w:val="22"/>
          <w:szCs w:val="24"/>
          <w:lang w:val="ro-RO"/>
        </w:rPr>
        <w:t xml:space="preserve"> și Legea nr.190/2018, cu modificările și completările ulterioare</w:t>
      </w:r>
      <w:r w:rsidR="00B876BF" w:rsidRPr="009D6072">
        <w:rPr>
          <w:rFonts w:ascii="Trebuchet MS" w:eastAsia="Arial" w:hAnsi="Trebuchet MS"/>
          <w:spacing w:val="-1"/>
          <w:sz w:val="22"/>
          <w:szCs w:val="24"/>
          <w:lang w:val="ro-RO"/>
        </w:rPr>
        <w:t>.</w:t>
      </w:r>
    </w:p>
    <w:p w14:paraId="71576E97" w14:textId="1B5DD997" w:rsidR="00E50D77" w:rsidRPr="009D6072" w:rsidRDefault="00BF4880" w:rsidP="00B73A5D">
      <w:pPr>
        <w:pStyle w:val="ListParagraph"/>
        <w:numPr>
          <w:ilvl w:val="0"/>
          <w:numId w:val="38"/>
        </w:numPr>
        <w:jc w:val="both"/>
        <w:rPr>
          <w:rFonts w:ascii="Trebuchet MS" w:eastAsia="Arial" w:hAnsi="Trebuchet MS"/>
          <w:sz w:val="22"/>
          <w:szCs w:val="24"/>
          <w:lang w:val="ro-RO"/>
        </w:rPr>
      </w:pPr>
      <w:r w:rsidRPr="009D6072">
        <w:rPr>
          <w:rFonts w:ascii="Trebuchet MS" w:eastAsia="Arial" w:hAnsi="Trebuchet MS"/>
          <w:sz w:val="22"/>
          <w:szCs w:val="24"/>
          <w:lang w:val="ro-RO"/>
        </w:rPr>
        <w:t>Datele cu caracter personal ale grupului țintă și, după caz, ale beneficiarilor finali ai</w:t>
      </w:r>
      <w:r w:rsidR="0040297B"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proiectului</w:t>
      </w:r>
      <w:r w:rsidR="0031292F" w:rsidRPr="009D6072">
        <w:rPr>
          <w:rFonts w:ascii="Trebuchet MS" w:eastAsia="Arial" w:hAnsi="Trebuchet MS"/>
          <w:sz w:val="22"/>
          <w:szCs w:val="24"/>
          <w:lang w:val="ro-RO"/>
        </w:rPr>
        <w:t>,</w:t>
      </w:r>
      <w:r w:rsidR="003970F9" w:rsidRPr="009D6072">
        <w:rPr>
          <w:rFonts w:ascii="Trebuchet MS" w:eastAsia="Arial" w:hAnsi="Trebuchet MS"/>
          <w:sz w:val="22"/>
          <w:szCs w:val="24"/>
          <w:lang w:val="ro-RO"/>
        </w:rPr>
        <w:t xml:space="preserve"> ale resurselor umane din cadrul proiectului și ale subcontract</w:t>
      </w:r>
      <w:r w:rsidR="00CD6D88" w:rsidRPr="009D6072">
        <w:rPr>
          <w:rFonts w:ascii="Trebuchet MS" w:eastAsia="Arial" w:hAnsi="Trebuchet MS"/>
          <w:sz w:val="22"/>
          <w:szCs w:val="24"/>
          <w:lang w:val="ro-RO"/>
        </w:rPr>
        <w:t>anților</w:t>
      </w:r>
      <w:r w:rsidR="0031292F"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nu pot fi prelucrate și publicate, pentru informarea publicului, decât cu informarea prealabilă a acestora asupra scopului prelucrării sau publicării și obținerea consimțământului acestora, în condițiile legii.</w:t>
      </w:r>
    </w:p>
    <w:p w14:paraId="63EAAFB7" w14:textId="1632C769" w:rsidR="007502C3" w:rsidRPr="009D6072" w:rsidRDefault="007502C3" w:rsidP="00B73A5D">
      <w:pPr>
        <w:pStyle w:val="ListParagraph"/>
        <w:numPr>
          <w:ilvl w:val="0"/>
          <w:numId w:val="38"/>
        </w:numPr>
        <w:jc w:val="both"/>
        <w:rPr>
          <w:rFonts w:ascii="Trebuchet MS" w:eastAsia="Arial" w:hAnsi="Trebuchet MS"/>
          <w:sz w:val="22"/>
          <w:szCs w:val="24"/>
          <w:lang w:val="ro-RO"/>
        </w:rPr>
      </w:pPr>
      <w:r w:rsidRPr="009D6072">
        <w:rPr>
          <w:rFonts w:ascii="Trebuchet MS" w:eastAsia="Arial" w:hAnsi="Trebuchet MS"/>
          <w:sz w:val="22"/>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w:t>
      </w:r>
      <w:r w:rsidR="00B876BF"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care fac obiectul </w:t>
      </w:r>
      <w:r w:rsidR="00141210" w:rsidRPr="009D6072">
        <w:rPr>
          <w:rFonts w:ascii="Trebuchet MS" w:eastAsia="Arial" w:hAnsi="Trebuchet MS"/>
          <w:sz w:val="22"/>
          <w:szCs w:val="24"/>
          <w:lang w:val="ro-RO"/>
        </w:rPr>
        <w:t>Ordonanței</w:t>
      </w:r>
      <w:r w:rsidR="003E2CF2" w:rsidRPr="009D6072">
        <w:rPr>
          <w:rFonts w:ascii="Trebuchet MS" w:eastAsia="Arial" w:hAnsi="Trebuchet MS"/>
          <w:sz w:val="22"/>
          <w:szCs w:val="24"/>
          <w:lang w:val="ro-RO"/>
        </w:rPr>
        <w:t xml:space="preserve"> de urgență a Guvernului</w:t>
      </w:r>
      <w:r w:rsidRPr="009D6072">
        <w:rPr>
          <w:rFonts w:ascii="Trebuchet MS" w:eastAsia="Arial" w:hAnsi="Trebuchet MS"/>
          <w:sz w:val="22"/>
          <w:szCs w:val="24"/>
          <w:lang w:val="ro-RO"/>
        </w:rPr>
        <w:t xml:space="preserve"> nr. 23/2023.</w:t>
      </w:r>
    </w:p>
    <w:p w14:paraId="413B57B6" w14:textId="2FC60A4B" w:rsidR="004A6B88" w:rsidRDefault="004A6B88" w:rsidP="0058680B">
      <w:pPr>
        <w:rPr>
          <w:rFonts w:ascii="Trebuchet MS" w:hAnsi="Trebuchet MS"/>
          <w:sz w:val="22"/>
          <w:szCs w:val="24"/>
          <w:lang w:val="ro-RO"/>
        </w:rPr>
      </w:pPr>
    </w:p>
    <w:p w14:paraId="5B85BC75" w14:textId="20A3B361" w:rsidR="00DC6E15" w:rsidRDefault="00DC6E15" w:rsidP="0058680B">
      <w:pPr>
        <w:rPr>
          <w:rFonts w:ascii="Trebuchet MS" w:hAnsi="Trebuchet MS"/>
          <w:sz w:val="22"/>
          <w:szCs w:val="24"/>
          <w:lang w:val="ro-RO"/>
        </w:rPr>
      </w:pPr>
    </w:p>
    <w:p w14:paraId="43255DF0" w14:textId="77777777" w:rsidR="00DC6E15" w:rsidRPr="009D6072" w:rsidRDefault="00DC6E15" w:rsidP="0058680B">
      <w:pPr>
        <w:rPr>
          <w:rFonts w:ascii="Trebuchet MS" w:hAnsi="Trebuchet MS"/>
          <w:sz w:val="22"/>
          <w:szCs w:val="24"/>
          <w:lang w:val="ro-RO"/>
        </w:rPr>
      </w:pPr>
    </w:p>
    <w:p w14:paraId="5C129429" w14:textId="14D078A3" w:rsidR="00E50D77" w:rsidRPr="009D6072" w:rsidRDefault="00CC388F" w:rsidP="00310658">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lastRenderedPageBreak/>
        <w:t>A</w:t>
      </w:r>
      <w:r w:rsidR="00BF4880" w:rsidRPr="009D6072">
        <w:rPr>
          <w:rFonts w:ascii="Trebuchet MS" w:eastAsia="Arial" w:hAnsi="Trebuchet MS"/>
          <w:b/>
          <w:sz w:val="22"/>
          <w:szCs w:val="24"/>
          <w:lang w:val="ro-RO"/>
        </w:rPr>
        <w:t>r</w:t>
      </w:r>
      <w:r w:rsidR="00BF4880" w:rsidRPr="009D6072">
        <w:rPr>
          <w:rFonts w:ascii="Trebuchet MS" w:eastAsia="Arial" w:hAnsi="Trebuchet MS"/>
          <w:b/>
          <w:spacing w:val="1"/>
          <w:sz w:val="22"/>
          <w:szCs w:val="24"/>
          <w:lang w:val="ro-RO"/>
        </w:rPr>
        <w:t>ti</w:t>
      </w:r>
      <w:r w:rsidR="00BF4880" w:rsidRPr="009D6072">
        <w:rPr>
          <w:rFonts w:ascii="Trebuchet MS" w:eastAsia="Arial" w:hAnsi="Trebuchet MS"/>
          <w:b/>
          <w:sz w:val="22"/>
          <w:szCs w:val="24"/>
          <w:lang w:val="ro-RO"/>
        </w:rPr>
        <w:t>co</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ul</w:t>
      </w:r>
      <w:r w:rsidR="00BF4880" w:rsidRPr="009D6072">
        <w:rPr>
          <w:rFonts w:ascii="Trebuchet MS" w:eastAsia="Arial" w:hAnsi="Trebuchet MS"/>
          <w:b/>
          <w:spacing w:val="2"/>
          <w:sz w:val="22"/>
          <w:szCs w:val="24"/>
          <w:lang w:val="ro-RO"/>
        </w:rPr>
        <w:t xml:space="preserve"> </w:t>
      </w:r>
      <w:r w:rsidR="00BF4880" w:rsidRPr="009D6072">
        <w:rPr>
          <w:rFonts w:ascii="Trebuchet MS" w:eastAsia="Arial" w:hAnsi="Trebuchet MS"/>
          <w:b/>
          <w:sz w:val="22"/>
          <w:szCs w:val="24"/>
          <w:lang w:val="ro-RO"/>
        </w:rPr>
        <w:t>20</w:t>
      </w:r>
      <w:r w:rsidR="00BF4880" w:rsidRPr="009D6072">
        <w:rPr>
          <w:rFonts w:ascii="Trebuchet MS" w:eastAsia="Arial" w:hAnsi="Trebuchet MS"/>
          <w:b/>
          <w:spacing w:val="3"/>
          <w:sz w:val="22"/>
          <w:szCs w:val="24"/>
          <w:lang w:val="ro-RO"/>
        </w:rPr>
        <w:t xml:space="preserve"> </w:t>
      </w:r>
      <w:r w:rsidR="00BF4880" w:rsidRPr="009D6072">
        <w:rPr>
          <w:rFonts w:ascii="Trebuchet MS" w:eastAsia="Arial" w:hAnsi="Trebuchet MS"/>
          <w:b/>
          <w:sz w:val="22"/>
          <w:szCs w:val="24"/>
          <w:lang w:val="ro-RO"/>
        </w:rPr>
        <w:t>–</w:t>
      </w:r>
      <w:r w:rsidR="00BF4880" w:rsidRPr="009D6072">
        <w:rPr>
          <w:rFonts w:ascii="Trebuchet MS" w:eastAsia="Arial" w:hAnsi="Trebuchet MS"/>
          <w:b/>
          <w:spacing w:val="-1"/>
          <w:sz w:val="22"/>
          <w:szCs w:val="24"/>
          <w:lang w:val="ro-RO"/>
        </w:rPr>
        <w:t xml:space="preserve"> P</w:t>
      </w:r>
      <w:r w:rsidR="00BF4880" w:rsidRPr="009D6072">
        <w:rPr>
          <w:rFonts w:ascii="Trebuchet MS" w:eastAsia="Arial" w:hAnsi="Trebuchet MS"/>
          <w:b/>
          <w:sz w:val="22"/>
          <w:szCs w:val="24"/>
          <w:lang w:val="ro-RO"/>
        </w:rPr>
        <w:t>ub</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car</w:t>
      </w:r>
      <w:r w:rsidR="00BF4880" w:rsidRPr="009D6072">
        <w:rPr>
          <w:rFonts w:ascii="Trebuchet MS" w:eastAsia="Arial" w:hAnsi="Trebuchet MS"/>
          <w:b/>
          <w:spacing w:val="-3"/>
          <w:sz w:val="22"/>
          <w:szCs w:val="24"/>
          <w:lang w:val="ro-RO"/>
        </w:rPr>
        <w:t>e</w:t>
      </w:r>
      <w:r w:rsidR="00BF4880" w:rsidRPr="009D6072">
        <w:rPr>
          <w:rFonts w:ascii="Trebuchet MS" w:eastAsia="Arial" w:hAnsi="Trebuchet MS"/>
          <w:b/>
          <w:sz w:val="22"/>
          <w:szCs w:val="24"/>
          <w:lang w:val="ro-RO"/>
        </w:rPr>
        <w:t>a</w:t>
      </w:r>
      <w:r w:rsidR="00BF4880" w:rsidRPr="009D6072">
        <w:rPr>
          <w:rFonts w:ascii="Trebuchet MS" w:eastAsia="Arial" w:hAnsi="Trebuchet MS"/>
          <w:b/>
          <w:spacing w:val="1"/>
          <w:sz w:val="22"/>
          <w:szCs w:val="24"/>
          <w:lang w:val="ro-RO"/>
        </w:rPr>
        <w:t xml:space="preserve"> </w:t>
      </w:r>
      <w:r w:rsidR="00BF4880" w:rsidRPr="009D6072">
        <w:rPr>
          <w:rFonts w:ascii="Trebuchet MS" w:eastAsia="Arial" w:hAnsi="Trebuchet MS"/>
          <w:b/>
          <w:sz w:val="22"/>
          <w:szCs w:val="24"/>
          <w:lang w:val="ro-RO"/>
        </w:rPr>
        <w:t>da</w:t>
      </w:r>
      <w:r w:rsidR="00BF4880" w:rsidRPr="009D6072">
        <w:rPr>
          <w:rFonts w:ascii="Trebuchet MS" w:eastAsia="Arial" w:hAnsi="Trebuchet MS"/>
          <w:b/>
          <w:spacing w:val="1"/>
          <w:sz w:val="22"/>
          <w:szCs w:val="24"/>
          <w:lang w:val="ro-RO"/>
        </w:rPr>
        <w:t>t</w:t>
      </w:r>
      <w:r w:rsidR="00BF4880" w:rsidRPr="009D6072">
        <w:rPr>
          <w:rFonts w:ascii="Trebuchet MS" w:eastAsia="Arial" w:hAnsi="Trebuchet MS"/>
          <w:b/>
          <w:spacing w:val="-3"/>
          <w:sz w:val="22"/>
          <w:szCs w:val="24"/>
          <w:lang w:val="ro-RO"/>
        </w:rPr>
        <w:t>e</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or</w:t>
      </w:r>
    </w:p>
    <w:p w14:paraId="1CB0B758" w14:textId="77777777" w:rsidR="00467F70" w:rsidRPr="009D6072" w:rsidRDefault="00467F70" w:rsidP="00310658">
      <w:pPr>
        <w:ind w:firstLine="720"/>
        <w:rPr>
          <w:rFonts w:ascii="Trebuchet MS" w:eastAsia="Arial" w:hAnsi="Trebuchet MS"/>
          <w:sz w:val="22"/>
          <w:szCs w:val="24"/>
          <w:lang w:val="ro-RO"/>
        </w:rPr>
      </w:pPr>
    </w:p>
    <w:p w14:paraId="57055DA3" w14:textId="3740224D" w:rsidR="00D95DCE" w:rsidRPr="009D6072" w:rsidRDefault="00D95DCE" w:rsidP="00B876BF">
      <w:pPr>
        <w:ind w:left="709"/>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 situația în care informațiile de la art.</w:t>
      </w:r>
      <w:r w:rsidR="000508A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17 alin</w:t>
      </w:r>
      <w:r w:rsidR="000508A8" w:rsidRPr="009D6072">
        <w:rPr>
          <w:rFonts w:ascii="Trebuchet MS" w:eastAsia="Arial" w:hAnsi="Trebuchet MS"/>
          <w:spacing w:val="-1"/>
          <w:sz w:val="22"/>
          <w:szCs w:val="24"/>
          <w:lang w:val="ro-RO"/>
        </w:rPr>
        <w:t xml:space="preserve"> </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2</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reprezintă informații cu caracter personal</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Beneficiarul/Liderul de Parteneriat și Partenerii își vor da acordul cu privire la publicarea acestora și vor face dovada îndeplinirii obligației prevăzute la art.</w:t>
      </w:r>
      <w:r w:rsidR="001F539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19 alin</w:t>
      </w:r>
      <w:r w:rsidR="00CC543C" w:rsidRPr="009D6072">
        <w:rPr>
          <w:rFonts w:ascii="Trebuchet MS" w:eastAsia="Arial" w:hAnsi="Trebuchet MS"/>
          <w:spacing w:val="-1"/>
          <w:sz w:val="22"/>
          <w:szCs w:val="24"/>
          <w:lang w:val="ro-RO"/>
        </w:rPr>
        <w:t>.</w:t>
      </w:r>
      <w:r w:rsidR="001F539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2</w:t>
      </w:r>
      <w:r w:rsidR="001F539B" w:rsidRPr="009D6072">
        <w:rPr>
          <w:rFonts w:ascii="Trebuchet MS" w:eastAsia="Arial" w:hAnsi="Trebuchet MS"/>
          <w:spacing w:val="-1"/>
          <w:sz w:val="22"/>
          <w:szCs w:val="24"/>
          <w:lang w:val="ro-RO"/>
        </w:rPr>
        <w:t>)</w:t>
      </w:r>
      <w:r w:rsidR="00CC543C" w:rsidRPr="009D6072">
        <w:rPr>
          <w:rFonts w:ascii="Trebuchet MS" w:eastAsia="Arial" w:hAnsi="Trebuchet MS"/>
          <w:spacing w:val="-1"/>
          <w:sz w:val="22"/>
          <w:szCs w:val="24"/>
          <w:lang w:val="ro-RO"/>
        </w:rPr>
        <w:t>-(3)</w:t>
      </w:r>
      <w:r w:rsidR="000A4B96" w:rsidRPr="009D6072">
        <w:rPr>
          <w:rFonts w:ascii="Trebuchet MS" w:eastAsia="Arial" w:hAnsi="Trebuchet MS"/>
          <w:spacing w:val="-1"/>
          <w:sz w:val="22"/>
          <w:szCs w:val="24"/>
          <w:lang w:val="ro-RO"/>
        </w:rPr>
        <w:t xml:space="preserve"> din prezentul contract de finanțare</w:t>
      </w:r>
      <w:r w:rsidRPr="009D6072">
        <w:rPr>
          <w:rFonts w:ascii="Trebuchet MS" w:eastAsia="Arial" w:hAnsi="Trebuchet MS"/>
          <w:spacing w:val="-1"/>
          <w:sz w:val="22"/>
          <w:szCs w:val="24"/>
          <w:lang w:val="ro-RO"/>
        </w:rPr>
        <w:t>.</w:t>
      </w:r>
    </w:p>
    <w:p w14:paraId="4AC14DC4" w14:textId="77777777" w:rsidR="008F731C" w:rsidRPr="009D6072" w:rsidRDefault="008F731C" w:rsidP="002B1851">
      <w:pPr>
        <w:ind w:left="118"/>
        <w:jc w:val="both"/>
        <w:rPr>
          <w:rFonts w:ascii="Trebuchet MS" w:eastAsia="Arial" w:hAnsi="Trebuchet MS"/>
          <w:b/>
          <w:bCs/>
          <w:spacing w:val="-1"/>
          <w:sz w:val="22"/>
          <w:szCs w:val="24"/>
          <w:lang w:val="ro-RO"/>
        </w:rPr>
      </w:pPr>
    </w:p>
    <w:p w14:paraId="7036E560" w14:textId="4276724D" w:rsidR="00E50D77" w:rsidRPr="009D6072" w:rsidRDefault="00BF4880" w:rsidP="00310658">
      <w:pPr>
        <w:ind w:firstLine="720"/>
        <w:jc w:val="both"/>
        <w:rPr>
          <w:rFonts w:ascii="Trebuchet MS" w:eastAsia="Arial" w:hAnsi="Trebuchet MS"/>
          <w:b/>
          <w:bCs/>
          <w:spacing w:val="-1"/>
          <w:sz w:val="22"/>
          <w:szCs w:val="24"/>
          <w:lang w:val="ro-RO"/>
        </w:rPr>
      </w:pPr>
      <w:r w:rsidRPr="009D6072">
        <w:rPr>
          <w:rFonts w:ascii="Trebuchet MS" w:eastAsia="Arial" w:hAnsi="Trebuchet MS"/>
          <w:b/>
          <w:bCs/>
          <w:spacing w:val="-1"/>
          <w:sz w:val="22"/>
          <w:szCs w:val="24"/>
          <w:lang w:val="ro-RO"/>
        </w:rPr>
        <w:t xml:space="preserve">Articolul 21 – </w:t>
      </w:r>
      <w:r w:rsidR="00744D8B" w:rsidRPr="009D6072">
        <w:rPr>
          <w:rFonts w:ascii="Trebuchet MS" w:eastAsia="Arial" w:hAnsi="Trebuchet MS"/>
          <w:b/>
          <w:bCs/>
          <w:spacing w:val="-1"/>
          <w:sz w:val="22"/>
          <w:szCs w:val="24"/>
          <w:lang w:val="ro-RO"/>
        </w:rPr>
        <w:t>Comunicarea</w:t>
      </w:r>
    </w:p>
    <w:p w14:paraId="550BCAD0" w14:textId="77777777" w:rsidR="00467F70" w:rsidRPr="009D6072" w:rsidRDefault="00467F70" w:rsidP="00310658">
      <w:pPr>
        <w:ind w:firstLine="720"/>
        <w:jc w:val="both"/>
        <w:rPr>
          <w:rFonts w:ascii="Trebuchet MS" w:eastAsia="Arial" w:hAnsi="Trebuchet MS"/>
          <w:b/>
          <w:bCs/>
          <w:spacing w:val="-1"/>
          <w:sz w:val="22"/>
          <w:szCs w:val="24"/>
          <w:lang w:val="ro-RO"/>
        </w:rPr>
      </w:pPr>
    </w:p>
    <w:p w14:paraId="0FE40079" w14:textId="5D541425" w:rsidR="003C6096" w:rsidRPr="009D6072" w:rsidRDefault="00BF4880" w:rsidP="00B73A5D">
      <w:pPr>
        <w:pStyle w:val="ListParagraph"/>
        <w:numPr>
          <w:ilvl w:val="3"/>
          <w:numId w:val="39"/>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Întreaga </w:t>
      </w:r>
      <w:r w:rsidR="002C65A5" w:rsidRPr="009D6072">
        <w:rPr>
          <w:rFonts w:ascii="Trebuchet MS" w:eastAsia="Arial" w:hAnsi="Trebuchet MS"/>
          <w:spacing w:val="-1"/>
          <w:sz w:val="22"/>
          <w:szCs w:val="24"/>
          <w:lang w:val="ro-RO"/>
        </w:rPr>
        <w:t xml:space="preserve">comunicare dintre </w:t>
      </w:r>
      <w:r w:rsidR="002C65A5" w:rsidRPr="009D6072">
        <w:rPr>
          <w:rFonts w:ascii="Trebuchet MS" w:eastAsia="Arial" w:hAnsi="Trebuchet MS"/>
          <w:spacing w:val="-1"/>
          <w:sz w:val="22"/>
          <w:szCs w:val="24"/>
          <w:highlight w:val="lightGray"/>
          <w:lang w:val="ro-RO"/>
        </w:rPr>
        <w:t>AM/OI</w:t>
      </w:r>
      <w:r w:rsidR="002C65A5" w:rsidRPr="009D6072">
        <w:rPr>
          <w:rFonts w:ascii="Trebuchet MS" w:eastAsia="Arial" w:hAnsi="Trebuchet MS"/>
          <w:spacing w:val="-1"/>
          <w:sz w:val="22"/>
          <w:szCs w:val="24"/>
          <w:lang w:val="ro-RO"/>
        </w:rPr>
        <w:t xml:space="preserve"> și Beneficiar</w:t>
      </w:r>
      <w:r w:rsidRPr="009D6072">
        <w:rPr>
          <w:rFonts w:ascii="Trebuchet MS" w:eastAsia="Arial" w:hAnsi="Trebuchet MS"/>
          <w:spacing w:val="-1"/>
          <w:sz w:val="22"/>
          <w:szCs w:val="24"/>
          <w:lang w:val="ro-RO"/>
        </w:rPr>
        <w:t xml:space="preserve"> legată de prezentul </w:t>
      </w:r>
      <w:r w:rsidR="00FB089E"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FB089E"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inanțare</w:t>
      </w:r>
      <w:r w:rsidR="009E338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se va face</w:t>
      </w:r>
      <w:r w:rsidR="009E338B" w:rsidRPr="009D6072">
        <w:rPr>
          <w:rFonts w:ascii="Trebuchet MS" w:eastAsia="Arial" w:hAnsi="Trebuchet MS"/>
          <w:spacing w:val="-1"/>
          <w:sz w:val="22"/>
          <w:szCs w:val="24"/>
          <w:lang w:val="ro-RO"/>
        </w:rPr>
        <w:t xml:space="preserve">, în </w:t>
      </w:r>
      <w:r w:rsidR="00141210" w:rsidRPr="009D6072">
        <w:rPr>
          <w:rFonts w:ascii="Trebuchet MS" w:eastAsia="Arial" w:hAnsi="Trebuchet MS"/>
          <w:spacing w:val="-1"/>
          <w:sz w:val="22"/>
          <w:szCs w:val="24"/>
          <w:lang w:val="ro-RO"/>
        </w:rPr>
        <w:t>scris, exclusiv</w:t>
      </w:r>
      <w:r w:rsidRPr="009D6072">
        <w:rPr>
          <w:rFonts w:ascii="Trebuchet MS" w:eastAsia="Arial" w:hAnsi="Trebuchet MS"/>
          <w:spacing w:val="-1"/>
          <w:sz w:val="22"/>
          <w:szCs w:val="24"/>
          <w:lang w:val="ro-RO"/>
        </w:rPr>
        <w:t xml:space="preserve"> prin MySMIS20</w:t>
      </w:r>
      <w:r w:rsidR="001F539B" w:rsidRPr="009D6072">
        <w:rPr>
          <w:rFonts w:ascii="Trebuchet MS" w:eastAsia="Arial" w:hAnsi="Trebuchet MS"/>
          <w:spacing w:val="-1"/>
          <w:sz w:val="22"/>
          <w:szCs w:val="24"/>
          <w:lang w:val="ro-RO"/>
        </w:rPr>
        <w:t>21</w:t>
      </w:r>
      <w:r w:rsidR="003C6096"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p>
    <w:p w14:paraId="6C89AFC4" w14:textId="4A56EF7E" w:rsidR="0082172B" w:rsidRPr="009D6072" w:rsidRDefault="005E041C" w:rsidP="00B73A5D">
      <w:pPr>
        <w:pStyle w:val="ListParagraph"/>
        <w:numPr>
          <w:ilvl w:val="3"/>
          <w:numId w:val="39"/>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w:t>
      </w:r>
      <w:r w:rsidR="0082172B" w:rsidRPr="009D6072">
        <w:rPr>
          <w:rFonts w:ascii="Trebuchet MS" w:eastAsia="Arial" w:hAnsi="Trebuchet MS"/>
          <w:spacing w:val="-1"/>
          <w:sz w:val="22"/>
          <w:szCs w:val="24"/>
          <w:lang w:val="ro-RO"/>
        </w:rPr>
        <w:t xml:space="preserve">, schimbul de informații între </w:t>
      </w:r>
      <w:r w:rsidR="0082172B" w:rsidRPr="009D6072">
        <w:rPr>
          <w:rFonts w:ascii="Trebuchet MS" w:eastAsia="Arial" w:hAnsi="Trebuchet MS"/>
          <w:spacing w:val="-1"/>
          <w:sz w:val="22"/>
          <w:szCs w:val="24"/>
          <w:highlight w:val="lightGray"/>
          <w:lang w:val="ro-RO"/>
        </w:rPr>
        <w:t>AM/OI</w:t>
      </w:r>
      <w:r w:rsidR="0082172B" w:rsidRPr="009D6072">
        <w:rPr>
          <w:rFonts w:ascii="Trebuchet MS" w:eastAsia="Arial" w:hAnsi="Trebuchet MS"/>
          <w:spacing w:val="-1"/>
          <w:sz w:val="22"/>
          <w:szCs w:val="24"/>
          <w:lang w:val="ro-RO"/>
        </w:rPr>
        <w:t xml:space="preserve"> și Beneficiar poate avea loc prin e</w:t>
      </w:r>
      <w:r w:rsidR="00FB089E" w:rsidRPr="009D6072">
        <w:rPr>
          <w:rFonts w:ascii="Trebuchet MS" w:eastAsia="Arial" w:hAnsi="Trebuchet MS"/>
          <w:spacing w:val="-1"/>
          <w:sz w:val="22"/>
          <w:szCs w:val="24"/>
          <w:lang w:val="ro-RO"/>
        </w:rPr>
        <w:t>-</w:t>
      </w:r>
      <w:r w:rsidR="0082172B" w:rsidRPr="009D6072">
        <w:rPr>
          <w:rFonts w:ascii="Trebuchet MS" w:eastAsia="Arial" w:hAnsi="Trebuchet MS"/>
          <w:spacing w:val="-1"/>
          <w:sz w:val="22"/>
          <w:szCs w:val="24"/>
          <w:lang w:val="ro-RO"/>
        </w:rPr>
        <w:t xml:space="preserve">mail și/sau pe suport de hârtie, la următoarele adrese: </w:t>
      </w:r>
    </w:p>
    <w:p w14:paraId="24B4381C" w14:textId="3B626BA9" w:rsidR="009E338B" w:rsidRPr="009D6072" w:rsidRDefault="00B876BF" w:rsidP="00B6450E">
      <w:pPr>
        <w:pStyle w:val="ListParagraph"/>
        <w:numPr>
          <w:ilvl w:val="4"/>
          <w:numId w:val="4"/>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p</w:t>
      </w:r>
      <w:r w:rsidR="007A620B" w:rsidRPr="009D6072">
        <w:rPr>
          <w:rFonts w:ascii="Trebuchet MS" w:eastAsia="Arial" w:hAnsi="Trebuchet MS"/>
          <w:sz w:val="22"/>
          <w:szCs w:val="24"/>
          <w:lang w:val="ro-RO"/>
        </w:rPr>
        <w:t>en</w:t>
      </w:r>
      <w:r w:rsidR="007A620B" w:rsidRPr="009D6072">
        <w:rPr>
          <w:rFonts w:ascii="Trebuchet MS" w:eastAsia="Arial" w:hAnsi="Trebuchet MS"/>
          <w:spacing w:val="1"/>
          <w:sz w:val="22"/>
          <w:szCs w:val="24"/>
          <w:lang w:val="ro-RO"/>
        </w:rPr>
        <w:t>tr</w:t>
      </w:r>
      <w:r w:rsidR="007A620B" w:rsidRPr="009D6072">
        <w:rPr>
          <w:rFonts w:ascii="Trebuchet MS" w:eastAsia="Arial" w:hAnsi="Trebuchet MS"/>
          <w:sz w:val="22"/>
          <w:szCs w:val="24"/>
          <w:lang w:val="ro-RO"/>
        </w:rPr>
        <w:t xml:space="preserve">u </w:t>
      </w:r>
      <w:r w:rsidR="007A620B" w:rsidRPr="009D6072">
        <w:rPr>
          <w:rFonts w:ascii="Trebuchet MS" w:eastAsia="Arial" w:hAnsi="Trebuchet MS"/>
          <w:spacing w:val="-1"/>
          <w:sz w:val="22"/>
          <w:szCs w:val="24"/>
          <w:lang w:val="ro-RO"/>
        </w:rPr>
        <w:t>B</w:t>
      </w:r>
      <w:r w:rsidR="007A620B" w:rsidRPr="009D6072">
        <w:rPr>
          <w:rFonts w:ascii="Trebuchet MS" w:eastAsia="Arial" w:hAnsi="Trebuchet MS"/>
          <w:sz w:val="22"/>
          <w:szCs w:val="24"/>
          <w:lang w:val="ro-RO"/>
        </w:rPr>
        <w:t>en</w:t>
      </w:r>
      <w:r w:rsidR="007A620B" w:rsidRPr="009D6072">
        <w:rPr>
          <w:rFonts w:ascii="Trebuchet MS" w:eastAsia="Arial" w:hAnsi="Trebuchet MS"/>
          <w:spacing w:val="-3"/>
          <w:sz w:val="22"/>
          <w:szCs w:val="24"/>
          <w:lang w:val="ro-RO"/>
        </w:rPr>
        <w:t>e</w:t>
      </w:r>
      <w:r w:rsidR="007A620B" w:rsidRPr="009D6072">
        <w:rPr>
          <w:rFonts w:ascii="Trebuchet MS" w:eastAsia="Arial" w:hAnsi="Trebuchet MS"/>
          <w:spacing w:val="3"/>
          <w:sz w:val="22"/>
          <w:szCs w:val="24"/>
          <w:lang w:val="ro-RO"/>
        </w:rPr>
        <w:t>f</w:t>
      </w:r>
      <w:r w:rsidR="007A620B" w:rsidRPr="009D6072">
        <w:rPr>
          <w:rFonts w:ascii="Trebuchet MS" w:eastAsia="Arial" w:hAnsi="Trebuchet MS"/>
          <w:spacing w:val="-3"/>
          <w:sz w:val="22"/>
          <w:szCs w:val="24"/>
          <w:lang w:val="ro-RO"/>
        </w:rPr>
        <w:t>i</w:t>
      </w:r>
      <w:r w:rsidR="007A620B" w:rsidRPr="009D6072">
        <w:rPr>
          <w:rFonts w:ascii="Trebuchet MS" w:eastAsia="Arial" w:hAnsi="Trebuchet MS"/>
          <w:sz w:val="22"/>
          <w:szCs w:val="24"/>
          <w:lang w:val="ro-RO"/>
        </w:rPr>
        <w:t>c</w:t>
      </w:r>
      <w:r w:rsidR="007A620B" w:rsidRPr="009D6072">
        <w:rPr>
          <w:rFonts w:ascii="Trebuchet MS" w:eastAsia="Arial" w:hAnsi="Trebuchet MS"/>
          <w:spacing w:val="-1"/>
          <w:sz w:val="22"/>
          <w:szCs w:val="24"/>
          <w:lang w:val="ro-RO"/>
        </w:rPr>
        <w:t>i</w:t>
      </w:r>
      <w:r w:rsidR="007A620B" w:rsidRPr="009D6072">
        <w:rPr>
          <w:rFonts w:ascii="Trebuchet MS" w:eastAsia="Arial" w:hAnsi="Trebuchet MS"/>
          <w:sz w:val="22"/>
          <w:szCs w:val="24"/>
          <w:lang w:val="ro-RO"/>
        </w:rPr>
        <w:t>a</w:t>
      </w:r>
      <w:r w:rsidR="007A620B" w:rsidRPr="009D6072">
        <w:rPr>
          <w:rFonts w:ascii="Trebuchet MS" w:eastAsia="Arial" w:hAnsi="Trebuchet MS"/>
          <w:spacing w:val="1"/>
          <w:sz w:val="22"/>
          <w:szCs w:val="24"/>
          <w:lang w:val="ro-RO"/>
        </w:rPr>
        <w:t>r</w:t>
      </w:r>
      <w:r w:rsidR="007A620B" w:rsidRPr="009D6072">
        <w:rPr>
          <w:rFonts w:ascii="Trebuchet MS" w:eastAsia="Arial" w:hAnsi="Trebuchet MS"/>
          <w:spacing w:val="-1"/>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 xml:space="preserve">. </w:t>
      </w:r>
      <w:r w:rsidR="009E338B" w:rsidRPr="009D6072">
        <w:rPr>
          <w:rFonts w:ascii="Trebuchet MS" w:eastAsia="Arial" w:hAnsi="Trebuchet MS"/>
          <w:sz w:val="22"/>
          <w:szCs w:val="24"/>
          <w:lang w:val="ro-RO"/>
        </w:rPr>
        <w:t>(</w:t>
      </w:r>
      <w:r w:rsidR="009E338B" w:rsidRPr="009D6072">
        <w:rPr>
          <w:rFonts w:ascii="Trebuchet MS" w:hAnsi="Trebuchet MS" w:cs="Arial"/>
          <w:sz w:val="22"/>
          <w:szCs w:val="24"/>
          <w:lang w:val="ro-RO"/>
        </w:rPr>
        <w:t>inclusiv adresă poștală, adresă e-mail);</w:t>
      </w:r>
    </w:p>
    <w:p w14:paraId="1CB0F1DA" w14:textId="3D8E9202" w:rsidR="009E338B" w:rsidRPr="009D6072" w:rsidRDefault="00B876BF" w:rsidP="00B6450E">
      <w:pPr>
        <w:pStyle w:val="ListParagraph"/>
        <w:numPr>
          <w:ilvl w:val="4"/>
          <w:numId w:val="4"/>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p</w:t>
      </w:r>
      <w:r w:rsidR="007A620B" w:rsidRPr="009D6072">
        <w:rPr>
          <w:rFonts w:ascii="Trebuchet MS" w:eastAsia="Arial" w:hAnsi="Trebuchet MS"/>
          <w:sz w:val="22"/>
          <w:szCs w:val="24"/>
          <w:lang w:val="ro-RO"/>
        </w:rPr>
        <w:t>en</w:t>
      </w:r>
      <w:r w:rsidR="007A620B" w:rsidRPr="009D6072">
        <w:rPr>
          <w:rFonts w:ascii="Trebuchet MS" w:eastAsia="Arial" w:hAnsi="Trebuchet MS"/>
          <w:spacing w:val="1"/>
          <w:sz w:val="22"/>
          <w:szCs w:val="24"/>
          <w:lang w:val="ro-RO"/>
        </w:rPr>
        <w:t>tr</w:t>
      </w:r>
      <w:r w:rsidR="007A620B" w:rsidRPr="009D6072">
        <w:rPr>
          <w:rFonts w:ascii="Trebuchet MS" w:eastAsia="Arial" w:hAnsi="Trebuchet MS"/>
          <w:sz w:val="22"/>
          <w:szCs w:val="24"/>
          <w:lang w:val="ro-RO"/>
        </w:rPr>
        <w:t xml:space="preserve">u </w:t>
      </w:r>
      <w:r w:rsidR="007A620B" w:rsidRPr="009D6072">
        <w:rPr>
          <w:rFonts w:ascii="Trebuchet MS" w:eastAsia="Arial" w:hAnsi="Trebuchet MS"/>
          <w:spacing w:val="-1"/>
          <w:sz w:val="22"/>
          <w:szCs w:val="24"/>
          <w:highlight w:val="lightGray"/>
          <w:lang w:val="ro-RO"/>
        </w:rPr>
        <w:t>A</w:t>
      </w:r>
      <w:r w:rsidR="007A620B" w:rsidRPr="009D6072">
        <w:rPr>
          <w:rFonts w:ascii="Trebuchet MS" w:eastAsia="Arial" w:hAnsi="Trebuchet MS"/>
          <w:spacing w:val="-4"/>
          <w:sz w:val="22"/>
          <w:szCs w:val="24"/>
          <w:highlight w:val="lightGray"/>
          <w:lang w:val="ro-RO"/>
        </w:rPr>
        <w:t>M</w:t>
      </w:r>
      <w:r w:rsidR="0082172B" w:rsidRPr="009D6072">
        <w:rPr>
          <w:rFonts w:ascii="Trebuchet MS" w:eastAsia="Arial" w:hAnsi="Trebuchet MS"/>
          <w:spacing w:val="-4"/>
          <w:sz w:val="22"/>
          <w:szCs w:val="24"/>
          <w:highlight w:val="lightGray"/>
          <w:lang w:val="ro-RO"/>
        </w:rPr>
        <w:t>/OI</w:t>
      </w:r>
      <w:r w:rsidR="007A620B" w:rsidRPr="009D6072">
        <w:rPr>
          <w:rFonts w:ascii="Trebuchet MS" w:eastAsia="Arial" w:hAnsi="Trebuchet MS"/>
          <w:spacing w:val="-1"/>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w:t>
      </w:r>
      <w:r w:rsidR="00B16EC4" w:rsidRPr="009D6072">
        <w:rPr>
          <w:rFonts w:ascii="Trebuchet MS" w:hAnsi="Trebuchet MS" w:cs="Arial"/>
          <w:sz w:val="22"/>
          <w:szCs w:val="24"/>
          <w:lang w:val="ro-RO"/>
        </w:rPr>
        <w:t xml:space="preserve"> </w:t>
      </w:r>
      <w:r w:rsidR="009E338B" w:rsidRPr="009D6072">
        <w:rPr>
          <w:rFonts w:ascii="Trebuchet MS" w:hAnsi="Trebuchet MS" w:cs="Arial"/>
          <w:sz w:val="22"/>
          <w:szCs w:val="24"/>
          <w:lang w:val="ro-RO"/>
        </w:rPr>
        <w:t>(</w:t>
      </w:r>
      <w:r w:rsidR="00141210" w:rsidRPr="009D6072">
        <w:rPr>
          <w:rFonts w:ascii="Trebuchet MS" w:hAnsi="Trebuchet MS" w:cs="Arial"/>
          <w:sz w:val="22"/>
          <w:szCs w:val="24"/>
          <w:lang w:val="ro-RO"/>
        </w:rPr>
        <w:t>inclusiv</w:t>
      </w:r>
      <w:r w:rsidR="009E338B" w:rsidRPr="009D6072">
        <w:rPr>
          <w:rFonts w:ascii="Trebuchet MS" w:hAnsi="Trebuchet MS" w:cs="Arial"/>
          <w:sz w:val="22"/>
          <w:szCs w:val="24"/>
          <w:lang w:val="ro-RO"/>
        </w:rPr>
        <w:t xml:space="preserve"> adresă poștală, adresă e-mail);</w:t>
      </w:r>
    </w:p>
    <w:p w14:paraId="452DEA29" w14:textId="05AA8008" w:rsidR="00E50D77" w:rsidRPr="009D6072" w:rsidRDefault="00BF4880" w:rsidP="00B73A5D">
      <w:pPr>
        <w:pStyle w:val="ListParagraph"/>
        <w:numPr>
          <w:ilvl w:val="3"/>
          <w:numId w:val="39"/>
        </w:numPr>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poate comunica precizări referitoare la modele și formate de formulare</w:t>
      </w:r>
      <w:r w:rsidR="001F539B" w:rsidRPr="009D6072">
        <w:rPr>
          <w:rFonts w:ascii="Trebuchet MS" w:eastAsia="Arial" w:hAnsi="Trebuchet MS"/>
          <w:spacing w:val="-1"/>
          <w:sz w:val="22"/>
          <w:szCs w:val="24"/>
          <w:lang w:val="ro-RO"/>
        </w:rPr>
        <w:t xml:space="preserve"> care pot fi utilizate</w:t>
      </w:r>
      <w:r w:rsidRPr="009D6072">
        <w:rPr>
          <w:rFonts w:ascii="Trebuchet MS" w:eastAsia="Arial" w:hAnsi="Trebuchet MS"/>
          <w:spacing w:val="-1"/>
          <w:sz w:val="22"/>
          <w:szCs w:val="24"/>
          <w:lang w:val="ro-RO"/>
        </w:rPr>
        <w:t xml:space="preserve"> pentru aplicarea prevederilor prezentului </w:t>
      </w:r>
      <w:r w:rsidR="00FB089E"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B16EC4" w:rsidRPr="009D6072">
        <w:rPr>
          <w:rFonts w:ascii="Trebuchet MS" w:eastAsia="Arial" w:hAnsi="Trebuchet MS"/>
          <w:spacing w:val="-1"/>
          <w:sz w:val="22"/>
          <w:szCs w:val="24"/>
          <w:lang w:val="ro-RO"/>
        </w:rPr>
        <w:t>finanțare</w:t>
      </w:r>
      <w:r w:rsidRPr="009D6072">
        <w:rPr>
          <w:rFonts w:ascii="Trebuchet MS" w:eastAsia="Arial" w:hAnsi="Trebuchet MS"/>
          <w:spacing w:val="-1"/>
          <w:sz w:val="22"/>
          <w:szCs w:val="24"/>
          <w:lang w:val="ro-RO"/>
        </w:rPr>
        <w:t>.</w:t>
      </w:r>
    </w:p>
    <w:p w14:paraId="4A8169E1" w14:textId="62698A4C" w:rsidR="00467F70" w:rsidRPr="009D6072" w:rsidRDefault="00467F70" w:rsidP="00CC388F">
      <w:pPr>
        <w:rPr>
          <w:rFonts w:ascii="Trebuchet MS" w:hAnsi="Trebuchet MS"/>
          <w:sz w:val="22"/>
          <w:szCs w:val="24"/>
          <w:lang w:val="ro-RO"/>
        </w:rPr>
      </w:pPr>
    </w:p>
    <w:p w14:paraId="0E24EE65" w14:textId="32459EF2" w:rsidR="00E50D77" w:rsidRPr="009D6072" w:rsidRDefault="00BF4880" w:rsidP="00BB3782">
      <w:pPr>
        <w:ind w:left="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2</w:t>
      </w:r>
      <w:r w:rsidRPr="009D6072">
        <w:rPr>
          <w:rFonts w:ascii="Trebuchet MS" w:eastAsia="Arial" w:hAnsi="Trebuchet MS"/>
          <w:b/>
          <w:sz w:val="22"/>
          <w:szCs w:val="24"/>
          <w:lang w:val="ro-RO"/>
        </w:rPr>
        <w:t>2</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Legea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ap</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cab</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ă</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3"/>
          <w:sz w:val="22"/>
          <w:szCs w:val="24"/>
          <w:lang w:val="ro-RO"/>
        </w:rPr>
        <w:t>ş</w:t>
      </w:r>
      <w:r w:rsidRPr="009D6072">
        <w:rPr>
          <w:rFonts w:ascii="Trebuchet MS" w:eastAsia="Arial" w:hAnsi="Trebuchet MS"/>
          <w:b/>
          <w:sz w:val="22"/>
          <w:szCs w:val="24"/>
          <w:lang w:val="ro-RO"/>
        </w:rPr>
        <w:t xml:space="preserve">i </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mba</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t</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za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ă</w:t>
      </w:r>
    </w:p>
    <w:p w14:paraId="33EF6FC0" w14:textId="77777777" w:rsidR="00600555" w:rsidRPr="009D6072" w:rsidRDefault="00600555" w:rsidP="00BB3782">
      <w:pPr>
        <w:ind w:left="720"/>
        <w:rPr>
          <w:rFonts w:ascii="Trebuchet MS" w:eastAsia="Arial" w:hAnsi="Trebuchet MS"/>
          <w:sz w:val="22"/>
          <w:szCs w:val="24"/>
          <w:lang w:val="ro-RO"/>
        </w:rPr>
      </w:pPr>
    </w:p>
    <w:p w14:paraId="3A62B452" w14:textId="43B92E3A" w:rsidR="00E50D77" w:rsidRPr="009D6072" w:rsidRDefault="00BF4880" w:rsidP="00B73A5D">
      <w:pPr>
        <w:pStyle w:val="ListParagraph"/>
        <w:numPr>
          <w:ilvl w:val="0"/>
          <w:numId w:val="40"/>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Legea care guvernează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ED6297" w:rsidRPr="009D6072">
        <w:rPr>
          <w:rFonts w:ascii="Trebuchet MS" w:eastAsia="Arial" w:hAnsi="Trebuchet MS"/>
          <w:spacing w:val="1"/>
          <w:sz w:val="22"/>
          <w:szCs w:val="24"/>
          <w:lang w:val="ro-RO"/>
        </w:rPr>
        <w:t>ul</w:t>
      </w:r>
      <w:r w:rsidRPr="009D6072">
        <w:rPr>
          <w:rFonts w:ascii="Trebuchet MS" w:eastAsia="Arial" w:hAnsi="Trebuchet MS"/>
          <w:spacing w:val="1"/>
          <w:sz w:val="22"/>
          <w:szCs w:val="24"/>
          <w:lang w:val="ro-RO"/>
        </w:rPr>
        <w:t xml:space="preserve"> de </w:t>
      </w:r>
      <w:r w:rsidR="00ED6297"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inanțare şi în conformitate cu care este</w:t>
      </w:r>
      <w:r w:rsidR="004A6B8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interpretat este legea română</w:t>
      </w:r>
      <w:r w:rsidR="00395A77" w:rsidRPr="009D6072">
        <w:rPr>
          <w:rFonts w:ascii="Trebuchet MS" w:eastAsia="Arial" w:hAnsi="Trebuchet MS"/>
          <w:spacing w:val="1"/>
          <w:sz w:val="22"/>
          <w:szCs w:val="24"/>
          <w:lang w:val="ro-RO"/>
        </w:rPr>
        <w:t xml:space="preserve"> și regulamentele europene direct aplicabile</w:t>
      </w:r>
      <w:r w:rsidRPr="009D6072">
        <w:rPr>
          <w:rFonts w:ascii="Trebuchet MS" w:eastAsia="Arial" w:hAnsi="Trebuchet MS"/>
          <w:sz w:val="22"/>
          <w:szCs w:val="24"/>
          <w:lang w:val="ro-RO"/>
        </w:rPr>
        <w:t>.</w:t>
      </w:r>
    </w:p>
    <w:p w14:paraId="77AC81EE" w14:textId="5773D845" w:rsidR="00E50D77" w:rsidRPr="009D6072" w:rsidRDefault="00BF4880" w:rsidP="00B876BF">
      <w:pPr>
        <w:pStyle w:val="ListParagraph"/>
        <w:numPr>
          <w:ilvl w:val="0"/>
          <w:numId w:val="40"/>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Limba acestui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ED6297"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inanțare este limba română</w:t>
      </w:r>
      <w:r w:rsidRPr="009D6072">
        <w:rPr>
          <w:rFonts w:ascii="Trebuchet MS" w:eastAsia="Arial" w:hAnsi="Trebuchet MS"/>
          <w:position w:val="1"/>
          <w:sz w:val="22"/>
          <w:szCs w:val="24"/>
          <w:lang w:val="ro-RO"/>
        </w:rPr>
        <w:t>.</w:t>
      </w:r>
    </w:p>
    <w:p w14:paraId="45A477BE" w14:textId="77777777" w:rsidR="00E50D77" w:rsidRPr="009D6072" w:rsidRDefault="00E50D77" w:rsidP="002B1851">
      <w:pPr>
        <w:rPr>
          <w:rFonts w:ascii="Trebuchet MS" w:hAnsi="Trebuchet MS"/>
          <w:sz w:val="22"/>
          <w:szCs w:val="24"/>
          <w:lang w:val="ro-RO"/>
        </w:rPr>
      </w:pPr>
    </w:p>
    <w:p w14:paraId="5F506D43" w14:textId="469BEE7D" w:rsidR="0008466B" w:rsidRPr="009D6072" w:rsidRDefault="0008466B" w:rsidP="00BF2A81">
      <w:pPr>
        <w:ind w:left="118" w:firstLine="449"/>
        <w:rPr>
          <w:rFonts w:ascii="Trebuchet MS" w:eastAsia="Arial" w:hAnsi="Trebuchet MS"/>
          <w:b/>
          <w:spacing w:val="-8"/>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2</w:t>
      </w:r>
      <w:r w:rsidRPr="009D6072">
        <w:rPr>
          <w:rFonts w:ascii="Trebuchet MS" w:eastAsia="Arial" w:hAnsi="Trebuchet MS"/>
          <w:b/>
          <w:sz w:val="22"/>
          <w:szCs w:val="24"/>
          <w:lang w:val="ro-RO"/>
        </w:rPr>
        <w:t>3</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Pr="009D6072">
        <w:rPr>
          <w:rFonts w:ascii="Trebuchet MS" w:eastAsia="Arial" w:hAnsi="Trebuchet MS"/>
          <w:b/>
          <w:spacing w:val="-8"/>
          <w:sz w:val="22"/>
          <w:szCs w:val="24"/>
          <w:lang w:val="ro-RO"/>
        </w:rPr>
        <w:t xml:space="preserve">Prevederi privind ajutorul de stat / de minimis </w:t>
      </w:r>
    </w:p>
    <w:p w14:paraId="6718FF09" w14:textId="77777777" w:rsidR="00600555" w:rsidRPr="009D6072" w:rsidRDefault="00600555" w:rsidP="0008466B">
      <w:pPr>
        <w:ind w:left="118" w:firstLine="422"/>
        <w:rPr>
          <w:rFonts w:ascii="Trebuchet MS" w:eastAsia="Arial" w:hAnsi="Trebuchet MS"/>
          <w:b/>
          <w:sz w:val="22"/>
          <w:szCs w:val="24"/>
          <w:lang w:val="ro-RO"/>
        </w:rPr>
      </w:pPr>
    </w:p>
    <w:p w14:paraId="64D459D8" w14:textId="6EFF4B0C" w:rsidR="0008466B" w:rsidRPr="009D6072" w:rsidRDefault="0038657C" w:rsidP="00BF2A81">
      <w:pPr>
        <w:autoSpaceDE w:val="0"/>
        <w:autoSpaceDN w:val="0"/>
        <w:adjustRightInd w:val="0"/>
        <w:spacing w:after="16"/>
        <w:ind w:left="567" w:hanging="21"/>
        <w:jc w:val="both"/>
        <w:rPr>
          <w:rFonts w:ascii="Trebuchet MS" w:eastAsia="Arial" w:hAnsi="Trebuchet MS"/>
          <w:i/>
          <w:spacing w:val="-1"/>
          <w:sz w:val="22"/>
          <w:szCs w:val="24"/>
          <w:lang w:val="ro-RO"/>
        </w:rPr>
      </w:pPr>
      <w:r w:rsidRPr="009D6072">
        <w:rPr>
          <w:rFonts w:ascii="Trebuchet MS" w:eastAsia="Arial" w:hAnsi="Trebuchet MS"/>
          <w:spacing w:val="1"/>
          <w:sz w:val="22"/>
          <w:szCs w:val="24"/>
          <w:highlight w:val="lightGray"/>
          <w:lang w:val="ro-RO"/>
        </w:rPr>
        <w:t>&lt;dacă este cazul, pentru proiectele care implică măsuri de n</w:t>
      </w:r>
      <w:r w:rsidR="00A505C0" w:rsidRPr="009D6072">
        <w:rPr>
          <w:rFonts w:ascii="Trebuchet MS" w:eastAsia="Arial" w:hAnsi="Trebuchet MS"/>
          <w:spacing w:val="1"/>
          <w:sz w:val="22"/>
          <w:szCs w:val="24"/>
          <w:highlight w:val="lightGray"/>
          <w:lang w:val="ro-RO"/>
        </w:rPr>
        <w:t>a</w:t>
      </w:r>
      <w:r w:rsidRPr="009D6072">
        <w:rPr>
          <w:rFonts w:ascii="Trebuchet MS" w:eastAsia="Arial" w:hAnsi="Trebuchet MS"/>
          <w:spacing w:val="1"/>
          <w:sz w:val="22"/>
          <w:szCs w:val="24"/>
          <w:highlight w:val="lightGray"/>
          <w:lang w:val="ro-RO"/>
        </w:rPr>
        <w:t>tura ajutorului de stat</w:t>
      </w:r>
      <w:r w:rsidR="00B876BF"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highlight w:val="lightGray"/>
          <w:lang w:val="ro-RO"/>
        </w:rPr>
        <w:t>de minims&gt;</w:t>
      </w:r>
    </w:p>
    <w:p w14:paraId="7F6732F4" w14:textId="7DAA3E0A" w:rsidR="0008466B" w:rsidRPr="009D6072" w:rsidRDefault="0038657C" w:rsidP="00BF2A81">
      <w:pPr>
        <w:ind w:left="567"/>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Condițiile privind acordarea</w:t>
      </w:r>
      <w:r w:rsidR="00696709" w:rsidRPr="009D6072">
        <w:rPr>
          <w:rFonts w:ascii="Trebuchet MS" w:eastAsia="Arial" w:hAnsi="Trebuchet MS"/>
          <w:spacing w:val="1"/>
          <w:sz w:val="22"/>
          <w:szCs w:val="24"/>
          <w:lang w:val="ro-RO"/>
        </w:rPr>
        <w:t>, utilizarea</w:t>
      </w:r>
      <w:r w:rsidRPr="009D6072">
        <w:rPr>
          <w:rFonts w:ascii="Trebuchet MS" w:eastAsia="Arial" w:hAnsi="Trebuchet MS"/>
          <w:spacing w:val="1"/>
          <w:sz w:val="22"/>
          <w:szCs w:val="24"/>
          <w:lang w:val="ro-RO"/>
        </w:rPr>
        <w:t xml:space="preserve"> și recuperarea ajutorului de stat/de minimis sunt prevăzute în Anexa nr. 5 </w:t>
      </w:r>
      <w:r w:rsidR="00904238" w:rsidRPr="009D6072">
        <w:rPr>
          <w:rFonts w:ascii="Trebuchet MS" w:eastAsia="Arial" w:hAnsi="Trebuchet MS"/>
          <w:spacing w:val="1"/>
          <w:sz w:val="22"/>
          <w:szCs w:val="24"/>
          <w:lang w:val="ro-RO"/>
        </w:rPr>
        <w:t>-</w:t>
      </w:r>
      <w:r w:rsidR="00904238" w:rsidRPr="00BC4CBF">
        <w:rPr>
          <w:sz w:val="18"/>
          <w:lang w:val="it-IT"/>
          <w:rPrChange w:id="18" w:author="Author">
            <w:rPr>
              <w:sz w:val="18"/>
            </w:rPr>
          </w:rPrChange>
        </w:rPr>
        <w:t xml:space="preserve"> </w:t>
      </w:r>
      <w:r w:rsidR="00904238" w:rsidRPr="009D6072">
        <w:rPr>
          <w:rFonts w:ascii="Trebuchet MS" w:eastAsia="Arial" w:hAnsi="Trebuchet MS"/>
          <w:spacing w:val="1"/>
          <w:sz w:val="22"/>
          <w:szCs w:val="24"/>
          <w:lang w:val="ro-RO"/>
        </w:rPr>
        <w:t>Reguli aplicabile a ajutorului de stat/de minimis acordat</w:t>
      </w:r>
      <w:r w:rsidR="00696709" w:rsidRPr="009D6072">
        <w:rPr>
          <w:rFonts w:ascii="Trebuchet MS" w:eastAsia="Arial" w:hAnsi="Trebuchet MS"/>
          <w:spacing w:val="1"/>
          <w:sz w:val="22"/>
          <w:szCs w:val="24"/>
          <w:lang w:val="ro-RO"/>
        </w:rPr>
        <w:t>,</w:t>
      </w:r>
      <w:r w:rsidR="0090423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la prezentul contract de finanțare.</w:t>
      </w:r>
    </w:p>
    <w:p w14:paraId="3AFB32BB" w14:textId="77777777" w:rsidR="0008466B" w:rsidRPr="009D6072" w:rsidRDefault="0008466B" w:rsidP="00CC388F">
      <w:pPr>
        <w:ind w:left="118" w:firstLine="422"/>
        <w:rPr>
          <w:rFonts w:ascii="Trebuchet MS" w:eastAsia="Arial" w:hAnsi="Trebuchet MS"/>
          <w:b/>
          <w:spacing w:val="-6"/>
          <w:sz w:val="22"/>
          <w:szCs w:val="24"/>
          <w:lang w:val="ro-RO"/>
        </w:rPr>
      </w:pPr>
    </w:p>
    <w:p w14:paraId="51929A13" w14:textId="0E4268BC" w:rsidR="00E50D77" w:rsidRPr="009D6072" w:rsidRDefault="00BF4880" w:rsidP="00CC388F">
      <w:pPr>
        <w:ind w:left="118" w:firstLine="422"/>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00600555" w:rsidRPr="009D6072">
        <w:rPr>
          <w:rFonts w:ascii="Trebuchet MS" w:eastAsia="Arial" w:hAnsi="Trebuchet MS"/>
          <w:b/>
          <w:spacing w:val="1"/>
          <w:sz w:val="22"/>
          <w:szCs w:val="24"/>
          <w:lang w:val="ro-RO"/>
        </w:rPr>
        <w:t>2</w:t>
      </w:r>
      <w:r w:rsidR="00600555" w:rsidRPr="009D6072">
        <w:rPr>
          <w:rFonts w:ascii="Trebuchet MS" w:eastAsia="Arial" w:hAnsi="Trebuchet MS"/>
          <w:b/>
          <w:sz w:val="22"/>
          <w:szCs w:val="24"/>
          <w:lang w:val="ro-RO"/>
        </w:rPr>
        <w:t>4</w:t>
      </w:r>
      <w:r w:rsidR="00600555" w:rsidRPr="009D6072">
        <w:rPr>
          <w:rFonts w:ascii="Trebuchet MS" w:eastAsia="Arial" w:hAnsi="Trebuchet MS"/>
          <w:b/>
          <w:spacing w:val="-1"/>
          <w:sz w:val="22"/>
          <w:szCs w:val="24"/>
          <w:lang w:val="ro-RO"/>
        </w:rPr>
        <w:t xml:space="preserve"> </w:t>
      </w:r>
      <w:r w:rsidR="00467F70"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Pr="009D6072">
        <w:rPr>
          <w:rFonts w:ascii="Trebuchet MS" w:eastAsia="Arial" w:hAnsi="Trebuchet MS"/>
          <w:b/>
          <w:spacing w:val="-8"/>
          <w:sz w:val="22"/>
          <w:szCs w:val="24"/>
          <w:lang w:val="ro-RO"/>
        </w:rPr>
        <w:t>A</w:t>
      </w:r>
      <w:r w:rsidRPr="009D6072">
        <w:rPr>
          <w:rFonts w:ascii="Trebuchet MS" w:eastAsia="Arial" w:hAnsi="Trebuchet MS"/>
          <w:b/>
          <w:sz w:val="22"/>
          <w:szCs w:val="24"/>
          <w:lang w:val="ro-RO"/>
        </w:rPr>
        <w:t>nexe</w:t>
      </w:r>
      <w:r w:rsidR="00A214E0" w:rsidRPr="009D6072">
        <w:rPr>
          <w:rFonts w:ascii="Trebuchet MS" w:eastAsia="Arial" w:hAnsi="Trebuchet MS"/>
          <w:b/>
          <w:sz w:val="22"/>
          <w:szCs w:val="24"/>
          <w:lang w:val="ro-RO"/>
        </w:rPr>
        <w:t>le contractului de finanțare</w:t>
      </w:r>
    </w:p>
    <w:p w14:paraId="6234D6E6" w14:textId="77777777" w:rsidR="00467F70" w:rsidRPr="009D6072" w:rsidRDefault="00467F70" w:rsidP="00CC388F">
      <w:pPr>
        <w:ind w:left="118" w:firstLine="422"/>
        <w:rPr>
          <w:rFonts w:ascii="Trebuchet MS" w:eastAsia="Arial" w:hAnsi="Trebuchet MS"/>
          <w:sz w:val="22"/>
          <w:szCs w:val="24"/>
          <w:lang w:val="ro-RO"/>
        </w:rPr>
      </w:pPr>
    </w:p>
    <w:p w14:paraId="7C0E9463" w14:textId="6439DD4E" w:rsidR="00E50D77" w:rsidRPr="009D6072" w:rsidRDefault="00BF4880" w:rsidP="00DC0C4E">
      <w:pPr>
        <w:ind w:left="360" w:right="74"/>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Următoarele documente sunt anexe la prezentul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A214E0" w:rsidRPr="009D6072">
        <w:rPr>
          <w:rFonts w:ascii="Trebuchet MS" w:eastAsia="Arial" w:hAnsi="Trebuchet MS"/>
          <w:spacing w:val="1"/>
          <w:sz w:val="22"/>
          <w:szCs w:val="24"/>
          <w:lang w:val="ro-RO"/>
        </w:rPr>
        <w:t xml:space="preserve"> de finanțare </w:t>
      </w:r>
      <w:r w:rsidRPr="009D6072">
        <w:rPr>
          <w:rFonts w:ascii="Trebuchet MS" w:eastAsia="Arial" w:hAnsi="Trebuchet MS"/>
          <w:spacing w:val="1"/>
          <w:sz w:val="22"/>
          <w:szCs w:val="24"/>
          <w:lang w:val="ro-RO"/>
        </w:rPr>
        <w:t xml:space="preserve"> și constituie parte integrantă a </w:t>
      </w:r>
      <w:r w:rsidR="00ED6297" w:rsidRPr="009D6072">
        <w:rPr>
          <w:rFonts w:ascii="Trebuchet MS" w:eastAsia="Arial" w:hAnsi="Trebuchet MS"/>
          <w:spacing w:val="1"/>
          <w:sz w:val="22"/>
          <w:szCs w:val="24"/>
          <w:lang w:val="ro-RO"/>
        </w:rPr>
        <w:t>acestuia</w:t>
      </w:r>
      <w:r w:rsidRPr="009D6072">
        <w:rPr>
          <w:rFonts w:ascii="Trebuchet MS" w:eastAsia="Arial" w:hAnsi="Trebuchet MS"/>
          <w:spacing w:val="1"/>
          <w:sz w:val="22"/>
          <w:szCs w:val="24"/>
          <w:lang w:val="ro-RO"/>
        </w:rPr>
        <w:t xml:space="preserve">, având </w:t>
      </w:r>
      <w:r w:rsidR="00B16EC4" w:rsidRPr="009D6072">
        <w:rPr>
          <w:rFonts w:ascii="Trebuchet MS" w:eastAsia="Arial" w:hAnsi="Trebuchet MS"/>
          <w:spacing w:val="1"/>
          <w:sz w:val="22"/>
          <w:szCs w:val="24"/>
          <w:lang w:val="ro-RO"/>
        </w:rPr>
        <w:t>aceeași</w:t>
      </w:r>
      <w:r w:rsidRPr="009D6072">
        <w:rPr>
          <w:rFonts w:ascii="Trebuchet MS" w:eastAsia="Arial" w:hAnsi="Trebuchet MS"/>
          <w:spacing w:val="1"/>
          <w:sz w:val="22"/>
          <w:szCs w:val="24"/>
          <w:lang w:val="ro-RO"/>
        </w:rPr>
        <w:t xml:space="preserve"> </w:t>
      </w:r>
      <w:r w:rsidR="00B16EC4" w:rsidRPr="009D6072">
        <w:rPr>
          <w:rFonts w:ascii="Trebuchet MS" w:eastAsia="Arial" w:hAnsi="Trebuchet MS"/>
          <w:spacing w:val="1"/>
          <w:sz w:val="22"/>
          <w:szCs w:val="24"/>
          <w:lang w:val="ro-RO"/>
        </w:rPr>
        <w:t>forță</w:t>
      </w:r>
      <w:r w:rsidRPr="009D6072">
        <w:rPr>
          <w:rFonts w:ascii="Trebuchet MS" w:eastAsia="Arial" w:hAnsi="Trebuchet MS"/>
          <w:spacing w:val="1"/>
          <w:sz w:val="22"/>
          <w:szCs w:val="24"/>
          <w:lang w:val="ro-RO"/>
        </w:rPr>
        <w:t xml:space="preserve"> juridică:</w:t>
      </w:r>
    </w:p>
    <w:p w14:paraId="6E37F2B4" w14:textId="2DAC08B7" w:rsidR="00E00381" w:rsidRPr="009D6072" w:rsidRDefault="00E00381" w:rsidP="00B73A5D">
      <w:pPr>
        <w:pStyle w:val="ListParagraph"/>
        <w:numPr>
          <w:ilvl w:val="0"/>
          <w:numId w:val="41"/>
        </w:numPr>
        <w:ind w:right="78"/>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B9763D" w:rsidRPr="009D6072">
        <w:rPr>
          <w:rFonts w:ascii="Trebuchet MS" w:eastAsia="Arial" w:hAnsi="Trebuchet MS"/>
          <w:spacing w:val="1"/>
          <w:sz w:val="22"/>
          <w:szCs w:val="24"/>
          <w:lang w:val="ro-RO"/>
        </w:rPr>
        <w:t>1</w:t>
      </w:r>
      <w:r w:rsidR="00E310C7" w:rsidRPr="009D6072">
        <w:rPr>
          <w:rFonts w:ascii="Trebuchet MS" w:eastAsia="Arial" w:hAnsi="Trebuchet MS"/>
          <w:spacing w:val="1"/>
          <w:sz w:val="22"/>
          <w:szCs w:val="24"/>
          <w:lang w:val="ro-RO"/>
        </w:rPr>
        <w:t xml:space="preserve"> - Cererea de </w:t>
      </w:r>
      <w:r w:rsidR="00BF2A81" w:rsidRPr="009D6072">
        <w:rPr>
          <w:rFonts w:ascii="Trebuchet MS" w:eastAsia="Arial" w:hAnsi="Trebuchet MS"/>
          <w:spacing w:val="1"/>
          <w:sz w:val="22"/>
          <w:szCs w:val="24"/>
          <w:lang w:val="ro-RO"/>
        </w:rPr>
        <w:t>f</w:t>
      </w:r>
      <w:r w:rsidR="00E310C7" w:rsidRPr="009D6072">
        <w:rPr>
          <w:rFonts w:ascii="Trebuchet MS" w:eastAsia="Arial" w:hAnsi="Trebuchet MS"/>
          <w:spacing w:val="1"/>
          <w:sz w:val="22"/>
          <w:szCs w:val="24"/>
          <w:lang w:val="ro-RO"/>
        </w:rPr>
        <w:t>inanțare;</w:t>
      </w:r>
    </w:p>
    <w:p w14:paraId="68F692AD" w14:textId="39E856FA" w:rsidR="00A0592F" w:rsidRPr="009D6072" w:rsidRDefault="00BF4880" w:rsidP="00B73A5D">
      <w:pPr>
        <w:pStyle w:val="ListParagraph"/>
        <w:numPr>
          <w:ilvl w:val="0"/>
          <w:numId w:val="41"/>
        </w:num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B9763D" w:rsidRPr="009D6072">
        <w:rPr>
          <w:rFonts w:ascii="Trebuchet MS" w:eastAsia="Arial" w:hAnsi="Trebuchet MS"/>
          <w:spacing w:val="1"/>
          <w:sz w:val="22"/>
          <w:szCs w:val="24"/>
          <w:lang w:val="ro-RO"/>
        </w:rPr>
        <w:t>2</w:t>
      </w:r>
      <w:r w:rsidR="00743015" w:rsidRPr="009D6072">
        <w:rPr>
          <w:rFonts w:ascii="Trebuchet MS" w:eastAsia="Arial" w:hAnsi="Trebuchet MS"/>
          <w:spacing w:val="1"/>
          <w:sz w:val="22"/>
          <w:szCs w:val="24"/>
          <w:lang w:val="ro-RO"/>
        </w:rPr>
        <w:t xml:space="preserve"> </w:t>
      </w:r>
      <w:r w:rsidR="00A0592F" w:rsidRPr="009D6072">
        <w:rPr>
          <w:rFonts w:ascii="Trebuchet MS" w:eastAsia="Arial" w:hAnsi="Trebuchet MS"/>
          <w:spacing w:val="1"/>
          <w:sz w:val="22"/>
          <w:szCs w:val="24"/>
          <w:lang w:val="ro-RO"/>
        </w:rPr>
        <w:t>– Planul de monitorizare a proiectului</w:t>
      </w:r>
      <w:r w:rsidR="00E310C7" w:rsidRPr="009D6072">
        <w:rPr>
          <w:rFonts w:ascii="Trebuchet MS" w:eastAsia="Arial" w:hAnsi="Trebuchet MS"/>
          <w:spacing w:val="1"/>
          <w:sz w:val="22"/>
          <w:szCs w:val="24"/>
          <w:lang w:val="ro-RO"/>
        </w:rPr>
        <w:t>;</w:t>
      </w:r>
    </w:p>
    <w:p w14:paraId="73A41FCA" w14:textId="1F1AC568" w:rsidR="00C14095" w:rsidRPr="009D6072" w:rsidRDefault="00C14095" w:rsidP="00B73A5D">
      <w:pPr>
        <w:pStyle w:val="ListParagraph"/>
        <w:numPr>
          <w:ilvl w:val="0"/>
          <w:numId w:val="41"/>
        </w:num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A214E0" w:rsidRPr="009D6072">
        <w:rPr>
          <w:rFonts w:ascii="Trebuchet MS" w:eastAsia="Arial" w:hAnsi="Trebuchet MS"/>
          <w:spacing w:val="1"/>
          <w:sz w:val="22"/>
          <w:szCs w:val="24"/>
          <w:lang w:val="ro-RO"/>
        </w:rPr>
        <w:t xml:space="preserve">3 </w:t>
      </w:r>
      <w:r w:rsidR="00A9615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Graficul cererilor de prefinanțare/plată/rambursare</w:t>
      </w:r>
    </w:p>
    <w:p w14:paraId="06061149" w14:textId="6113E8CB" w:rsidR="00A214E0" w:rsidRPr="009D6072" w:rsidRDefault="00A214E0" w:rsidP="00A214E0">
      <w:pPr>
        <w:pStyle w:val="ListParagraph"/>
        <w:numPr>
          <w:ilvl w:val="0"/>
          <w:numId w:val="41"/>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4 – Acordul de parteneriat încheiat între Liderul de parteneriat și Parteneri </w:t>
      </w:r>
      <w:r w:rsidRPr="009D6072">
        <w:rPr>
          <w:rFonts w:ascii="Trebuchet MS" w:eastAsia="Arial" w:hAnsi="Trebuchet MS"/>
          <w:spacing w:val="1"/>
          <w:sz w:val="22"/>
          <w:szCs w:val="24"/>
          <w:highlight w:val="lightGray"/>
          <w:lang w:val="ro-RO"/>
        </w:rPr>
        <w:t>&lt;dacă este cazul&gt;</w:t>
      </w:r>
      <w:r w:rsidRPr="009D6072">
        <w:rPr>
          <w:rFonts w:ascii="Trebuchet MS" w:eastAsia="Arial" w:hAnsi="Trebuchet MS"/>
          <w:spacing w:val="1"/>
          <w:sz w:val="22"/>
          <w:szCs w:val="24"/>
          <w:lang w:val="ro-RO"/>
        </w:rPr>
        <w:t>;</w:t>
      </w:r>
    </w:p>
    <w:p w14:paraId="1278B568" w14:textId="65FAEE17" w:rsidR="0008466B" w:rsidRPr="009D6072" w:rsidRDefault="00A9615C" w:rsidP="00BF2A81">
      <w:pPr>
        <w:pStyle w:val="ListParagraph"/>
        <w:numPr>
          <w:ilvl w:val="0"/>
          <w:numId w:val="41"/>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5 </w:t>
      </w:r>
      <w:r w:rsidR="0008466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r w:rsidR="007C13A2" w:rsidRPr="009D6072">
        <w:rPr>
          <w:rFonts w:ascii="Trebuchet MS" w:eastAsia="Arial" w:hAnsi="Trebuchet MS"/>
          <w:spacing w:val="1"/>
          <w:sz w:val="22"/>
          <w:szCs w:val="24"/>
          <w:lang w:val="ro-RO"/>
        </w:rPr>
        <w:t>Reguli aplicabile</w:t>
      </w:r>
      <w:r w:rsidR="0008466B" w:rsidRPr="009D6072">
        <w:rPr>
          <w:rFonts w:ascii="Trebuchet MS" w:eastAsia="Arial" w:hAnsi="Trebuchet MS"/>
          <w:spacing w:val="1"/>
          <w:sz w:val="22"/>
          <w:szCs w:val="24"/>
          <w:lang w:val="ro-RO"/>
        </w:rPr>
        <w:t xml:space="preserve"> ajutorului de stat/de minimis </w:t>
      </w:r>
      <w:r w:rsidR="00280E53" w:rsidRPr="009D6072">
        <w:rPr>
          <w:rFonts w:ascii="Trebuchet MS" w:eastAsia="Arial" w:hAnsi="Trebuchet MS"/>
          <w:spacing w:val="1"/>
          <w:sz w:val="22"/>
          <w:szCs w:val="24"/>
          <w:lang w:val="ro-RO"/>
        </w:rPr>
        <w:t xml:space="preserve">acordat </w:t>
      </w:r>
      <w:r w:rsidR="0008466B" w:rsidRPr="009D6072">
        <w:rPr>
          <w:rFonts w:ascii="Trebuchet MS" w:eastAsia="Arial" w:hAnsi="Trebuchet MS"/>
          <w:spacing w:val="1"/>
          <w:sz w:val="22"/>
          <w:szCs w:val="24"/>
          <w:highlight w:val="lightGray"/>
          <w:lang w:val="ro-RO"/>
        </w:rPr>
        <w:t>&lt;dacă este cazul</w:t>
      </w:r>
      <w:r w:rsidR="007C13A2" w:rsidRPr="009D6072">
        <w:rPr>
          <w:rFonts w:ascii="Trebuchet MS" w:eastAsia="Arial" w:hAnsi="Trebuchet MS"/>
          <w:spacing w:val="1"/>
          <w:sz w:val="22"/>
          <w:szCs w:val="24"/>
          <w:highlight w:val="lightGray"/>
          <w:lang w:val="ro-RO"/>
        </w:rPr>
        <w:t>, conform schemei aprobate</w:t>
      </w:r>
      <w:r w:rsidR="0008466B" w:rsidRPr="009D6072">
        <w:rPr>
          <w:rFonts w:ascii="Trebuchet MS" w:eastAsia="Arial" w:hAnsi="Trebuchet MS"/>
          <w:spacing w:val="1"/>
          <w:sz w:val="22"/>
          <w:szCs w:val="24"/>
          <w:highlight w:val="lightGray"/>
          <w:lang w:val="ro-RO"/>
        </w:rPr>
        <w:t>&gt;</w:t>
      </w:r>
      <w:r w:rsidR="0008466B" w:rsidRPr="009D6072">
        <w:rPr>
          <w:rFonts w:ascii="Trebuchet MS" w:eastAsia="Arial" w:hAnsi="Trebuchet MS"/>
          <w:spacing w:val="1"/>
          <w:sz w:val="22"/>
          <w:szCs w:val="24"/>
          <w:lang w:val="ro-RO"/>
        </w:rPr>
        <w:t>;</w:t>
      </w:r>
    </w:p>
    <w:p w14:paraId="09809D4D" w14:textId="0CD2EA37" w:rsidR="00FC0DA2" w:rsidRPr="009D6072" w:rsidRDefault="0008466B" w:rsidP="00BF2A81">
      <w:pPr>
        <w:pStyle w:val="ListParagraph"/>
        <w:numPr>
          <w:ilvl w:val="0"/>
          <w:numId w:val="41"/>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6 – Condiții specifice </w:t>
      </w:r>
      <w:r w:rsidR="00FC0DA2" w:rsidRPr="009D6072">
        <w:rPr>
          <w:rFonts w:ascii="Trebuchet MS" w:eastAsia="Arial" w:hAnsi="Trebuchet MS"/>
          <w:spacing w:val="1"/>
          <w:sz w:val="22"/>
          <w:szCs w:val="24"/>
          <w:lang w:val="ro-RO"/>
        </w:rPr>
        <w:t xml:space="preserve">ale contractului de finanțare/ </w:t>
      </w:r>
      <w:r w:rsidR="00FC0DA2" w:rsidRPr="009D6072">
        <w:rPr>
          <w:rFonts w:ascii="Trebuchet MS" w:eastAsia="Arial" w:hAnsi="Trebuchet MS"/>
          <w:spacing w:val="1"/>
          <w:sz w:val="22"/>
          <w:szCs w:val="24"/>
          <w:highlight w:val="lightGray"/>
          <w:lang w:val="ro-RO"/>
        </w:rPr>
        <w:t>&lt;dacă este cazul&gt;</w:t>
      </w:r>
      <w:r w:rsidR="00FC0DA2" w:rsidRPr="009D6072">
        <w:rPr>
          <w:rFonts w:ascii="Trebuchet MS" w:eastAsia="Arial" w:hAnsi="Trebuchet MS"/>
          <w:spacing w:val="1"/>
          <w:sz w:val="22"/>
          <w:szCs w:val="24"/>
          <w:lang w:val="ro-RO"/>
        </w:rPr>
        <w:t>;</w:t>
      </w:r>
    </w:p>
    <w:p w14:paraId="107F1545" w14:textId="71CB0D02" w:rsidR="008F0166" w:rsidRPr="009D6072" w:rsidRDefault="00D777E0" w:rsidP="00D777E0">
      <w:p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Anexa nr. 3, 4, 5, 6 au formatul stabilit de AM</w:t>
      </w:r>
      <w:r w:rsidR="00117694" w:rsidRPr="009D6072">
        <w:rPr>
          <w:rFonts w:ascii="Trebuchet MS" w:eastAsia="Arial" w:hAnsi="Trebuchet MS"/>
          <w:spacing w:val="1"/>
          <w:sz w:val="22"/>
          <w:szCs w:val="24"/>
          <w:lang w:val="ro-RO"/>
        </w:rPr>
        <w:t xml:space="preserve"> în funcție de specificul programului sau al apelului de proiecte</w:t>
      </w:r>
      <w:r w:rsidRPr="009D6072">
        <w:rPr>
          <w:rFonts w:ascii="Trebuchet MS" w:eastAsia="Arial" w:hAnsi="Trebuchet MS"/>
          <w:spacing w:val="1"/>
          <w:sz w:val="22"/>
          <w:szCs w:val="24"/>
          <w:lang w:val="ro-RO"/>
        </w:rPr>
        <w:t xml:space="preserve">. </w:t>
      </w:r>
    </w:p>
    <w:p w14:paraId="3C17C998" w14:textId="77777777" w:rsidR="00A214E0" w:rsidRPr="009D6072" w:rsidRDefault="00A214E0" w:rsidP="00364B7D">
      <w:pPr>
        <w:ind w:left="118" w:firstLine="428"/>
        <w:rPr>
          <w:rFonts w:ascii="Trebuchet MS" w:eastAsia="Arial" w:hAnsi="Trebuchet MS"/>
          <w:b/>
          <w:spacing w:val="-6"/>
          <w:sz w:val="22"/>
          <w:szCs w:val="24"/>
          <w:lang w:val="ro-RO"/>
        </w:rPr>
      </w:pPr>
    </w:p>
    <w:p w14:paraId="38793C9C" w14:textId="48172CA0" w:rsidR="00364B7D" w:rsidRPr="009D6072" w:rsidRDefault="00364B7D" w:rsidP="00364B7D">
      <w:pPr>
        <w:ind w:left="118" w:firstLine="428"/>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00600555" w:rsidRPr="009D6072">
        <w:rPr>
          <w:rFonts w:ascii="Trebuchet MS" w:eastAsia="Arial" w:hAnsi="Trebuchet MS"/>
          <w:b/>
          <w:sz w:val="22"/>
          <w:szCs w:val="24"/>
          <w:lang w:val="ro-RO"/>
        </w:rPr>
        <w:t>25</w:t>
      </w:r>
      <w:r w:rsidR="00600555"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00F11C39" w:rsidRPr="009D6072">
        <w:rPr>
          <w:rFonts w:ascii="Trebuchet MS" w:eastAsia="Arial" w:hAnsi="Trebuchet MS"/>
          <w:b/>
          <w:spacing w:val="-1"/>
          <w:sz w:val="22"/>
          <w:szCs w:val="24"/>
          <w:lang w:val="ro-RO"/>
        </w:rPr>
        <w:t>Clauze rezolutorii și suspensive</w:t>
      </w:r>
    </w:p>
    <w:p w14:paraId="1175A3B4" w14:textId="77777777" w:rsidR="00054A17" w:rsidRPr="009D6072" w:rsidRDefault="00054A17" w:rsidP="00364B7D">
      <w:pPr>
        <w:ind w:left="118" w:firstLine="428"/>
        <w:rPr>
          <w:rFonts w:ascii="Trebuchet MS" w:eastAsia="Arial" w:hAnsi="Trebuchet MS"/>
          <w:sz w:val="22"/>
          <w:szCs w:val="24"/>
          <w:lang w:val="ro-RO"/>
        </w:rPr>
      </w:pPr>
    </w:p>
    <w:p w14:paraId="10494A72" w14:textId="1E2F2F4F" w:rsidR="00126125" w:rsidRPr="009D6072" w:rsidRDefault="005875B0" w:rsidP="00B11296">
      <w:pPr>
        <w:autoSpaceDE w:val="0"/>
        <w:autoSpaceDN w:val="0"/>
        <w:adjustRightInd w:val="0"/>
        <w:spacing w:after="16"/>
        <w:ind w:left="567" w:hanging="21"/>
        <w:jc w:val="both"/>
        <w:rPr>
          <w:rFonts w:ascii="Trebuchet MS" w:eastAsia="Arial" w:hAnsi="Trebuchet MS"/>
          <w:i/>
          <w:spacing w:val="-1"/>
          <w:sz w:val="22"/>
          <w:szCs w:val="24"/>
          <w:lang w:val="ro-RO"/>
        </w:rPr>
      </w:pPr>
      <w:r w:rsidRPr="009D6072">
        <w:rPr>
          <w:rFonts w:ascii="Trebuchet MS" w:eastAsia="Arial" w:hAnsi="Trebuchet MS"/>
          <w:i/>
          <w:spacing w:val="-1"/>
          <w:sz w:val="22"/>
          <w:szCs w:val="24"/>
          <w:highlight w:val="lightGray"/>
          <w:lang w:val="ro-RO"/>
        </w:rPr>
        <w:t>Dacă este cazul</w:t>
      </w:r>
      <w:r w:rsidR="001D6B83" w:rsidRPr="009D6072">
        <w:rPr>
          <w:rFonts w:ascii="Trebuchet MS" w:eastAsia="Arial" w:hAnsi="Trebuchet MS"/>
          <w:i/>
          <w:spacing w:val="-1"/>
          <w:sz w:val="22"/>
          <w:szCs w:val="24"/>
          <w:highlight w:val="lightGray"/>
          <w:lang w:val="ro-RO"/>
        </w:rPr>
        <w:t>/ dacă a fost prevăzută această posibilitate în Ghidul Solicitantului</w:t>
      </w:r>
    </w:p>
    <w:p w14:paraId="7896DF3D" w14:textId="5A0448AE" w:rsidR="00364B7D" w:rsidRPr="009D6072" w:rsidRDefault="005875B0" w:rsidP="00BF2A81">
      <w:pPr>
        <w:pStyle w:val="ListParagraph"/>
        <w:numPr>
          <w:ilvl w:val="0"/>
          <w:numId w:val="45"/>
        </w:numPr>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lang w:val="ro-RO"/>
        </w:rPr>
        <w:t>Prezentului contract</w:t>
      </w:r>
      <w:r w:rsidR="00EC0AE6" w:rsidRPr="009D6072">
        <w:rPr>
          <w:rFonts w:ascii="Trebuchet MS" w:eastAsia="Arial" w:hAnsi="Trebuchet MS"/>
          <w:spacing w:val="-1"/>
          <w:sz w:val="22"/>
          <w:szCs w:val="24"/>
          <w:lang w:val="ro-RO"/>
        </w:rPr>
        <w:t xml:space="preserve"> de finan</w:t>
      </w:r>
      <w:r w:rsidR="001D6B83" w:rsidRPr="009D6072">
        <w:rPr>
          <w:rFonts w:ascii="Trebuchet MS" w:eastAsia="Arial" w:hAnsi="Trebuchet MS"/>
          <w:spacing w:val="-1"/>
          <w:sz w:val="22"/>
          <w:szCs w:val="24"/>
          <w:lang w:val="ro-RO"/>
        </w:rPr>
        <w:t>ț</w:t>
      </w:r>
      <w:r w:rsidR="00EC0AE6" w:rsidRPr="009D6072">
        <w:rPr>
          <w:rFonts w:ascii="Trebuchet MS" w:eastAsia="Arial" w:hAnsi="Trebuchet MS"/>
          <w:spacing w:val="-1"/>
          <w:sz w:val="22"/>
          <w:szCs w:val="24"/>
          <w:lang w:val="ro-RO"/>
        </w:rPr>
        <w:t>are</w:t>
      </w:r>
      <w:r w:rsidRPr="009D6072">
        <w:rPr>
          <w:rFonts w:ascii="Trebuchet MS" w:eastAsia="Arial" w:hAnsi="Trebuchet MS"/>
          <w:spacing w:val="-1"/>
          <w:sz w:val="22"/>
          <w:szCs w:val="24"/>
          <w:lang w:val="ro-RO"/>
        </w:rPr>
        <w:t xml:space="preserve"> i se aplică clauza rezolutorie prevăzută </w:t>
      </w:r>
      <w:r w:rsidR="003C130A" w:rsidRPr="009D6072">
        <w:rPr>
          <w:rFonts w:ascii="Trebuchet MS" w:eastAsia="Arial" w:hAnsi="Trebuchet MS"/>
          <w:spacing w:val="-1"/>
          <w:sz w:val="22"/>
          <w:szCs w:val="24"/>
          <w:lang w:val="ro-RO"/>
        </w:rPr>
        <w:t>la art. 6 alin. (</w:t>
      </w:r>
      <w:r w:rsidR="00F11C39" w:rsidRPr="009D6072">
        <w:rPr>
          <w:rFonts w:ascii="Trebuchet MS" w:eastAsia="Arial" w:hAnsi="Trebuchet MS"/>
          <w:spacing w:val="-1"/>
          <w:sz w:val="22"/>
          <w:szCs w:val="24"/>
          <w:lang w:val="ro-RO"/>
        </w:rPr>
        <w:t>11</w:t>
      </w:r>
      <w:r w:rsidR="003C130A" w:rsidRPr="009D6072">
        <w:rPr>
          <w:rFonts w:ascii="Trebuchet MS" w:eastAsia="Arial" w:hAnsi="Trebuchet MS"/>
          <w:spacing w:val="-1"/>
          <w:sz w:val="22"/>
          <w:szCs w:val="24"/>
          <w:lang w:val="ro-RO"/>
        </w:rPr>
        <w:t>) din Ordonanța de urgență a Guvernului nr. 23/20</w:t>
      </w:r>
      <w:r w:rsidR="00A505C0" w:rsidRPr="009D6072">
        <w:rPr>
          <w:rFonts w:ascii="Trebuchet MS" w:eastAsia="Arial" w:hAnsi="Trebuchet MS"/>
          <w:spacing w:val="-1"/>
          <w:sz w:val="22"/>
          <w:szCs w:val="24"/>
          <w:lang w:val="ro-RO"/>
        </w:rPr>
        <w:t>23</w:t>
      </w:r>
      <w:r w:rsidR="003C130A" w:rsidRPr="009D6072">
        <w:rPr>
          <w:rFonts w:ascii="Trebuchet MS" w:eastAsia="Arial" w:hAnsi="Trebuchet MS"/>
          <w:spacing w:val="-1"/>
          <w:sz w:val="22"/>
          <w:szCs w:val="24"/>
          <w:lang w:val="ro-RO"/>
        </w:rPr>
        <w:t xml:space="preserve">, după cum urmează: </w:t>
      </w:r>
      <w:r w:rsidR="003C130A" w:rsidRPr="009D6072">
        <w:rPr>
          <w:rFonts w:ascii="Trebuchet MS" w:eastAsia="Arial" w:hAnsi="Trebuchet MS"/>
          <w:spacing w:val="-1"/>
          <w:sz w:val="22"/>
          <w:szCs w:val="24"/>
          <w:highlight w:val="lightGray"/>
          <w:lang w:val="ro-RO"/>
        </w:rPr>
        <w:t xml:space="preserve">_____se va </w:t>
      </w:r>
      <w:r w:rsidR="003C130A" w:rsidRPr="009D6072">
        <w:rPr>
          <w:rFonts w:ascii="Trebuchet MS" w:eastAsia="Arial" w:hAnsi="Trebuchet MS"/>
          <w:spacing w:val="-1"/>
          <w:sz w:val="22"/>
          <w:szCs w:val="24"/>
          <w:highlight w:val="lightGray"/>
          <w:lang w:val="ro-RO"/>
        </w:rPr>
        <w:lastRenderedPageBreak/>
        <w:t>particulariza de către AM/OI</w:t>
      </w:r>
      <w:r w:rsidR="00A214E0" w:rsidRPr="009D6072">
        <w:rPr>
          <w:rFonts w:ascii="Trebuchet MS" w:eastAsia="Arial" w:hAnsi="Trebuchet MS"/>
          <w:spacing w:val="-1"/>
          <w:sz w:val="22"/>
          <w:szCs w:val="24"/>
          <w:highlight w:val="lightGray"/>
          <w:lang w:val="ro-RO"/>
        </w:rPr>
        <w:t>, dacă prin Ghidul Solicitantului s-a prevăzut aceast posibilitate</w:t>
      </w:r>
      <w:r w:rsidR="003C130A" w:rsidRPr="009D6072">
        <w:rPr>
          <w:rFonts w:ascii="Trebuchet MS" w:eastAsia="Arial" w:hAnsi="Trebuchet MS"/>
          <w:spacing w:val="-1"/>
          <w:sz w:val="22"/>
          <w:szCs w:val="24"/>
          <w:highlight w:val="lightGray"/>
          <w:lang w:val="ro-RO"/>
        </w:rPr>
        <w:t>______</w:t>
      </w:r>
      <w:r w:rsidR="00F11C39" w:rsidRPr="009D6072">
        <w:rPr>
          <w:rFonts w:ascii="Trebuchet MS" w:eastAsia="Arial" w:hAnsi="Trebuchet MS"/>
          <w:spacing w:val="-1"/>
          <w:sz w:val="22"/>
          <w:szCs w:val="24"/>
          <w:highlight w:val="lightGray"/>
          <w:lang w:val="ro-RO"/>
        </w:rPr>
        <w:t>.</w:t>
      </w:r>
    </w:p>
    <w:p w14:paraId="390F3C4C" w14:textId="64669F8C" w:rsidR="003C130A" w:rsidRPr="009D6072" w:rsidRDefault="003C130A" w:rsidP="00BF2A81">
      <w:pPr>
        <w:pStyle w:val="ListParagraph"/>
        <w:numPr>
          <w:ilvl w:val="0"/>
          <w:numId w:val="39"/>
        </w:numPr>
        <w:tabs>
          <w:tab w:val="left" w:pos="993"/>
        </w:tabs>
        <w:ind w:left="851" w:hanging="284"/>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lang w:val="ro-RO"/>
        </w:rPr>
        <w:t>Alte clauze rezolutorii</w:t>
      </w:r>
      <w:r w:rsidR="00F11C39" w:rsidRPr="009D6072">
        <w:rPr>
          <w:rFonts w:ascii="Trebuchet MS" w:eastAsia="Arial" w:hAnsi="Trebuchet MS"/>
          <w:spacing w:val="-1"/>
          <w:sz w:val="22"/>
          <w:szCs w:val="24"/>
          <w:lang w:val="ro-RO"/>
        </w:rPr>
        <w:t xml:space="preserve"> și/sau suspensive: </w:t>
      </w:r>
      <w:r w:rsidR="00F11C39" w:rsidRPr="009D6072">
        <w:rPr>
          <w:rFonts w:ascii="Trebuchet MS" w:eastAsia="Arial" w:hAnsi="Trebuchet MS"/>
          <w:spacing w:val="-1"/>
          <w:sz w:val="22"/>
          <w:szCs w:val="24"/>
          <w:highlight w:val="lightGray"/>
          <w:lang w:val="ro-RO"/>
        </w:rPr>
        <w:t>_____</w:t>
      </w:r>
      <w:r w:rsidR="00CB643E" w:rsidRPr="009D6072">
        <w:rPr>
          <w:rFonts w:ascii="Trebuchet MS" w:eastAsia="Arial" w:hAnsi="Trebuchet MS"/>
          <w:spacing w:val="-1"/>
          <w:sz w:val="22"/>
          <w:szCs w:val="24"/>
          <w:highlight w:val="lightGray"/>
          <w:lang w:val="ro-RO"/>
        </w:rPr>
        <w:t xml:space="preserve">dacă este cazul, </w:t>
      </w:r>
      <w:r w:rsidR="00F11C39" w:rsidRPr="009D6072">
        <w:rPr>
          <w:rFonts w:ascii="Trebuchet MS" w:eastAsia="Arial" w:hAnsi="Trebuchet MS"/>
          <w:spacing w:val="-1"/>
          <w:sz w:val="22"/>
          <w:szCs w:val="24"/>
          <w:highlight w:val="lightGray"/>
          <w:lang w:val="ro-RO"/>
        </w:rPr>
        <w:t>se v</w:t>
      </w:r>
      <w:r w:rsidR="00FC0DA2" w:rsidRPr="009D6072">
        <w:rPr>
          <w:rFonts w:ascii="Trebuchet MS" w:eastAsia="Arial" w:hAnsi="Trebuchet MS"/>
          <w:spacing w:val="-1"/>
          <w:sz w:val="22"/>
          <w:szCs w:val="24"/>
          <w:highlight w:val="lightGray"/>
          <w:lang w:val="ro-RO"/>
        </w:rPr>
        <w:t xml:space="preserve">or stabili </w:t>
      </w:r>
      <w:r w:rsidR="00F11C39" w:rsidRPr="009D6072">
        <w:rPr>
          <w:rFonts w:ascii="Trebuchet MS" w:eastAsia="Arial" w:hAnsi="Trebuchet MS"/>
          <w:spacing w:val="-1"/>
          <w:sz w:val="22"/>
          <w:szCs w:val="24"/>
          <w:highlight w:val="lightGray"/>
          <w:lang w:val="ro-RO"/>
        </w:rPr>
        <w:t>de către AM/OI</w:t>
      </w:r>
      <w:r w:rsidR="00FC0DA2" w:rsidRPr="009D6072">
        <w:rPr>
          <w:rFonts w:ascii="Trebuchet MS" w:eastAsia="Arial" w:hAnsi="Trebuchet MS"/>
          <w:spacing w:val="-1"/>
          <w:sz w:val="22"/>
          <w:szCs w:val="24"/>
          <w:highlight w:val="lightGray"/>
          <w:lang w:val="ro-RO"/>
        </w:rPr>
        <w:t xml:space="preserve"> la nivel de apel de proiecte</w:t>
      </w:r>
      <w:r w:rsidR="00F11C39" w:rsidRPr="009D6072">
        <w:rPr>
          <w:rFonts w:ascii="Trebuchet MS" w:eastAsia="Arial" w:hAnsi="Trebuchet MS"/>
          <w:spacing w:val="-1"/>
          <w:sz w:val="22"/>
          <w:szCs w:val="24"/>
          <w:highlight w:val="lightGray"/>
          <w:lang w:val="ro-RO"/>
        </w:rPr>
        <w:t>______</w:t>
      </w:r>
    </w:p>
    <w:p w14:paraId="25AC9E49" w14:textId="77777777" w:rsidR="00364B7D" w:rsidRPr="009D6072" w:rsidRDefault="00364B7D" w:rsidP="003D3A42">
      <w:pPr>
        <w:ind w:left="118" w:firstLine="428"/>
        <w:rPr>
          <w:rFonts w:ascii="Trebuchet MS" w:eastAsia="Arial" w:hAnsi="Trebuchet MS"/>
          <w:b/>
          <w:spacing w:val="-6"/>
          <w:sz w:val="22"/>
          <w:szCs w:val="24"/>
          <w:lang w:val="ro-RO"/>
        </w:rPr>
      </w:pPr>
    </w:p>
    <w:p w14:paraId="4D95F504" w14:textId="384398A5" w:rsidR="003D3A42" w:rsidRPr="009D6072" w:rsidRDefault="003D3A42" w:rsidP="003D3A42">
      <w:pPr>
        <w:ind w:left="118" w:firstLine="428"/>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00600555" w:rsidRPr="009D6072">
        <w:rPr>
          <w:rFonts w:ascii="Trebuchet MS" w:eastAsia="Arial" w:hAnsi="Trebuchet MS"/>
          <w:b/>
          <w:sz w:val="22"/>
          <w:szCs w:val="24"/>
          <w:lang w:val="ro-RO"/>
        </w:rPr>
        <w:t>26</w:t>
      </w:r>
      <w:r w:rsidR="00600555"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spo</w:t>
      </w:r>
      <w:r w:rsidRPr="009D6072">
        <w:rPr>
          <w:rFonts w:ascii="Trebuchet MS" w:eastAsia="Arial" w:hAnsi="Trebuchet MS"/>
          <w:b/>
          <w:spacing w:val="-2"/>
          <w:sz w:val="22"/>
          <w:szCs w:val="24"/>
          <w:lang w:val="ro-RO"/>
        </w:rPr>
        <w:t>z</w:t>
      </w:r>
      <w:r w:rsidRPr="009D6072">
        <w:rPr>
          <w:rFonts w:ascii="Trebuchet MS" w:eastAsia="Arial" w:hAnsi="Trebuchet MS"/>
          <w:b/>
          <w:spacing w:val="-3"/>
          <w:sz w:val="22"/>
          <w:szCs w:val="24"/>
          <w:lang w:val="ro-RO"/>
        </w:rPr>
        <w:t>i</w:t>
      </w:r>
      <w:r w:rsidRPr="009D6072">
        <w:rPr>
          <w:rFonts w:ascii="Trebuchet MS" w:eastAsia="Arial" w:hAnsi="Trebuchet MS"/>
          <w:b/>
          <w:spacing w:val="-1"/>
          <w:sz w:val="22"/>
          <w:szCs w:val="24"/>
          <w:lang w:val="ro-RO"/>
        </w:rPr>
        <w:t>ț</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 xml:space="preserve">i </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e</w:t>
      </w:r>
    </w:p>
    <w:p w14:paraId="5A5C8DE5" w14:textId="77777777" w:rsidR="00F11C39" w:rsidRPr="009D6072" w:rsidRDefault="00F11C39" w:rsidP="003D3A42">
      <w:pPr>
        <w:ind w:left="118" w:firstLine="428"/>
        <w:rPr>
          <w:rFonts w:ascii="Trebuchet MS" w:eastAsia="Arial" w:hAnsi="Trebuchet MS"/>
          <w:sz w:val="22"/>
          <w:szCs w:val="24"/>
          <w:lang w:val="ro-RO"/>
        </w:rPr>
      </w:pPr>
    </w:p>
    <w:p w14:paraId="0E2FF333" w14:textId="78E627F7" w:rsidR="00005BD3" w:rsidRPr="009D6072" w:rsidRDefault="0049280F"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Condițiile Generale ale prezentului </w:t>
      </w:r>
      <w:r w:rsidR="00ED6297"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ED6297"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DB7563" w:rsidRPr="009D6072">
        <w:rPr>
          <w:rFonts w:ascii="Trebuchet MS" w:eastAsia="Arial" w:hAnsi="Trebuchet MS"/>
          <w:sz w:val="22"/>
          <w:szCs w:val="24"/>
          <w:lang w:val="ro-RO"/>
        </w:rPr>
        <w:t xml:space="preserve"> </w:t>
      </w:r>
      <w:r w:rsidR="00BA0CAE" w:rsidRPr="009D6072">
        <w:rPr>
          <w:rFonts w:ascii="Trebuchet MS" w:eastAsia="Arial" w:hAnsi="Trebuchet MS"/>
          <w:sz w:val="22"/>
          <w:szCs w:val="24"/>
          <w:lang w:val="ro-RO"/>
        </w:rPr>
        <w:t>se</w:t>
      </w:r>
      <w:r w:rsidRPr="009D6072">
        <w:rPr>
          <w:rFonts w:ascii="Trebuchet MS" w:eastAsia="Arial" w:hAnsi="Trebuchet MS"/>
          <w:sz w:val="22"/>
          <w:szCs w:val="24"/>
          <w:lang w:val="ro-RO"/>
        </w:rPr>
        <w:t xml:space="preserve"> </w:t>
      </w:r>
      <w:r w:rsidR="00DB7563" w:rsidRPr="009D6072">
        <w:rPr>
          <w:rFonts w:ascii="Trebuchet MS" w:eastAsia="Arial" w:hAnsi="Trebuchet MS"/>
          <w:sz w:val="22"/>
          <w:szCs w:val="24"/>
          <w:lang w:val="ro-RO"/>
        </w:rPr>
        <w:t>complet</w:t>
      </w:r>
      <w:r w:rsidR="00BA0CAE" w:rsidRPr="009D6072">
        <w:rPr>
          <w:rFonts w:ascii="Trebuchet MS" w:eastAsia="Arial" w:hAnsi="Trebuchet MS"/>
          <w:sz w:val="22"/>
          <w:szCs w:val="24"/>
          <w:lang w:val="ro-RO"/>
        </w:rPr>
        <w:t>ează</w:t>
      </w:r>
      <w:r w:rsidR="00DB7563" w:rsidRPr="009D6072">
        <w:rPr>
          <w:rFonts w:ascii="Trebuchet MS" w:eastAsia="Arial" w:hAnsi="Trebuchet MS"/>
          <w:sz w:val="22"/>
          <w:szCs w:val="24"/>
          <w:lang w:val="ro-RO"/>
        </w:rPr>
        <w:t xml:space="preserve"> cu</w:t>
      </w:r>
      <w:r w:rsidRPr="009D6072">
        <w:rPr>
          <w:rFonts w:ascii="Trebuchet MS" w:eastAsia="Arial" w:hAnsi="Trebuchet MS"/>
          <w:sz w:val="22"/>
          <w:szCs w:val="24"/>
          <w:lang w:val="ro-RO"/>
        </w:rPr>
        <w:t xml:space="preserve"> Condițiile Specifice</w:t>
      </w:r>
      <w:r w:rsidR="00DB7563" w:rsidRPr="009D6072">
        <w:rPr>
          <w:rFonts w:ascii="Trebuchet MS" w:eastAsia="Arial" w:hAnsi="Trebuchet MS"/>
          <w:sz w:val="22"/>
          <w:szCs w:val="24"/>
          <w:lang w:val="ro-RO"/>
        </w:rPr>
        <w:t xml:space="preserve"> adoptate prin decizia ordonatorului principal de credite al </w:t>
      </w:r>
      <w:r w:rsidR="00DB7563" w:rsidRPr="009D6072">
        <w:rPr>
          <w:rFonts w:ascii="Trebuchet MS" w:eastAsia="Arial" w:hAnsi="Trebuchet MS"/>
          <w:sz w:val="22"/>
          <w:szCs w:val="24"/>
          <w:highlight w:val="lightGray"/>
          <w:lang w:val="ro-RO"/>
        </w:rPr>
        <w:t>AM/OI</w:t>
      </w:r>
      <w:r w:rsidR="00DB7563" w:rsidRPr="009D6072">
        <w:rPr>
          <w:rFonts w:ascii="Trebuchet MS" w:eastAsia="Arial" w:hAnsi="Trebuchet MS"/>
          <w:sz w:val="22"/>
          <w:szCs w:val="24"/>
          <w:lang w:val="ro-RO"/>
        </w:rPr>
        <w:t xml:space="preserve">/conducătorul </w:t>
      </w:r>
      <w:r w:rsidR="00DB7563" w:rsidRPr="009D6072">
        <w:rPr>
          <w:rFonts w:ascii="Trebuchet MS" w:eastAsia="Arial" w:hAnsi="Trebuchet MS"/>
          <w:sz w:val="22"/>
          <w:szCs w:val="24"/>
          <w:highlight w:val="lightGray"/>
          <w:lang w:val="ro-RO"/>
        </w:rPr>
        <w:t>AM/OI</w:t>
      </w:r>
      <w:r w:rsidR="00DB7563" w:rsidRPr="009D6072">
        <w:rPr>
          <w:rFonts w:ascii="Trebuchet MS" w:eastAsia="Arial" w:hAnsi="Trebuchet MS"/>
          <w:sz w:val="22"/>
          <w:szCs w:val="24"/>
          <w:lang w:val="ro-RO"/>
        </w:rPr>
        <w:t>, după caz</w:t>
      </w:r>
      <w:r w:rsidR="00CD6618" w:rsidRPr="009D6072">
        <w:rPr>
          <w:rFonts w:ascii="Trebuchet MS" w:eastAsia="Arial" w:hAnsi="Trebuchet MS"/>
          <w:sz w:val="22"/>
          <w:szCs w:val="24"/>
          <w:lang w:val="ro-RO"/>
        </w:rPr>
        <w:t>, care se constituie în Ane</w:t>
      </w:r>
      <w:r w:rsidR="00005BD3" w:rsidRPr="009D6072">
        <w:rPr>
          <w:rFonts w:ascii="Trebuchet MS" w:eastAsia="Arial" w:hAnsi="Trebuchet MS"/>
          <w:sz w:val="22"/>
          <w:szCs w:val="24"/>
          <w:lang w:val="ro-RO"/>
        </w:rPr>
        <w:t xml:space="preserve">xa nr. </w:t>
      </w:r>
      <w:r w:rsidR="00A505C0" w:rsidRPr="009D6072">
        <w:rPr>
          <w:rFonts w:ascii="Trebuchet MS" w:eastAsia="Arial" w:hAnsi="Trebuchet MS"/>
          <w:sz w:val="22"/>
          <w:szCs w:val="24"/>
          <w:lang w:val="ro-RO"/>
        </w:rPr>
        <w:t xml:space="preserve">6 </w:t>
      </w:r>
      <w:r w:rsidR="00005BD3" w:rsidRPr="009D6072">
        <w:rPr>
          <w:rFonts w:ascii="Trebuchet MS" w:eastAsia="Arial" w:hAnsi="Trebuchet MS"/>
          <w:sz w:val="22"/>
          <w:szCs w:val="24"/>
          <w:lang w:val="ro-RO"/>
        </w:rPr>
        <w:t>la prezentul contract de finanțare</w:t>
      </w:r>
      <w:r w:rsidR="00DB7563" w:rsidRPr="009D6072">
        <w:rPr>
          <w:rFonts w:ascii="Trebuchet MS" w:eastAsia="Arial" w:hAnsi="Trebuchet MS"/>
          <w:sz w:val="22"/>
          <w:szCs w:val="24"/>
          <w:lang w:val="ro-RO"/>
        </w:rPr>
        <w:t>.</w:t>
      </w:r>
      <w:r w:rsidR="000B2FB2" w:rsidRPr="009D6072">
        <w:rPr>
          <w:rFonts w:ascii="Trebuchet MS" w:eastAsia="Arial" w:hAnsi="Trebuchet MS"/>
          <w:sz w:val="22"/>
          <w:szCs w:val="24"/>
          <w:lang w:val="ro-RO"/>
        </w:rPr>
        <w:t xml:space="preserve"> </w:t>
      </w:r>
    </w:p>
    <w:p w14:paraId="2317015A" w14:textId="1947FC61" w:rsidR="00DB7563" w:rsidRPr="009D6072" w:rsidRDefault="00005BD3"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Prin </w:t>
      </w:r>
      <w:r w:rsidR="00DB7563" w:rsidRPr="009D6072">
        <w:rPr>
          <w:rFonts w:ascii="Trebuchet MS" w:eastAsia="Arial" w:hAnsi="Trebuchet MS"/>
          <w:sz w:val="22"/>
          <w:szCs w:val="24"/>
          <w:lang w:val="ro-RO"/>
        </w:rPr>
        <w:t>Condițiile specifice</w:t>
      </w:r>
      <w:r w:rsidRPr="009D6072">
        <w:rPr>
          <w:rFonts w:ascii="Trebuchet MS" w:eastAsia="Arial" w:hAnsi="Trebuchet MS"/>
          <w:sz w:val="22"/>
          <w:szCs w:val="24"/>
          <w:lang w:val="ro-RO"/>
        </w:rPr>
        <w:t>,</w:t>
      </w:r>
      <w:r w:rsidR="00DB7563" w:rsidRPr="009D6072">
        <w:rPr>
          <w:rFonts w:ascii="Trebuchet MS" w:eastAsia="Arial" w:hAnsi="Trebuchet MS"/>
          <w:sz w:val="22"/>
          <w:szCs w:val="24"/>
          <w:lang w:val="ro-RO"/>
        </w:rPr>
        <w:t xml:space="preserve"> </w:t>
      </w:r>
      <w:r w:rsidR="000B2FB2" w:rsidRPr="009D6072">
        <w:rPr>
          <w:rFonts w:ascii="Trebuchet MS" w:eastAsia="Arial" w:hAnsi="Trebuchet MS"/>
          <w:sz w:val="22"/>
          <w:szCs w:val="24"/>
          <w:highlight w:val="lightGray"/>
          <w:lang w:val="ro-RO"/>
        </w:rPr>
        <w:t>AM/OI</w:t>
      </w:r>
      <w:r w:rsidR="000B2FB2" w:rsidRPr="009D6072">
        <w:rPr>
          <w:rFonts w:ascii="Trebuchet MS" w:eastAsia="Arial" w:hAnsi="Trebuchet MS"/>
          <w:sz w:val="22"/>
          <w:szCs w:val="24"/>
          <w:lang w:val="ro-RO"/>
        </w:rPr>
        <w:t xml:space="preserve"> </w:t>
      </w:r>
      <w:r w:rsidR="000A4B96" w:rsidRPr="009D6072">
        <w:rPr>
          <w:rFonts w:ascii="Trebuchet MS" w:eastAsia="Arial" w:hAnsi="Trebuchet MS"/>
          <w:sz w:val="22"/>
          <w:szCs w:val="24"/>
          <w:lang w:val="ro-RO"/>
        </w:rPr>
        <w:t xml:space="preserve">completează și, după caz, </w:t>
      </w:r>
      <w:r w:rsidR="00DB7563" w:rsidRPr="009D6072">
        <w:rPr>
          <w:rFonts w:ascii="Trebuchet MS" w:eastAsia="Arial" w:hAnsi="Trebuchet MS"/>
          <w:sz w:val="22"/>
          <w:szCs w:val="24"/>
          <w:lang w:val="ro-RO"/>
        </w:rPr>
        <w:t>detalia</w:t>
      </w:r>
      <w:r w:rsidR="000A4B96" w:rsidRPr="009D6072">
        <w:rPr>
          <w:rFonts w:ascii="Trebuchet MS" w:eastAsia="Arial" w:hAnsi="Trebuchet MS"/>
          <w:sz w:val="22"/>
          <w:szCs w:val="24"/>
          <w:lang w:val="ro-RO"/>
        </w:rPr>
        <w:t>ză</w:t>
      </w:r>
      <w:r w:rsidR="000B2FB2" w:rsidRPr="009D6072">
        <w:rPr>
          <w:rFonts w:ascii="Trebuchet MS" w:eastAsia="Arial" w:hAnsi="Trebuchet MS"/>
          <w:sz w:val="22"/>
          <w:szCs w:val="24"/>
          <w:lang w:val="ro-RO"/>
        </w:rPr>
        <w:t xml:space="preserve"> modul de aplicare a Condițiilor generale ale prezentului contract de finanțare</w:t>
      </w:r>
      <w:r w:rsidRPr="009D6072">
        <w:rPr>
          <w:rFonts w:ascii="Trebuchet MS" w:eastAsia="Arial" w:hAnsi="Trebuchet MS"/>
          <w:sz w:val="22"/>
          <w:szCs w:val="24"/>
          <w:lang w:val="ro-RO"/>
        </w:rPr>
        <w:t xml:space="preserve">. </w:t>
      </w:r>
    </w:p>
    <w:p w14:paraId="1AE1F294" w14:textId="3D44B41B" w:rsidR="006542BE" w:rsidRPr="009D6072" w:rsidRDefault="006542BE"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Condițiile Specifice ale </w:t>
      </w:r>
      <w:r w:rsidR="000B2FB2" w:rsidRPr="009D6072">
        <w:rPr>
          <w:rFonts w:ascii="Trebuchet MS" w:eastAsia="Arial" w:hAnsi="Trebuchet MS"/>
          <w:sz w:val="22"/>
          <w:szCs w:val="24"/>
          <w:lang w:val="ro-RO"/>
        </w:rPr>
        <w:t xml:space="preserve">contractului de finanțare </w:t>
      </w:r>
      <w:r w:rsidRPr="009D6072">
        <w:rPr>
          <w:rFonts w:ascii="Trebuchet MS" w:eastAsia="Arial" w:hAnsi="Trebuchet MS"/>
          <w:sz w:val="22"/>
          <w:szCs w:val="24"/>
          <w:lang w:val="ro-RO"/>
        </w:rPr>
        <w:t xml:space="preserve">prevalează față de </w:t>
      </w:r>
      <w:r w:rsidR="000B2FB2" w:rsidRPr="009D6072">
        <w:rPr>
          <w:rFonts w:ascii="Trebuchet MS" w:eastAsia="Arial" w:hAnsi="Trebuchet MS"/>
          <w:sz w:val="22"/>
          <w:szCs w:val="24"/>
          <w:lang w:val="ro-RO"/>
        </w:rPr>
        <w:t>Condițiile</w:t>
      </w:r>
      <w:r w:rsidRPr="009D6072">
        <w:rPr>
          <w:rFonts w:ascii="Trebuchet MS" w:eastAsia="Arial" w:hAnsi="Trebuchet MS"/>
          <w:sz w:val="22"/>
          <w:szCs w:val="24"/>
          <w:lang w:val="ro-RO"/>
        </w:rPr>
        <w:t xml:space="preserve"> Generale, precum și asupra celorlalte anexe</w:t>
      </w:r>
      <w:r w:rsidR="000B2FB2" w:rsidRPr="009D6072">
        <w:rPr>
          <w:rFonts w:ascii="Trebuchet MS" w:eastAsia="Arial" w:hAnsi="Trebuchet MS"/>
          <w:sz w:val="22"/>
          <w:szCs w:val="24"/>
          <w:lang w:val="ro-RO"/>
        </w:rPr>
        <w:t>, dar nu pot conține prevederi contrare legislației naționale și europene aplicabile</w:t>
      </w:r>
      <w:r w:rsidRPr="009D6072">
        <w:rPr>
          <w:rFonts w:ascii="Trebuchet MS" w:eastAsia="Arial" w:hAnsi="Trebuchet MS"/>
          <w:sz w:val="22"/>
          <w:szCs w:val="24"/>
          <w:lang w:val="ro-RO"/>
        </w:rPr>
        <w:t xml:space="preserve">. </w:t>
      </w:r>
    </w:p>
    <w:p w14:paraId="7E0E6240" w14:textId="59D21453" w:rsidR="00BA0CAE" w:rsidRPr="009D6072" w:rsidRDefault="00BA0CAE"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Pentru buna implementare și management al proiectului, </w:t>
      </w:r>
      <w:r w:rsidRPr="009D6072">
        <w:rPr>
          <w:rFonts w:ascii="Trebuchet MS" w:eastAsia="Arial" w:hAnsi="Trebuchet MS"/>
          <w:sz w:val="22"/>
          <w:szCs w:val="24"/>
          <w:highlight w:val="lightGray"/>
          <w:lang w:val="ro-RO"/>
        </w:rPr>
        <w:t>AM/OI</w:t>
      </w:r>
      <w:r w:rsidRPr="009D6072">
        <w:rPr>
          <w:rFonts w:ascii="Trebuchet MS" w:eastAsia="Arial" w:hAnsi="Trebuchet MS"/>
          <w:sz w:val="22"/>
          <w:szCs w:val="24"/>
          <w:lang w:val="ro-RO"/>
        </w:rPr>
        <w:t xml:space="preserve"> pune la dispoziția beneficiarului/liderului de parteneriat și partenerilor, după caz Manualul Beneficiarului</w:t>
      </w:r>
      <w:r w:rsidR="00BF2A81"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în condițiile prevederilor art. 16 din Ordonanța de urgență a Guvernului nr. 23/2023.</w:t>
      </w:r>
    </w:p>
    <w:p w14:paraId="6923CA91" w14:textId="03C7AC29" w:rsidR="006542BE" w:rsidRPr="009D6072" w:rsidRDefault="006542BE" w:rsidP="00B73A5D">
      <w:pPr>
        <w:pStyle w:val="ListParagraph"/>
        <w:numPr>
          <w:ilvl w:val="0"/>
          <w:numId w:val="42"/>
        </w:numPr>
        <w:ind w:left="478"/>
        <w:jc w:val="both"/>
        <w:rPr>
          <w:rFonts w:ascii="Trebuchet MS" w:hAnsi="Trebuchet MS" w:cs="Trebuchet MS"/>
          <w:sz w:val="22"/>
          <w:szCs w:val="24"/>
          <w:lang w:val="ro-RO"/>
        </w:rPr>
      </w:pPr>
      <w:r w:rsidRPr="009D6072">
        <w:rPr>
          <w:rFonts w:ascii="Trebuchet MS" w:hAnsi="Trebuchet MS" w:cs="Trebuchet MS"/>
          <w:sz w:val="22"/>
          <w:szCs w:val="24"/>
          <w:lang w:val="ro-RO"/>
        </w:rPr>
        <w:t>Prezentul contract de finanțare se încheie într-un singur exemplar</w:t>
      </w:r>
      <w:r w:rsidR="00827C34" w:rsidRPr="009D6072">
        <w:rPr>
          <w:rFonts w:ascii="Trebuchet MS" w:hAnsi="Trebuchet MS" w:cs="Trebuchet MS"/>
          <w:sz w:val="22"/>
          <w:szCs w:val="24"/>
          <w:lang w:val="ro-RO"/>
        </w:rPr>
        <w:t xml:space="preserve">, </w:t>
      </w:r>
      <w:r w:rsidRPr="009D6072">
        <w:rPr>
          <w:rFonts w:ascii="Trebuchet MS" w:hAnsi="Trebuchet MS" w:cs="Trebuchet MS"/>
          <w:sz w:val="22"/>
          <w:szCs w:val="24"/>
          <w:lang w:val="ro-RO"/>
        </w:rPr>
        <w:t>este semnat electronic de toate părțile și transmis prin sistemul MySMIS</w:t>
      </w:r>
      <w:r w:rsidR="00081790" w:rsidRPr="009D6072">
        <w:rPr>
          <w:rFonts w:ascii="Trebuchet MS" w:hAnsi="Trebuchet MS" w:cs="Trebuchet MS"/>
          <w:sz w:val="22"/>
          <w:szCs w:val="24"/>
          <w:lang w:val="ro-RO"/>
        </w:rPr>
        <w:t xml:space="preserve"> 2021</w:t>
      </w:r>
      <w:r w:rsidR="00DD6E2D" w:rsidRPr="009D6072">
        <w:rPr>
          <w:rFonts w:ascii="Trebuchet MS" w:hAnsi="Trebuchet MS" w:cs="Trebuchet MS"/>
          <w:sz w:val="22"/>
          <w:szCs w:val="24"/>
          <w:lang w:val="ro-RO"/>
        </w:rPr>
        <w:t>.</w:t>
      </w:r>
      <w:r w:rsidRPr="009D6072">
        <w:rPr>
          <w:rFonts w:ascii="Trebuchet MS" w:hAnsi="Trebuchet MS" w:cs="Trebuchet MS"/>
          <w:sz w:val="22"/>
          <w:szCs w:val="24"/>
          <w:lang w:val="ro-RO"/>
        </w:rPr>
        <w:t xml:space="preserve"> </w:t>
      </w:r>
    </w:p>
    <w:p w14:paraId="648DCB46" w14:textId="46EAFBB2" w:rsidR="00AE7787" w:rsidRPr="009D6072" w:rsidRDefault="00CC388F" w:rsidP="002B1851">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ab/>
      </w:r>
    </w:p>
    <w:tbl>
      <w:tblPr>
        <w:tblStyle w:val="TableGrid"/>
        <w:tblW w:w="8534" w:type="dxa"/>
        <w:tblInd w:w="546" w:type="dxa"/>
        <w:tblLook w:val="04A0" w:firstRow="1" w:lastRow="0" w:firstColumn="1" w:lastColumn="0" w:noHBand="0" w:noVBand="1"/>
      </w:tblPr>
      <w:tblGrid>
        <w:gridCol w:w="4411"/>
        <w:gridCol w:w="4123"/>
      </w:tblGrid>
      <w:tr w:rsidR="00B001AF" w:rsidRPr="00DC6E15" w14:paraId="660B878B" w14:textId="77777777" w:rsidTr="00A3123E">
        <w:tc>
          <w:tcPr>
            <w:tcW w:w="4411" w:type="dxa"/>
          </w:tcPr>
          <w:p w14:paraId="6F5579E4" w14:textId="7FD91089" w:rsidR="00AE7787" w:rsidRPr="00DC6E15" w:rsidRDefault="00AE7787" w:rsidP="002B1851">
            <w:pPr>
              <w:jc w:val="both"/>
              <w:rPr>
                <w:rFonts w:ascii="Trebuchet MS" w:hAnsi="Trebuchet MS"/>
                <w:sz w:val="20"/>
                <w:szCs w:val="24"/>
                <w:lang w:val="ro-RO"/>
              </w:rPr>
            </w:pPr>
            <w:r w:rsidRPr="00DC6E15">
              <w:rPr>
                <w:rFonts w:ascii="Trebuchet MS" w:hAnsi="Trebuchet MS"/>
                <w:sz w:val="20"/>
                <w:szCs w:val="24"/>
                <w:lang w:val="ro-RO"/>
              </w:rPr>
              <w:t xml:space="preserve">Pentru </w:t>
            </w:r>
            <w:r w:rsidRPr="00DC6E15">
              <w:rPr>
                <w:rFonts w:ascii="Trebuchet MS" w:eastAsia="Arial" w:hAnsi="Trebuchet MS"/>
                <w:b/>
                <w:spacing w:val="-8"/>
                <w:sz w:val="20"/>
                <w:szCs w:val="24"/>
                <w:lang w:val="ro-RO"/>
              </w:rPr>
              <w:t>A</w:t>
            </w:r>
            <w:r w:rsidRPr="00DC6E15">
              <w:rPr>
                <w:rFonts w:ascii="Trebuchet MS" w:eastAsia="Arial" w:hAnsi="Trebuchet MS"/>
                <w:b/>
                <w:sz w:val="20"/>
                <w:szCs w:val="24"/>
                <w:lang w:val="ro-RO"/>
              </w:rPr>
              <w:t>u</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or</w:t>
            </w:r>
            <w:r w:rsidRPr="00DC6E15">
              <w:rPr>
                <w:rFonts w:ascii="Trebuchet MS" w:eastAsia="Arial" w:hAnsi="Trebuchet MS"/>
                <w:b/>
                <w:spacing w:val="1"/>
                <w:sz w:val="20"/>
                <w:szCs w:val="24"/>
                <w:lang w:val="ro-RO"/>
              </w:rPr>
              <w:t>it</w:t>
            </w:r>
            <w:r w:rsidRPr="00DC6E15">
              <w:rPr>
                <w:rFonts w:ascii="Trebuchet MS" w:eastAsia="Arial" w:hAnsi="Trebuchet MS"/>
                <w:b/>
                <w:sz w:val="20"/>
                <w:szCs w:val="24"/>
                <w:lang w:val="ro-RO"/>
              </w:rPr>
              <w:t>a</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ea</w:t>
            </w:r>
            <w:r w:rsidRPr="00DC6E15">
              <w:rPr>
                <w:rFonts w:ascii="Trebuchet MS" w:eastAsia="Arial" w:hAnsi="Trebuchet MS"/>
                <w:b/>
                <w:spacing w:val="-2"/>
                <w:sz w:val="20"/>
                <w:szCs w:val="24"/>
                <w:lang w:val="ro-RO"/>
              </w:rPr>
              <w:t xml:space="preserve"> </w:t>
            </w:r>
            <w:r w:rsidRPr="00DC6E15">
              <w:rPr>
                <w:rFonts w:ascii="Trebuchet MS" w:eastAsia="Arial" w:hAnsi="Trebuchet MS"/>
                <w:b/>
                <w:sz w:val="20"/>
                <w:szCs w:val="24"/>
                <w:lang w:val="ro-RO"/>
              </w:rPr>
              <w:t>de</w:t>
            </w:r>
            <w:r w:rsidRPr="00DC6E15">
              <w:rPr>
                <w:rFonts w:ascii="Trebuchet MS" w:eastAsia="Arial" w:hAnsi="Trebuchet MS"/>
                <w:b/>
                <w:spacing w:val="-1"/>
                <w:sz w:val="20"/>
                <w:szCs w:val="24"/>
                <w:lang w:val="ro-RO"/>
              </w:rPr>
              <w:t xml:space="preserve"> </w:t>
            </w:r>
            <w:r w:rsidR="00A3123E" w:rsidRPr="00DC6E15">
              <w:rPr>
                <w:rFonts w:ascii="Trebuchet MS" w:eastAsia="Arial" w:hAnsi="Trebuchet MS"/>
                <w:b/>
                <w:spacing w:val="-1"/>
                <w:sz w:val="20"/>
                <w:szCs w:val="24"/>
                <w:lang w:val="ro-RO"/>
              </w:rPr>
              <w:t>m</w:t>
            </w:r>
            <w:r w:rsidRPr="00DC6E15">
              <w:rPr>
                <w:rFonts w:ascii="Trebuchet MS" w:eastAsia="Arial" w:hAnsi="Trebuchet MS"/>
                <w:b/>
                <w:sz w:val="20"/>
                <w:szCs w:val="24"/>
                <w:lang w:val="ro-RO"/>
              </w:rPr>
              <w:t>anageme</w:t>
            </w:r>
            <w:r w:rsidRPr="00DC6E15">
              <w:rPr>
                <w:rFonts w:ascii="Trebuchet MS" w:eastAsia="Arial" w:hAnsi="Trebuchet MS"/>
                <w:b/>
                <w:spacing w:val="-3"/>
                <w:sz w:val="20"/>
                <w:szCs w:val="24"/>
                <w:lang w:val="ro-RO"/>
              </w:rPr>
              <w:t>n</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 xml:space="preserve"> </w:t>
            </w:r>
          </w:p>
          <w:p w14:paraId="468DCA08" w14:textId="77777777"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pacing w:val="-1"/>
                <w:sz w:val="20"/>
                <w:szCs w:val="24"/>
                <w:lang w:val="ro-RO"/>
              </w:rPr>
              <w:t>N</w:t>
            </w:r>
            <w:r w:rsidRPr="00DC6E15">
              <w:rPr>
                <w:rFonts w:ascii="Trebuchet MS" w:eastAsia="Arial" w:hAnsi="Trebuchet MS"/>
                <w:b/>
                <w:sz w:val="20"/>
                <w:szCs w:val="24"/>
                <w:lang w:val="ro-RO"/>
              </w:rPr>
              <w:t xml:space="preserve">ume: </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z w:val="20"/>
                <w:szCs w:val="24"/>
                <w:lang w:val="ro-RO"/>
              </w:rPr>
              <w:t xml:space="preserve">. </w:t>
            </w:r>
          </w:p>
          <w:p w14:paraId="488C6561" w14:textId="77777777"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z w:val="20"/>
                <w:szCs w:val="24"/>
                <w:lang w:val="ro-RO"/>
              </w:rPr>
              <w:t>Func</w:t>
            </w:r>
            <w:r w:rsidRPr="00DC6E15">
              <w:rPr>
                <w:rFonts w:ascii="Trebuchet MS" w:eastAsia="Arial" w:hAnsi="Trebuchet MS"/>
                <w:b/>
                <w:spacing w:val="1"/>
                <w:sz w:val="20"/>
                <w:szCs w:val="24"/>
                <w:lang w:val="ro-RO"/>
              </w:rPr>
              <w:t>ţi</w:t>
            </w:r>
            <w:r w:rsidRPr="00DC6E15">
              <w:rPr>
                <w:rFonts w:ascii="Trebuchet MS" w:eastAsia="Arial" w:hAnsi="Trebuchet MS"/>
                <w:b/>
                <w:spacing w:val="-3"/>
                <w:sz w:val="20"/>
                <w:szCs w:val="24"/>
                <w:lang w:val="ro-RO"/>
              </w:rPr>
              <w:t>e</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 xml:space="preserve"> </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p>
          <w:p w14:paraId="3E606895" w14:textId="0D5D2FF7" w:rsidR="00AE7787" w:rsidRPr="00DC6E15" w:rsidRDefault="00AE7787" w:rsidP="002B1851">
            <w:pPr>
              <w:rPr>
                <w:rFonts w:ascii="Trebuchet MS" w:hAnsi="Trebuchet MS"/>
                <w:sz w:val="20"/>
                <w:szCs w:val="24"/>
                <w:lang w:val="ro-RO"/>
              </w:rPr>
            </w:pPr>
            <w:r w:rsidRPr="00DC6E15">
              <w:rPr>
                <w:rFonts w:ascii="Trebuchet MS" w:eastAsia="Arial" w:hAnsi="Trebuchet MS"/>
                <w:b/>
                <w:spacing w:val="-1"/>
                <w:sz w:val="20"/>
                <w:szCs w:val="24"/>
                <w:lang w:val="ro-RO"/>
              </w:rPr>
              <w:t>S</w:t>
            </w:r>
            <w:r w:rsidRPr="00DC6E15">
              <w:rPr>
                <w:rFonts w:ascii="Trebuchet MS" w:eastAsia="Arial" w:hAnsi="Trebuchet MS"/>
                <w:b/>
                <w:sz w:val="20"/>
                <w:szCs w:val="24"/>
                <w:lang w:val="ro-RO"/>
              </w:rPr>
              <w:t>emnă</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ur</w:t>
            </w:r>
            <w:r w:rsidRPr="00DC6E15">
              <w:rPr>
                <w:rFonts w:ascii="Trebuchet MS" w:eastAsia="Arial" w:hAnsi="Trebuchet MS"/>
                <w:b/>
                <w:spacing w:val="-3"/>
                <w:sz w:val="20"/>
                <w:szCs w:val="24"/>
                <w:lang w:val="ro-RO"/>
              </w:rPr>
              <w:t>a</w:t>
            </w:r>
            <w:r w:rsidRPr="00DC6E15">
              <w:rPr>
                <w:rFonts w:ascii="Trebuchet MS" w:eastAsia="Arial" w:hAnsi="Trebuchet MS"/>
                <w:b/>
                <w:sz w:val="20"/>
                <w:szCs w:val="24"/>
                <w:lang w:val="ro-RO"/>
              </w:rPr>
              <w:t>:</w:t>
            </w:r>
          </w:p>
          <w:p w14:paraId="0209FB02" w14:textId="77777777" w:rsidR="00AE7787" w:rsidRPr="00DC6E15" w:rsidRDefault="00AE7787" w:rsidP="00C57443">
            <w:pPr>
              <w:rPr>
                <w:rFonts w:ascii="Trebuchet MS" w:eastAsia="Arial" w:hAnsi="Trebuchet MS"/>
                <w:b/>
                <w:position w:val="-1"/>
                <w:sz w:val="20"/>
                <w:szCs w:val="24"/>
                <w:lang w:val="ro-RO"/>
              </w:rPr>
            </w:pPr>
            <w:r w:rsidRPr="00DC6E15">
              <w:rPr>
                <w:rFonts w:ascii="Trebuchet MS" w:eastAsia="Arial" w:hAnsi="Trebuchet MS"/>
                <w:b/>
                <w:spacing w:val="-1"/>
                <w:position w:val="-1"/>
                <w:sz w:val="20"/>
                <w:szCs w:val="24"/>
                <w:lang w:val="ro-RO"/>
              </w:rPr>
              <w:t>D</w:t>
            </w:r>
            <w:r w:rsidRPr="00DC6E15">
              <w:rPr>
                <w:rFonts w:ascii="Trebuchet MS" w:eastAsia="Arial" w:hAnsi="Trebuchet MS"/>
                <w:b/>
                <w:position w:val="-1"/>
                <w:sz w:val="20"/>
                <w:szCs w:val="24"/>
                <w:lang w:val="ro-RO"/>
              </w:rPr>
              <w:t>a</w:t>
            </w:r>
            <w:r w:rsidRPr="00DC6E15">
              <w:rPr>
                <w:rFonts w:ascii="Trebuchet MS" w:eastAsia="Arial" w:hAnsi="Trebuchet MS"/>
                <w:b/>
                <w:spacing w:val="1"/>
                <w:position w:val="-1"/>
                <w:sz w:val="20"/>
                <w:szCs w:val="24"/>
                <w:lang w:val="ro-RO"/>
              </w:rPr>
              <w:t>t</w:t>
            </w:r>
            <w:r w:rsidRPr="00DC6E15">
              <w:rPr>
                <w:rFonts w:ascii="Trebuchet MS" w:eastAsia="Arial" w:hAnsi="Trebuchet MS"/>
                <w:b/>
                <w:position w:val="-1"/>
                <w:sz w:val="20"/>
                <w:szCs w:val="24"/>
                <w:lang w:val="ro-RO"/>
              </w:rPr>
              <w:t>a:</w:t>
            </w:r>
          </w:p>
          <w:p w14:paraId="1A4BCB8F" w14:textId="77777777" w:rsidR="000C790A" w:rsidRPr="00DC6E15" w:rsidRDefault="000C790A" w:rsidP="00C57443">
            <w:pPr>
              <w:rPr>
                <w:rFonts w:ascii="Trebuchet MS" w:eastAsia="Arial" w:hAnsi="Trebuchet MS"/>
                <w:sz w:val="20"/>
                <w:szCs w:val="24"/>
                <w:lang w:val="ro-RO"/>
              </w:rPr>
            </w:pPr>
          </w:p>
          <w:p w14:paraId="68CCEA50" w14:textId="24E5DA98" w:rsidR="000C790A" w:rsidRPr="00DC6E15" w:rsidRDefault="000C790A" w:rsidP="000C790A">
            <w:pPr>
              <w:jc w:val="both"/>
              <w:rPr>
                <w:rFonts w:ascii="Trebuchet MS" w:hAnsi="Trebuchet MS"/>
                <w:sz w:val="20"/>
                <w:szCs w:val="24"/>
                <w:lang w:val="ro-RO"/>
              </w:rPr>
            </w:pPr>
            <w:r w:rsidRPr="00DC6E15">
              <w:rPr>
                <w:rFonts w:ascii="Trebuchet MS" w:hAnsi="Trebuchet MS"/>
                <w:sz w:val="20"/>
                <w:szCs w:val="24"/>
                <w:lang w:val="ro-RO"/>
              </w:rPr>
              <w:t xml:space="preserve">Pentru </w:t>
            </w:r>
            <w:r w:rsidRPr="00DC6E15">
              <w:rPr>
                <w:rFonts w:ascii="Trebuchet MS" w:eastAsia="Arial" w:hAnsi="Trebuchet MS"/>
                <w:b/>
                <w:sz w:val="20"/>
                <w:szCs w:val="24"/>
                <w:lang w:val="ro-RO"/>
              </w:rPr>
              <w:t xml:space="preserve">Organismul intermediar </w:t>
            </w:r>
          </w:p>
          <w:p w14:paraId="1845F634" w14:textId="77777777" w:rsidR="000C790A" w:rsidRPr="00DC6E15" w:rsidRDefault="000C790A" w:rsidP="000C790A">
            <w:pPr>
              <w:ind w:right="1588"/>
              <w:rPr>
                <w:rFonts w:ascii="Trebuchet MS" w:eastAsia="Arial" w:hAnsi="Trebuchet MS"/>
                <w:b/>
                <w:sz w:val="20"/>
                <w:szCs w:val="24"/>
                <w:lang w:val="ro-RO"/>
              </w:rPr>
            </w:pPr>
            <w:r w:rsidRPr="00DC6E15">
              <w:rPr>
                <w:rFonts w:ascii="Trebuchet MS" w:eastAsia="Arial" w:hAnsi="Trebuchet MS"/>
                <w:b/>
                <w:spacing w:val="-1"/>
                <w:sz w:val="20"/>
                <w:szCs w:val="24"/>
                <w:lang w:val="ro-RO"/>
              </w:rPr>
              <w:t>N</w:t>
            </w:r>
            <w:r w:rsidRPr="00DC6E15">
              <w:rPr>
                <w:rFonts w:ascii="Trebuchet MS" w:eastAsia="Arial" w:hAnsi="Trebuchet MS"/>
                <w:b/>
                <w:sz w:val="20"/>
                <w:szCs w:val="24"/>
                <w:lang w:val="ro-RO"/>
              </w:rPr>
              <w:t xml:space="preserve">ume: </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z w:val="20"/>
                <w:szCs w:val="24"/>
                <w:lang w:val="ro-RO"/>
              </w:rPr>
              <w:t xml:space="preserve">. </w:t>
            </w:r>
          </w:p>
          <w:p w14:paraId="4F02D506" w14:textId="77777777" w:rsidR="000C790A" w:rsidRPr="00DC6E15" w:rsidRDefault="000C790A" w:rsidP="000C790A">
            <w:pPr>
              <w:ind w:right="1588"/>
              <w:rPr>
                <w:rFonts w:ascii="Trebuchet MS" w:eastAsia="Arial" w:hAnsi="Trebuchet MS"/>
                <w:b/>
                <w:sz w:val="20"/>
                <w:szCs w:val="24"/>
                <w:lang w:val="ro-RO"/>
              </w:rPr>
            </w:pPr>
            <w:r w:rsidRPr="00DC6E15">
              <w:rPr>
                <w:rFonts w:ascii="Trebuchet MS" w:eastAsia="Arial" w:hAnsi="Trebuchet MS"/>
                <w:b/>
                <w:sz w:val="20"/>
                <w:szCs w:val="24"/>
                <w:lang w:val="ro-RO"/>
              </w:rPr>
              <w:t>Func</w:t>
            </w:r>
            <w:r w:rsidRPr="00DC6E15">
              <w:rPr>
                <w:rFonts w:ascii="Trebuchet MS" w:eastAsia="Arial" w:hAnsi="Trebuchet MS"/>
                <w:b/>
                <w:spacing w:val="1"/>
                <w:sz w:val="20"/>
                <w:szCs w:val="24"/>
                <w:lang w:val="ro-RO"/>
              </w:rPr>
              <w:t>ţi</w:t>
            </w:r>
            <w:r w:rsidRPr="00DC6E15">
              <w:rPr>
                <w:rFonts w:ascii="Trebuchet MS" w:eastAsia="Arial" w:hAnsi="Trebuchet MS"/>
                <w:b/>
                <w:spacing w:val="-3"/>
                <w:sz w:val="20"/>
                <w:szCs w:val="24"/>
                <w:lang w:val="ro-RO"/>
              </w:rPr>
              <w:t>e</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 xml:space="preserve"> </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p>
          <w:p w14:paraId="3AB3207F" w14:textId="77777777" w:rsidR="000C790A" w:rsidRPr="00DC6E15" w:rsidRDefault="000C790A" w:rsidP="000C790A">
            <w:pPr>
              <w:rPr>
                <w:rFonts w:ascii="Trebuchet MS" w:hAnsi="Trebuchet MS"/>
                <w:sz w:val="20"/>
                <w:szCs w:val="24"/>
                <w:lang w:val="ro-RO"/>
              </w:rPr>
            </w:pPr>
            <w:r w:rsidRPr="00DC6E15">
              <w:rPr>
                <w:rFonts w:ascii="Trebuchet MS" w:eastAsia="Arial" w:hAnsi="Trebuchet MS"/>
                <w:b/>
                <w:spacing w:val="-1"/>
                <w:sz w:val="20"/>
                <w:szCs w:val="24"/>
                <w:lang w:val="ro-RO"/>
              </w:rPr>
              <w:t>S</w:t>
            </w:r>
            <w:r w:rsidRPr="00DC6E15">
              <w:rPr>
                <w:rFonts w:ascii="Trebuchet MS" w:eastAsia="Arial" w:hAnsi="Trebuchet MS"/>
                <w:b/>
                <w:sz w:val="20"/>
                <w:szCs w:val="24"/>
                <w:lang w:val="ro-RO"/>
              </w:rPr>
              <w:t>emnă</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ur</w:t>
            </w:r>
            <w:r w:rsidRPr="00DC6E15">
              <w:rPr>
                <w:rFonts w:ascii="Trebuchet MS" w:eastAsia="Arial" w:hAnsi="Trebuchet MS"/>
                <w:b/>
                <w:spacing w:val="-3"/>
                <w:sz w:val="20"/>
                <w:szCs w:val="24"/>
                <w:lang w:val="ro-RO"/>
              </w:rPr>
              <w:t>a</w:t>
            </w:r>
            <w:r w:rsidRPr="00DC6E15">
              <w:rPr>
                <w:rFonts w:ascii="Trebuchet MS" w:eastAsia="Arial" w:hAnsi="Trebuchet MS"/>
                <w:b/>
                <w:sz w:val="20"/>
                <w:szCs w:val="24"/>
                <w:lang w:val="ro-RO"/>
              </w:rPr>
              <w:t>:</w:t>
            </w:r>
          </w:p>
          <w:p w14:paraId="6DE49F7B" w14:textId="04F26F66" w:rsidR="000C790A" w:rsidRPr="00DC6E15" w:rsidRDefault="000C790A" w:rsidP="000C790A">
            <w:pPr>
              <w:rPr>
                <w:rFonts w:ascii="Trebuchet MS" w:eastAsia="Arial" w:hAnsi="Trebuchet MS"/>
                <w:sz w:val="20"/>
                <w:szCs w:val="24"/>
                <w:lang w:val="ro-RO"/>
              </w:rPr>
            </w:pPr>
            <w:r w:rsidRPr="00DC6E15">
              <w:rPr>
                <w:rFonts w:ascii="Trebuchet MS" w:eastAsia="Arial" w:hAnsi="Trebuchet MS"/>
                <w:b/>
                <w:spacing w:val="-1"/>
                <w:position w:val="-1"/>
                <w:sz w:val="20"/>
                <w:szCs w:val="24"/>
                <w:lang w:val="ro-RO"/>
              </w:rPr>
              <w:t>D</w:t>
            </w:r>
            <w:r w:rsidRPr="00DC6E15">
              <w:rPr>
                <w:rFonts w:ascii="Trebuchet MS" w:eastAsia="Arial" w:hAnsi="Trebuchet MS"/>
                <w:b/>
                <w:position w:val="-1"/>
                <w:sz w:val="20"/>
                <w:szCs w:val="24"/>
                <w:lang w:val="ro-RO"/>
              </w:rPr>
              <w:t>a</w:t>
            </w:r>
            <w:r w:rsidRPr="00DC6E15">
              <w:rPr>
                <w:rFonts w:ascii="Trebuchet MS" w:eastAsia="Arial" w:hAnsi="Trebuchet MS"/>
                <w:b/>
                <w:spacing w:val="1"/>
                <w:position w:val="-1"/>
                <w:sz w:val="20"/>
                <w:szCs w:val="24"/>
                <w:lang w:val="ro-RO"/>
              </w:rPr>
              <w:t>t</w:t>
            </w:r>
            <w:r w:rsidRPr="00DC6E15">
              <w:rPr>
                <w:rFonts w:ascii="Trebuchet MS" w:eastAsia="Arial" w:hAnsi="Trebuchet MS"/>
                <w:b/>
                <w:position w:val="-1"/>
                <w:sz w:val="20"/>
                <w:szCs w:val="24"/>
                <w:lang w:val="ro-RO"/>
              </w:rPr>
              <w:t>a:</w:t>
            </w:r>
          </w:p>
        </w:tc>
        <w:tc>
          <w:tcPr>
            <w:tcW w:w="4123" w:type="dxa"/>
          </w:tcPr>
          <w:p w14:paraId="76C714E3" w14:textId="77777777" w:rsidR="00AE7787" w:rsidRPr="00DC6E15" w:rsidRDefault="00AE7787" w:rsidP="002B1851">
            <w:pPr>
              <w:rPr>
                <w:rFonts w:ascii="Trebuchet MS" w:hAnsi="Trebuchet MS"/>
                <w:i/>
                <w:iCs/>
                <w:sz w:val="20"/>
                <w:szCs w:val="24"/>
                <w:lang w:val="ro-RO"/>
              </w:rPr>
            </w:pPr>
            <w:r w:rsidRPr="00DC6E15">
              <w:rPr>
                <w:rFonts w:ascii="Trebuchet MS" w:hAnsi="Trebuchet MS"/>
                <w:sz w:val="20"/>
                <w:szCs w:val="24"/>
                <w:lang w:val="ro-RO"/>
              </w:rPr>
              <w:t>Pentru Beneficiar</w:t>
            </w:r>
          </w:p>
          <w:p w14:paraId="3E1FD162" w14:textId="77777777" w:rsidR="00A3123E" w:rsidRPr="00DC6E15" w:rsidRDefault="00A3123E" w:rsidP="002B1851">
            <w:pPr>
              <w:ind w:right="1588"/>
              <w:rPr>
                <w:rFonts w:ascii="Trebuchet MS" w:eastAsia="Arial" w:hAnsi="Trebuchet MS"/>
                <w:b/>
                <w:spacing w:val="-1"/>
                <w:sz w:val="20"/>
                <w:szCs w:val="24"/>
                <w:lang w:val="ro-RO"/>
              </w:rPr>
            </w:pPr>
          </w:p>
          <w:p w14:paraId="3CA2EB66" w14:textId="77777777" w:rsidR="00A3123E" w:rsidRPr="00DC6E15" w:rsidRDefault="00A3123E" w:rsidP="002B1851">
            <w:pPr>
              <w:ind w:right="1588"/>
              <w:rPr>
                <w:rFonts w:ascii="Trebuchet MS" w:eastAsia="Arial" w:hAnsi="Trebuchet MS"/>
                <w:b/>
                <w:spacing w:val="-1"/>
                <w:sz w:val="20"/>
                <w:szCs w:val="24"/>
                <w:lang w:val="ro-RO"/>
              </w:rPr>
            </w:pPr>
          </w:p>
          <w:p w14:paraId="38670391" w14:textId="65B06F18"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pacing w:val="-1"/>
                <w:sz w:val="20"/>
                <w:szCs w:val="24"/>
                <w:lang w:val="ro-RO"/>
              </w:rPr>
              <w:t>N</w:t>
            </w:r>
            <w:r w:rsidRPr="00DC6E15">
              <w:rPr>
                <w:rFonts w:ascii="Trebuchet MS" w:eastAsia="Arial" w:hAnsi="Trebuchet MS"/>
                <w:b/>
                <w:sz w:val="20"/>
                <w:szCs w:val="24"/>
                <w:lang w:val="ro-RO"/>
              </w:rPr>
              <w:t xml:space="preserve">ume: </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z w:val="20"/>
                <w:szCs w:val="24"/>
                <w:lang w:val="ro-RO"/>
              </w:rPr>
              <w:t xml:space="preserve">. </w:t>
            </w:r>
          </w:p>
          <w:p w14:paraId="6300B301" w14:textId="256EA0C0"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z w:val="20"/>
                <w:szCs w:val="24"/>
                <w:lang w:val="ro-RO"/>
              </w:rPr>
              <w:t>Func</w:t>
            </w:r>
            <w:r w:rsidRPr="00DC6E15">
              <w:rPr>
                <w:rFonts w:ascii="Trebuchet MS" w:eastAsia="Arial" w:hAnsi="Trebuchet MS"/>
                <w:b/>
                <w:spacing w:val="1"/>
                <w:sz w:val="20"/>
                <w:szCs w:val="24"/>
                <w:lang w:val="ro-RO"/>
              </w:rPr>
              <w:t>ţi</w:t>
            </w:r>
            <w:r w:rsidRPr="00DC6E15">
              <w:rPr>
                <w:rFonts w:ascii="Trebuchet MS" w:eastAsia="Arial" w:hAnsi="Trebuchet MS"/>
                <w:b/>
                <w:spacing w:val="-3"/>
                <w:sz w:val="20"/>
                <w:szCs w:val="24"/>
                <w:lang w:val="ro-RO"/>
              </w:rPr>
              <w:t>e</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 xml:space="preserve"> </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p>
          <w:p w14:paraId="6236925C" w14:textId="36763896" w:rsidR="00AE7787" w:rsidRPr="00DC6E15" w:rsidRDefault="00AE7787" w:rsidP="002B1851">
            <w:pPr>
              <w:rPr>
                <w:rFonts w:ascii="Trebuchet MS" w:hAnsi="Trebuchet MS"/>
                <w:sz w:val="20"/>
                <w:szCs w:val="24"/>
                <w:lang w:val="ro-RO"/>
              </w:rPr>
            </w:pPr>
            <w:r w:rsidRPr="00DC6E15">
              <w:rPr>
                <w:rFonts w:ascii="Trebuchet MS" w:eastAsia="Arial" w:hAnsi="Trebuchet MS"/>
                <w:b/>
                <w:spacing w:val="-1"/>
                <w:sz w:val="20"/>
                <w:szCs w:val="24"/>
                <w:lang w:val="ro-RO"/>
              </w:rPr>
              <w:t>S</w:t>
            </w:r>
            <w:r w:rsidRPr="00DC6E15">
              <w:rPr>
                <w:rFonts w:ascii="Trebuchet MS" w:eastAsia="Arial" w:hAnsi="Trebuchet MS"/>
                <w:b/>
                <w:sz w:val="20"/>
                <w:szCs w:val="24"/>
                <w:lang w:val="ro-RO"/>
              </w:rPr>
              <w:t>emnă</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ur</w:t>
            </w:r>
            <w:r w:rsidRPr="00DC6E15">
              <w:rPr>
                <w:rFonts w:ascii="Trebuchet MS" w:eastAsia="Arial" w:hAnsi="Trebuchet MS"/>
                <w:b/>
                <w:spacing w:val="-3"/>
                <w:sz w:val="20"/>
                <w:szCs w:val="24"/>
                <w:lang w:val="ro-RO"/>
              </w:rPr>
              <w:t>a</w:t>
            </w:r>
            <w:r w:rsidRPr="00DC6E15">
              <w:rPr>
                <w:rFonts w:ascii="Trebuchet MS" w:eastAsia="Arial" w:hAnsi="Trebuchet MS"/>
                <w:b/>
                <w:sz w:val="20"/>
                <w:szCs w:val="24"/>
                <w:lang w:val="ro-RO"/>
              </w:rPr>
              <w:t>:</w:t>
            </w:r>
          </w:p>
          <w:p w14:paraId="41EE1795" w14:textId="7065921B" w:rsidR="00AE7787" w:rsidRPr="00DC6E15" w:rsidRDefault="00AE7787" w:rsidP="00C57443">
            <w:pPr>
              <w:rPr>
                <w:rFonts w:ascii="Trebuchet MS" w:eastAsia="Arial" w:hAnsi="Trebuchet MS"/>
                <w:sz w:val="20"/>
                <w:szCs w:val="24"/>
                <w:lang w:val="ro-RO"/>
              </w:rPr>
            </w:pPr>
            <w:r w:rsidRPr="00DC6E15">
              <w:rPr>
                <w:rFonts w:ascii="Trebuchet MS" w:eastAsia="Arial" w:hAnsi="Trebuchet MS"/>
                <w:b/>
                <w:spacing w:val="-1"/>
                <w:position w:val="-1"/>
                <w:sz w:val="20"/>
                <w:szCs w:val="24"/>
                <w:lang w:val="ro-RO"/>
              </w:rPr>
              <w:t>D</w:t>
            </w:r>
            <w:r w:rsidRPr="00DC6E15">
              <w:rPr>
                <w:rFonts w:ascii="Trebuchet MS" w:eastAsia="Arial" w:hAnsi="Trebuchet MS"/>
                <w:b/>
                <w:position w:val="-1"/>
                <w:sz w:val="20"/>
                <w:szCs w:val="24"/>
                <w:lang w:val="ro-RO"/>
              </w:rPr>
              <w:t>a</w:t>
            </w:r>
            <w:r w:rsidRPr="00DC6E15">
              <w:rPr>
                <w:rFonts w:ascii="Trebuchet MS" w:eastAsia="Arial" w:hAnsi="Trebuchet MS"/>
                <w:b/>
                <w:spacing w:val="1"/>
                <w:position w:val="-1"/>
                <w:sz w:val="20"/>
                <w:szCs w:val="24"/>
                <w:lang w:val="ro-RO"/>
              </w:rPr>
              <w:t>t</w:t>
            </w:r>
            <w:r w:rsidRPr="00DC6E15">
              <w:rPr>
                <w:rFonts w:ascii="Trebuchet MS" w:eastAsia="Arial" w:hAnsi="Trebuchet MS"/>
                <w:b/>
                <w:position w:val="-1"/>
                <w:sz w:val="20"/>
                <w:szCs w:val="24"/>
                <w:lang w:val="ro-RO"/>
              </w:rPr>
              <w:t>a:</w:t>
            </w:r>
          </w:p>
        </w:tc>
      </w:tr>
    </w:tbl>
    <w:p w14:paraId="55C5E521" w14:textId="77777777" w:rsidR="002B0788" w:rsidRPr="009D6072" w:rsidRDefault="002B0788" w:rsidP="002B1851">
      <w:pPr>
        <w:tabs>
          <w:tab w:val="left" w:pos="450"/>
        </w:tabs>
        <w:ind w:right="75"/>
        <w:jc w:val="both"/>
        <w:rPr>
          <w:rFonts w:ascii="Trebuchet MS" w:eastAsia="Arial" w:hAnsi="Trebuchet MS"/>
          <w:b/>
          <w:spacing w:val="1"/>
          <w:sz w:val="22"/>
          <w:szCs w:val="24"/>
          <w:lang w:val="ro-RO"/>
        </w:rPr>
      </w:pPr>
    </w:p>
    <w:p w14:paraId="04DE9C3C" w14:textId="77777777" w:rsidR="00104F30" w:rsidRPr="009D6072" w:rsidRDefault="00104F30">
      <w:pPr>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br w:type="page"/>
      </w:r>
    </w:p>
    <w:p w14:paraId="60DC1679" w14:textId="77777777" w:rsidR="00104F30" w:rsidRPr="009D6072" w:rsidRDefault="00104F30" w:rsidP="002B1851">
      <w:pPr>
        <w:tabs>
          <w:tab w:val="left" w:pos="450"/>
        </w:tabs>
        <w:ind w:right="75"/>
        <w:jc w:val="both"/>
        <w:rPr>
          <w:rFonts w:ascii="Trebuchet MS" w:eastAsia="Arial" w:hAnsi="Trebuchet MS"/>
          <w:b/>
          <w:spacing w:val="1"/>
          <w:sz w:val="22"/>
          <w:szCs w:val="24"/>
          <w:lang w:val="ro-RO"/>
        </w:rPr>
        <w:sectPr w:rsidR="00104F30" w:rsidRPr="009D6072" w:rsidSect="00127E54">
          <w:footerReference w:type="default" r:id="rId8"/>
          <w:pgSz w:w="11920" w:h="16840"/>
          <w:pgMar w:top="1080" w:right="1147" w:bottom="851" w:left="1134" w:header="0" w:footer="240" w:gutter="0"/>
          <w:cols w:space="720"/>
        </w:sectPr>
      </w:pPr>
    </w:p>
    <w:p w14:paraId="06B70EE0" w14:textId="32722AAE" w:rsidR="001647AC" w:rsidRPr="009D6072" w:rsidRDefault="001647AC" w:rsidP="002B1851">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lastRenderedPageBreak/>
        <w:t xml:space="preserve">Anexa 1. Cererea de finanțare </w:t>
      </w:r>
    </w:p>
    <w:p w14:paraId="7512646F" w14:textId="7E17803E" w:rsidR="00A72F3D" w:rsidRPr="009D6072" w:rsidRDefault="00A72F3D" w:rsidP="002B1851">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&lt;se atașează cererea de finanțare aprobată&gt;</w:t>
      </w:r>
    </w:p>
    <w:p w14:paraId="766EE833" w14:textId="77777777" w:rsidR="00A72F3D" w:rsidRPr="009D6072" w:rsidRDefault="00A72F3D" w:rsidP="002B1851">
      <w:pPr>
        <w:tabs>
          <w:tab w:val="left" w:pos="450"/>
        </w:tabs>
        <w:ind w:right="75"/>
        <w:jc w:val="both"/>
        <w:rPr>
          <w:rFonts w:ascii="Trebuchet MS" w:eastAsia="Arial" w:hAnsi="Trebuchet MS"/>
          <w:b/>
          <w:spacing w:val="1"/>
          <w:sz w:val="22"/>
          <w:szCs w:val="24"/>
          <w:lang w:val="ro-RO"/>
        </w:rPr>
      </w:pPr>
    </w:p>
    <w:p w14:paraId="4F390118" w14:textId="33ACB95B" w:rsidR="00B40180" w:rsidRPr="009D6072" w:rsidRDefault="00B40180" w:rsidP="002B1851">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461397" w:rsidRPr="009D6072">
        <w:rPr>
          <w:rFonts w:ascii="Trebuchet MS" w:eastAsia="Arial" w:hAnsi="Trebuchet MS"/>
          <w:b/>
          <w:spacing w:val="1"/>
          <w:sz w:val="22"/>
          <w:szCs w:val="24"/>
          <w:lang w:val="ro-RO"/>
        </w:rPr>
        <w:t>2</w:t>
      </w:r>
      <w:r w:rsidRPr="009D6072">
        <w:rPr>
          <w:rFonts w:ascii="Trebuchet MS" w:eastAsia="Arial" w:hAnsi="Trebuchet MS"/>
          <w:b/>
          <w:spacing w:val="1"/>
          <w:sz w:val="22"/>
          <w:szCs w:val="24"/>
          <w:lang w:val="ro-RO"/>
        </w:rPr>
        <w:t>. Plan de monitorizare</w:t>
      </w:r>
      <w:r w:rsidR="00A214E0" w:rsidRPr="009D6072">
        <w:rPr>
          <w:rFonts w:ascii="Trebuchet MS" w:eastAsia="Arial" w:hAnsi="Trebuchet MS"/>
          <w:b/>
          <w:spacing w:val="1"/>
          <w:sz w:val="22"/>
          <w:szCs w:val="24"/>
          <w:lang w:val="ro-RO"/>
        </w:rPr>
        <w:t>- format cadru</w:t>
      </w:r>
      <w:r w:rsidRPr="009D6072">
        <w:rPr>
          <w:rFonts w:ascii="Trebuchet MS" w:eastAsia="Arial" w:hAnsi="Trebuchet MS"/>
          <w:b/>
          <w:spacing w:val="1"/>
          <w:sz w:val="22"/>
          <w:szCs w:val="24"/>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
        <w:gridCol w:w="1252"/>
        <w:gridCol w:w="3365"/>
        <w:gridCol w:w="1299"/>
        <w:gridCol w:w="1156"/>
        <w:gridCol w:w="2259"/>
        <w:gridCol w:w="2319"/>
        <w:gridCol w:w="1317"/>
        <w:gridCol w:w="1249"/>
      </w:tblGrid>
      <w:tr w:rsidR="009D6072" w:rsidRPr="00BC4CBF" w14:paraId="4623E515" w14:textId="0ADFE881" w:rsidTr="00DC0C4E">
        <w:trPr>
          <w:trHeight w:val="209"/>
          <w:jc w:val="center"/>
        </w:trPr>
        <w:tc>
          <w:tcPr>
            <w:tcW w:w="230" w:type="pct"/>
            <w:vMerge w:val="restart"/>
            <w:shd w:val="clear" w:color="auto" w:fill="auto"/>
          </w:tcPr>
          <w:p w14:paraId="58EBCB36"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Nr. crt. </w:t>
            </w:r>
          </w:p>
        </w:tc>
        <w:tc>
          <w:tcPr>
            <w:tcW w:w="420" w:type="pct"/>
            <w:vMerge w:val="restart"/>
          </w:tcPr>
          <w:p w14:paraId="68DFBA1F" w14:textId="3E9663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Indicator de etapă / cod indicator</w:t>
            </w:r>
          </w:p>
        </w:tc>
        <w:tc>
          <w:tcPr>
            <w:tcW w:w="1129" w:type="pct"/>
            <w:vMerge w:val="restart"/>
            <w:shd w:val="clear" w:color="auto" w:fill="auto"/>
          </w:tcPr>
          <w:p w14:paraId="69F4197E" w14:textId="2A72B2BC"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Tip indicator de etapă (calitativ/cantitativ/valoric) </w:t>
            </w:r>
          </w:p>
        </w:tc>
        <w:tc>
          <w:tcPr>
            <w:tcW w:w="436" w:type="pct"/>
            <w:vMerge w:val="restart"/>
          </w:tcPr>
          <w:p w14:paraId="5482D5A2"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Descriere</w:t>
            </w:r>
          </w:p>
        </w:tc>
        <w:tc>
          <w:tcPr>
            <w:tcW w:w="388" w:type="pct"/>
            <w:vMerge w:val="restart"/>
          </w:tcPr>
          <w:p w14:paraId="3A4A800B"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Criteriu de validare</w:t>
            </w:r>
          </w:p>
        </w:tc>
        <w:tc>
          <w:tcPr>
            <w:tcW w:w="758" w:type="pct"/>
            <w:vMerge w:val="restart"/>
          </w:tcPr>
          <w:p w14:paraId="571EF7D1"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Termen de realizare</w:t>
            </w:r>
          </w:p>
        </w:tc>
        <w:tc>
          <w:tcPr>
            <w:tcW w:w="778" w:type="pct"/>
            <w:vMerge w:val="restart"/>
            <w:shd w:val="clear" w:color="auto" w:fill="auto"/>
          </w:tcPr>
          <w:p w14:paraId="5A15F440"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Documente/dovezi  care probează îndeplinirea criteriilor  </w:t>
            </w:r>
          </w:p>
        </w:tc>
        <w:tc>
          <w:tcPr>
            <w:tcW w:w="442" w:type="pct"/>
            <w:vMerge w:val="restart"/>
          </w:tcPr>
          <w:p w14:paraId="0B209226" w14:textId="5449E7FE" w:rsidR="00BB2B41" w:rsidRPr="009D6072" w:rsidRDefault="00BB2B41" w:rsidP="00BB2B41">
            <w:pPr>
              <w:jc w:val="both"/>
              <w:rPr>
                <w:rFonts w:ascii="Trebuchet MS" w:hAnsi="Trebuchet MS"/>
                <w:sz w:val="16"/>
                <w:lang w:val="ro-RO"/>
              </w:rPr>
            </w:pPr>
            <w:r w:rsidRPr="009D6072">
              <w:rPr>
                <w:rFonts w:ascii="Trebuchet MS" w:hAnsi="Trebuchet MS"/>
                <w:sz w:val="16"/>
                <w:lang w:val="ro-RO"/>
              </w:rPr>
              <w:t xml:space="preserve">Țintă finală indicator de realizare </w:t>
            </w:r>
          </w:p>
        </w:tc>
        <w:tc>
          <w:tcPr>
            <w:tcW w:w="420" w:type="pct"/>
            <w:vMerge w:val="restart"/>
          </w:tcPr>
          <w:p w14:paraId="72CDE886" w14:textId="1953AA71" w:rsidR="00BB2B41" w:rsidRPr="009D6072" w:rsidRDefault="00BB2B41" w:rsidP="00104F30">
            <w:pPr>
              <w:jc w:val="both"/>
              <w:rPr>
                <w:rFonts w:ascii="Trebuchet MS" w:hAnsi="Trebuchet MS"/>
                <w:sz w:val="16"/>
                <w:lang w:val="ro-RO"/>
              </w:rPr>
            </w:pPr>
            <w:r w:rsidRPr="009D6072">
              <w:rPr>
                <w:rFonts w:ascii="Trebuchet MS" w:hAnsi="Trebuchet MS"/>
                <w:sz w:val="16"/>
                <w:lang w:val="ro-RO"/>
              </w:rPr>
              <w:t>Tintă finală indicator de rezultat</w:t>
            </w:r>
          </w:p>
        </w:tc>
      </w:tr>
      <w:tr w:rsidR="009D6072" w:rsidRPr="00BC4CBF" w14:paraId="1E6BA6CA" w14:textId="2772063C" w:rsidTr="00DC0C4E">
        <w:trPr>
          <w:trHeight w:val="209"/>
          <w:jc w:val="center"/>
        </w:trPr>
        <w:tc>
          <w:tcPr>
            <w:tcW w:w="230" w:type="pct"/>
            <w:vMerge/>
            <w:shd w:val="clear" w:color="auto" w:fill="auto"/>
          </w:tcPr>
          <w:p w14:paraId="6A1841ED" w14:textId="77777777" w:rsidR="00BB2B41" w:rsidRPr="009D6072" w:rsidRDefault="00BB2B41" w:rsidP="00104F30">
            <w:pPr>
              <w:jc w:val="both"/>
              <w:rPr>
                <w:rFonts w:ascii="Trebuchet MS" w:hAnsi="Trebuchet MS"/>
                <w:sz w:val="16"/>
                <w:lang w:val="ro-RO"/>
              </w:rPr>
            </w:pPr>
          </w:p>
        </w:tc>
        <w:tc>
          <w:tcPr>
            <w:tcW w:w="420" w:type="pct"/>
            <w:vMerge/>
          </w:tcPr>
          <w:p w14:paraId="3FA5FF22" w14:textId="77777777" w:rsidR="00BB2B41" w:rsidRPr="009D6072" w:rsidRDefault="00BB2B41" w:rsidP="00104F30">
            <w:pPr>
              <w:jc w:val="both"/>
              <w:rPr>
                <w:rFonts w:ascii="Trebuchet MS" w:hAnsi="Trebuchet MS"/>
                <w:sz w:val="16"/>
                <w:lang w:val="ro-RO"/>
              </w:rPr>
            </w:pPr>
          </w:p>
        </w:tc>
        <w:tc>
          <w:tcPr>
            <w:tcW w:w="1129" w:type="pct"/>
            <w:vMerge/>
            <w:shd w:val="clear" w:color="auto" w:fill="auto"/>
          </w:tcPr>
          <w:p w14:paraId="5E39939E" w14:textId="77777777" w:rsidR="00BB2B41" w:rsidRPr="009D6072" w:rsidRDefault="00BB2B41" w:rsidP="00104F30">
            <w:pPr>
              <w:jc w:val="both"/>
              <w:rPr>
                <w:rFonts w:ascii="Trebuchet MS" w:hAnsi="Trebuchet MS"/>
                <w:sz w:val="16"/>
                <w:lang w:val="ro-RO"/>
              </w:rPr>
            </w:pPr>
          </w:p>
        </w:tc>
        <w:tc>
          <w:tcPr>
            <w:tcW w:w="436" w:type="pct"/>
            <w:vMerge/>
          </w:tcPr>
          <w:p w14:paraId="61E0ED30" w14:textId="77777777" w:rsidR="00BB2B41" w:rsidRPr="009D6072" w:rsidRDefault="00BB2B41" w:rsidP="00104F30">
            <w:pPr>
              <w:jc w:val="both"/>
              <w:rPr>
                <w:rFonts w:ascii="Trebuchet MS" w:hAnsi="Trebuchet MS"/>
                <w:sz w:val="16"/>
                <w:lang w:val="ro-RO"/>
              </w:rPr>
            </w:pPr>
          </w:p>
        </w:tc>
        <w:tc>
          <w:tcPr>
            <w:tcW w:w="388" w:type="pct"/>
            <w:vMerge/>
          </w:tcPr>
          <w:p w14:paraId="0CF82DA5" w14:textId="77777777" w:rsidR="00BB2B41" w:rsidRPr="009D6072" w:rsidRDefault="00BB2B41" w:rsidP="00104F30">
            <w:pPr>
              <w:jc w:val="both"/>
              <w:rPr>
                <w:rFonts w:ascii="Trebuchet MS" w:hAnsi="Trebuchet MS"/>
                <w:sz w:val="16"/>
                <w:lang w:val="ro-RO"/>
              </w:rPr>
            </w:pPr>
          </w:p>
        </w:tc>
        <w:tc>
          <w:tcPr>
            <w:tcW w:w="758" w:type="pct"/>
            <w:vMerge/>
          </w:tcPr>
          <w:p w14:paraId="27FBD94D" w14:textId="77777777" w:rsidR="00BB2B41" w:rsidRPr="009D6072" w:rsidRDefault="00BB2B41" w:rsidP="00104F30">
            <w:pPr>
              <w:jc w:val="both"/>
              <w:rPr>
                <w:rFonts w:ascii="Trebuchet MS" w:hAnsi="Trebuchet MS"/>
                <w:sz w:val="16"/>
                <w:lang w:val="ro-RO"/>
              </w:rPr>
            </w:pPr>
          </w:p>
        </w:tc>
        <w:tc>
          <w:tcPr>
            <w:tcW w:w="778" w:type="pct"/>
            <w:vMerge/>
            <w:shd w:val="clear" w:color="auto" w:fill="auto"/>
          </w:tcPr>
          <w:p w14:paraId="03CC27F5" w14:textId="77777777" w:rsidR="00BB2B41" w:rsidRPr="009D6072" w:rsidRDefault="00BB2B41" w:rsidP="00104F30">
            <w:pPr>
              <w:jc w:val="both"/>
              <w:rPr>
                <w:rFonts w:ascii="Trebuchet MS" w:hAnsi="Trebuchet MS"/>
                <w:sz w:val="16"/>
                <w:lang w:val="ro-RO"/>
              </w:rPr>
            </w:pPr>
          </w:p>
        </w:tc>
        <w:tc>
          <w:tcPr>
            <w:tcW w:w="442" w:type="pct"/>
            <w:vMerge/>
          </w:tcPr>
          <w:p w14:paraId="641DB7EF" w14:textId="77777777" w:rsidR="00BB2B41" w:rsidRPr="009D6072" w:rsidRDefault="00BB2B41" w:rsidP="00104F30">
            <w:pPr>
              <w:jc w:val="both"/>
              <w:rPr>
                <w:rFonts w:ascii="Trebuchet MS" w:hAnsi="Trebuchet MS"/>
                <w:sz w:val="16"/>
                <w:lang w:val="ro-RO"/>
              </w:rPr>
            </w:pPr>
          </w:p>
        </w:tc>
        <w:tc>
          <w:tcPr>
            <w:tcW w:w="420" w:type="pct"/>
            <w:vMerge/>
          </w:tcPr>
          <w:p w14:paraId="1C103F07" w14:textId="7B937C8A" w:rsidR="00BB2B41" w:rsidRPr="009D6072" w:rsidRDefault="00BB2B41" w:rsidP="00104F30">
            <w:pPr>
              <w:jc w:val="both"/>
              <w:rPr>
                <w:rFonts w:ascii="Trebuchet MS" w:hAnsi="Trebuchet MS"/>
                <w:sz w:val="16"/>
                <w:lang w:val="ro-RO"/>
              </w:rPr>
            </w:pPr>
          </w:p>
        </w:tc>
      </w:tr>
      <w:tr w:rsidR="009D6072" w:rsidRPr="00BC4CBF" w14:paraId="7E1FA5E8" w14:textId="77777777" w:rsidTr="00DC0C4E">
        <w:trPr>
          <w:jc w:val="center"/>
        </w:trPr>
        <w:tc>
          <w:tcPr>
            <w:tcW w:w="230" w:type="pct"/>
            <w:shd w:val="clear" w:color="auto" w:fill="auto"/>
          </w:tcPr>
          <w:p w14:paraId="7126F102" w14:textId="77777777" w:rsidR="00BB2B41" w:rsidRPr="009D6072" w:rsidRDefault="00BB2B41" w:rsidP="00104F30">
            <w:pPr>
              <w:jc w:val="both"/>
              <w:rPr>
                <w:rFonts w:ascii="Trebuchet MS" w:hAnsi="Trebuchet MS"/>
                <w:sz w:val="16"/>
                <w:lang w:val="ro-RO"/>
              </w:rPr>
            </w:pPr>
          </w:p>
        </w:tc>
        <w:tc>
          <w:tcPr>
            <w:tcW w:w="420" w:type="pct"/>
          </w:tcPr>
          <w:p w14:paraId="7DF8BE0D"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4AA00151" w14:textId="77777777" w:rsidR="00BB2B41" w:rsidRPr="009D6072" w:rsidRDefault="00BB2B41" w:rsidP="00104F30">
            <w:pPr>
              <w:jc w:val="both"/>
              <w:rPr>
                <w:rFonts w:ascii="Trebuchet MS" w:hAnsi="Trebuchet MS"/>
                <w:sz w:val="16"/>
                <w:lang w:val="ro-RO"/>
              </w:rPr>
            </w:pPr>
          </w:p>
        </w:tc>
        <w:tc>
          <w:tcPr>
            <w:tcW w:w="436" w:type="pct"/>
          </w:tcPr>
          <w:p w14:paraId="775F5F5B" w14:textId="77777777" w:rsidR="00BB2B41" w:rsidRPr="009D6072" w:rsidRDefault="00BB2B41" w:rsidP="00104F30">
            <w:pPr>
              <w:jc w:val="both"/>
              <w:rPr>
                <w:rFonts w:ascii="Trebuchet MS" w:hAnsi="Trebuchet MS"/>
                <w:sz w:val="16"/>
                <w:lang w:val="ro-RO"/>
              </w:rPr>
            </w:pPr>
          </w:p>
        </w:tc>
        <w:tc>
          <w:tcPr>
            <w:tcW w:w="388" w:type="pct"/>
          </w:tcPr>
          <w:p w14:paraId="20DA2B95" w14:textId="77777777" w:rsidR="00BB2B41" w:rsidRPr="009D6072" w:rsidRDefault="00BB2B41" w:rsidP="00104F30">
            <w:pPr>
              <w:jc w:val="both"/>
              <w:rPr>
                <w:rFonts w:ascii="Trebuchet MS" w:hAnsi="Trebuchet MS"/>
                <w:sz w:val="16"/>
                <w:lang w:val="ro-RO"/>
              </w:rPr>
            </w:pPr>
          </w:p>
        </w:tc>
        <w:tc>
          <w:tcPr>
            <w:tcW w:w="758" w:type="pct"/>
          </w:tcPr>
          <w:p w14:paraId="6CC6C0FA"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1FE62C76" w14:textId="77777777" w:rsidR="00BB2B41" w:rsidRPr="009D6072" w:rsidRDefault="00BB2B41" w:rsidP="00104F30">
            <w:pPr>
              <w:jc w:val="both"/>
              <w:rPr>
                <w:rFonts w:ascii="Trebuchet MS" w:hAnsi="Trebuchet MS"/>
                <w:sz w:val="16"/>
                <w:lang w:val="ro-RO"/>
              </w:rPr>
            </w:pPr>
          </w:p>
        </w:tc>
        <w:tc>
          <w:tcPr>
            <w:tcW w:w="442" w:type="pct"/>
            <w:vMerge w:val="restart"/>
          </w:tcPr>
          <w:p w14:paraId="4F1CFBC4" w14:textId="77777777" w:rsidR="00BB2B41" w:rsidRPr="009D6072" w:rsidRDefault="00BB2B41" w:rsidP="00104F30">
            <w:pPr>
              <w:jc w:val="both"/>
              <w:rPr>
                <w:rFonts w:ascii="Trebuchet MS" w:hAnsi="Trebuchet MS"/>
                <w:sz w:val="16"/>
                <w:lang w:val="ro-RO"/>
              </w:rPr>
            </w:pPr>
          </w:p>
        </w:tc>
        <w:tc>
          <w:tcPr>
            <w:tcW w:w="420" w:type="pct"/>
            <w:vMerge w:val="restart"/>
          </w:tcPr>
          <w:p w14:paraId="5C44653C" w14:textId="63264B20" w:rsidR="00BB2B41" w:rsidRPr="009D6072" w:rsidRDefault="00BB2B41" w:rsidP="00104F30">
            <w:pPr>
              <w:jc w:val="both"/>
              <w:rPr>
                <w:rFonts w:ascii="Trebuchet MS" w:hAnsi="Trebuchet MS"/>
                <w:sz w:val="16"/>
                <w:lang w:val="ro-RO"/>
              </w:rPr>
            </w:pPr>
          </w:p>
        </w:tc>
      </w:tr>
      <w:tr w:rsidR="009D6072" w:rsidRPr="00BC4CBF" w14:paraId="7B85E271" w14:textId="77777777" w:rsidTr="00DC0C4E">
        <w:trPr>
          <w:jc w:val="center"/>
        </w:trPr>
        <w:tc>
          <w:tcPr>
            <w:tcW w:w="230" w:type="pct"/>
            <w:shd w:val="clear" w:color="auto" w:fill="auto"/>
          </w:tcPr>
          <w:p w14:paraId="6B852B0B" w14:textId="77777777" w:rsidR="00BB2B41" w:rsidRPr="009D6072" w:rsidRDefault="00BB2B41" w:rsidP="00104F30">
            <w:pPr>
              <w:jc w:val="both"/>
              <w:rPr>
                <w:rFonts w:ascii="Trebuchet MS" w:hAnsi="Trebuchet MS"/>
                <w:sz w:val="16"/>
                <w:lang w:val="ro-RO"/>
              </w:rPr>
            </w:pPr>
          </w:p>
        </w:tc>
        <w:tc>
          <w:tcPr>
            <w:tcW w:w="420" w:type="pct"/>
          </w:tcPr>
          <w:p w14:paraId="6ED13C48"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6C027696" w14:textId="77777777" w:rsidR="00BB2B41" w:rsidRPr="009D6072" w:rsidRDefault="00BB2B41" w:rsidP="00104F30">
            <w:pPr>
              <w:jc w:val="both"/>
              <w:rPr>
                <w:rFonts w:ascii="Trebuchet MS" w:hAnsi="Trebuchet MS"/>
                <w:sz w:val="16"/>
                <w:lang w:val="ro-RO"/>
              </w:rPr>
            </w:pPr>
          </w:p>
        </w:tc>
        <w:tc>
          <w:tcPr>
            <w:tcW w:w="436" w:type="pct"/>
          </w:tcPr>
          <w:p w14:paraId="358C5001" w14:textId="77777777" w:rsidR="00BB2B41" w:rsidRPr="009D6072" w:rsidRDefault="00BB2B41" w:rsidP="00104F30">
            <w:pPr>
              <w:jc w:val="both"/>
              <w:rPr>
                <w:rFonts w:ascii="Trebuchet MS" w:hAnsi="Trebuchet MS"/>
                <w:sz w:val="16"/>
                <w:lang w:val="ro-RO"/>
              </w:rPr>
            </w:pPr>
          </w:p>
        </w:tc>
        <w:tc>
          <w:tcPr>
            <w:tcW w:w="388" w:type="pct"/>
          </w:tcPr>
          <w:p w14:paraId="62E60569" w14:textId="77777777" w:rsidR="00BB2B41" w:rsidRPr="009D6072" w:rsidRDefault="00BB2B41" w:rsidP="00104F30">
            <w:pPr>
              <w:jc w:val="both"/>
              <w:rPr>
                <w:rFonts w:ascii="Trebuchet MS" w:hAnsi="Trebuchet MS"/>
                <w:sz w:val="16"/>
                <w:lang w:val="ro-RO"/>
              </w:rPr>
            </w:pPr>
          </w:p>
        </w:tc>
        <w:tc>
          <w:tcPr>
            <w:tcW w:w="758" w:type="pct"/>
          </w:tcPr>
          <w:p w14:paraId="2D6A7F30"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699E1972" w14:textId="77777777" w:rsidR="00BB2B41" w:rsidRPr="009D6072" w:rsidRDefault="00BB2B41" w:rsidP="00104F30">
            <w:pPr>
              <w:jc w:val="both"/>
              <w:rPr>
                <w:rFonts w:ascii="Trebuchet MS" w:hAnsi="Trebuchet MS"/>
                <w:sz w:val="16"/>
                <w:lang w:val="ro-RO"/>
              </w:rPr>
            </w:pPr>
          </w:p>
        </w:tc>
        <w:tc>
          <w:tcPr>
            <w:tcW w:w="442" w:type="pct"/>
            <w:vMerge/>
          </w:tcPr>
          <w:p w14:paraId="71430F6A" w14:textId="77777777" w:rsidR="00BB2B41" w:rsidRPr="009D6072" w:rsidRDefault="00BB2B41" w:rsidP="00104F30">
            <w:pPr>
              <w:jc w:val="both"/>
              <w:rPr>
                <w:rFonts w:ascii="Trebuchet MS" w:hAnsi="Trebuchet MS"/>
                <w:sz w:val="16"/>
                <w:lang w:val="ro-RO"/>
              </w:rPr>
            </w:pPr>
          </w:p>
        </w:tc>
        <w:tc>
          <w:tcPr>
            <w:tcW w:w="420" w:type="pct"/>
            <w:vMerge/>
          </w:tcPr>
          <w:p w14:paraId="34B35004" w14:textId="77777777" w:rsidR="00BB2B41" w:rsidRPr="009D6072" w:rsidRDefault="00BB2B41" w:rsidP="00104F30">
            <w:pPr>
              <w:jc w:val="both"/>
              <w:rPr>
                <w:rFonts w:ascii="Trebuchet MS" w:hAnsi="Trebuchet MS"/>
                <w:sz w:val="16"/>
                <w:lang w:val="ro-RO"/>
              </w:rPr>
            </w:pPr>
          </w:p>
        </w:tc>
      </w:tr>
      <w:tr w:rsidR="009D6072" w:rsidRPr="00BC4CBF" w14:paraId="01DB6E01" w14:textId="77777777" w:rsidTr="00DC0C4E">
        <w:trPr>
          <w:jc w:val="center"/>
        </w:trPr>
        <w:tc>
          <w:tcPr>
            <w:tcW w:w="230" w:type="pct"/>
            <w:shd w:val="clear" w:color="auto" w:fill="auto"/>
          </w:tcPr>
          <w:p w14:paraId="37D63E6A" w14:textId="77777777" w:rsidR="00BB2B41" w:rsidRPr="009D6072" w:rsidRDefault="00BB2B41" w:rsidP="00104F30">
            <w:pPr>
              <w:jc w:val="both"/>
              <w:rPr>
                <w:rFonts w:ascii="Trebuchet MS" w:hAnsi="Trebuchet MS"/>
                <w:sz w:val="16"/>
                <w:lang w:val="ro-RO"/>
              </w:rPr>
            </w:pPr>
          </w:p>
        </w:tc>
        <w:tc>
          <w:tcPr>
            <w:tcW w:w="420" w:type="pct"/>
          </w:tcPr>
          <w:p w14:paraId="31254725"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7E2719B9" w14:textId="77777777" w:rsidR="00BB2B41" w:rsidRPr="009D6072" w:rsidRDefault="00BB2B41" w:rsidP="00104F30">
            <w:pPr>
              <w:jc w:val="both"/>
              <w:rPr>
                <w:rFonts w:ascii="Trebuchet MS" w:hAnsi="Trebuchet MS"/>
                <w:sz w:val="16"/>
                <w:lang w:val="ro-RO"/>
              </w:rPr>
            </w:pPr>
          </w:p>
        </w:tc>
        <w:tc>
          <w:tcPr>
            <w:tcW w:w="436" w:type="pct"/>
          </w:tcPr>
          <w:p w14:paraId="3D12D2C1" w14:textId="77777777" w:rsidR="00BB2B41" w:rsidRPr="009D6072" w:rsidRDefault="00BB2B41" w:rsidP="00104F30">
            <w:pPr>
              <w:jc w:val="both"/>
              <w:rPr>
                <w:rFonts w:ascii="Trebuchet MS" w:hAnsi="Trebuchet MS"/>
                <w:sz w:val="16"/>
                <w:lang w:val="ro-RO"/>
              </w:rPr>
            </w:pPr>
          </w:p>
        </w:tc>
        <w:tc>
          <w:tcPr>
            <w:tcW w:w="388" w:type="pct"/>
          </w:tcPr>
          <w:p w14:paraId="162C1C65" w14:textId="77777777" w:rsidR="00BB2B41" w:rsidRPr="009D6072" w:rsidRDefault="00BB2B41" w:rsidP="00104F30">
            <w:pPr>
              <w:jc w:val="both"/>
              <w:rPr>
                <w:rFonts w:ascii="Trebuchet MS" w:hAnsi="Trebuchet MS"/>
                <w:sz w:val="16"/>
                <w:lang w:val="ro-RO"/>
              </w:rPr>
            </w:pPr>
          </w:p>
        </w:tc>
        <w:tc>
          <w:tcPr>
            <w:tcW w:w="758" w:type="pct"/>
          </w:tcPr>
          <w:p w14:paraId="3549FFD8"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72E8E14D" w14:textId="77777777" w:rsidR="00BB2B41" w:rsidRPr="009D6072" w:rsidRDefault="00BB2B41" w:rsidP="00104F30">
            <w:pPr>
              <w:jc w:val="both"/>
              <w:rPr>
                <w:rFonts w:ascii="Trebuchet MS" w:hAnsi="Trebuchet MS"/>
                <w:sz w:val="16"/>
                <w:lang w:val="ro-RO"/>
              </w:rPr>
            </w:pPr>
          </w:p>
        </w:tc>
        <w:tc>
          <w:tcPr>
            <w:tcW w:w="442" w:type="pct"/>
            <w:vMerge/>
          </w:tcPr>
          <w:p w14:paraId="6B182D06" w14:textId="77777777" w:rsidR="00BB2B41" w:rsidRPr="009D6072" w:rsidRDefault="00BB2B41" w:rsidP="00104F30">
            <w:pPr>
              <w:jc w:val="both"/>
              <w:rPr>
                <w:rFonts w:ascii="Trebuchet MS" w:hAnsi="Trebuchet MS"/>
                <w:sz w:val="16"/>
                <w:lang w:val="ro-RO"/>
              </w:rPr>
            </w:pPr>
          </w:p>
        </w:tc>
        <w:tc>
          <w:tcPr>
            <w:tcW w:w="420" w:type="pct"/>
            <w:vMerge/>
          </w:tcPr>
          <w:p w14:paraId="1984284F" w14:textId="77777777" w:rsidR="00BB2B41" w:rsidRPr="009D6072" w:rsidRDefault="00BB2B41" w:rsidP="00104F30">
            <w:pPr>
              <w:jc w:val="both"/>
              <w:rPr>
                <w:rFonts w:ascii="Trebuchet MS" w:hAnsi="Trebuchet MS"/>
                <w:sz w:val="16"/>
                <w:lang w:val="ro-RO"/>
              </w:rPr>
            </w:pPr>
          </w:p>
        </w:tc>
      </w:tr>
    </w:tbl>
    <w:p w14:paraId="20A0ADD1" w14:textId="44C50BED" w:rsidR="00B40180" w:rsidRPr="009D6072" w:rsidRDefault="00B40180" w:rsidP="002B1851">
      <w:pPr>
        <w:tabs>
          <w:tab w:val="left" w:pos="450"/>
        </w:tabs>
        <w:ind w:right="75"/>
        <w:jc w:val="both"/>
        <w:rPr>
          <w:rFonts w:ascii="Trebuchet MS" w:eastAsia="Arial" w:hAnsi="Trebuchet MS"/>
          <w:b/>
          <w:spacing w:val="1"/>
          <w:sz w:val="22"/>
          <w:szCs w:val="24"/>
          <w:lang w:val="ro-RO"/>
        </w:rPr>
      </w:pPr>
    </w:p>
    <w:p w14:paraId="0E4E103F" w14:textId="77777777" w:rsidR="00D534DF" w:rsidRPr="009D6072" w:rsidRDefault="00D534DF" w:rsidP="00D534DF">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Anexa 3. Graficul cererilor de prefinanțare/plată/rambursare</w:t>
      </w:r>
    </w:p>
    <w:p w14:paraId="63D1FBC7" w14:textId="77777777" w:rsidR="00D534DF" w:rsidRPr="009D6072" w:rsidRDefault="00D534DF" w:rsidP="00D534DF">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&lt;se atașează Graficul cererilor de prefinanțare/plată/rambursare generat de sistemul informatic MySMIS 2021&gt;</w:t>
      </w:r>
    </w:p>
    <w:p w14:paraId="38F8E9BA" w14:textId="77777777" w:rsidR="00D534DF" w:rsidRPr="009D6072" w:rsidRDefault="00D534DF" w:rsidP="00766099">
      <w:pPr>
        <w:tabs>
          <w:tab w:val="left" w:pos="450"/>
        </w:tabs>
        <w:ind w:right="75"/>
        <w:jc w:val="both"/>
        <w:rPr>
          <w:rFonts w:ascii="Trebuchet MS" w:eastAsia="Arial" w:hAnsi="Trebuchet MS"/>
          <w:b/>
          <w:spacing w:val="1"/>
          <w:sz w:val="22"/>
          <w:szCs w:val="24"/>
          <w:lang w:val="ro-RO"/>
        </w:rPr>
      </w:pPr>
    </w:p>
    <w:p w14:paraId="53D2F279" w14:textId="3255DF61" w:rsidR="00766099" w:rsidRPr="009D6072" w:rsidRDefault="00766099" w:rsidP="00766099">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D534DF" w:rsidRPr="009D6072">
        <w:rPr>
          <w:rFonts w:ascii="Trebuchet MS" w:eastAsia="Arial" w:hAnsi="Trebuchet MS"/>
          <w:b/>
          <w:spacing w:val="1"/>
          <w:sz w:val="22"/>
          <w:szCs w:val="24"/>
          <w:lang w:val="ro-RO"/>
        </w:rPr>
        <w:t xml:space="preserve">4 </w:t>
      </w:r>
      <w:r w:rsidRPr="009D6072">
        <w:rPr>
          <w:rFonts w:ascii="Trebuchet MS" w:eastAsia="Arial" w:hAnsi="Trebuchet MS"/>
          <w:b/>
          <w:spacing w:val="1"/>
          <w:sz w:val="22"/>
          <w:szCs w:val="24"/>
          <w:lang w:val="ro-RO"/>
        </w:rPr>
        <w:t>– Acordul de parteneriat</w:t>
      </w:r>
    </w:p>
    <w:p w14:paraId="1BF3B65C" w14:textId="0F713F07" w:rsidR="00A72F3D" w:rsidRPr="009D6072" w:rsidRDefault="00A72F3D" w:rsidP="00A72F3D">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&lt;se atașează Acordul de parteneriat</w:t>
      </w:r>
      <w:r w:rsidR="00395A77" w:rsidRPr="009D6072">
        <w:rPr>
          <w:rFonts w:ascii="Trebuchet MS" w:eastAsia="Arial" w:hAnsi="Trebuchet MS"/>
          <w:spacing w:val="1"/>
          <w:sz w:val="22"/>
          <w:szCs w:val="24"/>
          <w:highlight w:val="lightGray"/>
          <w:lang w:val="ro-RO"/>
        </w:rPr>
        <w:t xml:space="preserve"> semnat</w:t>
      </w:r>
      <w:r w:rsidR="00C11024" w:rsidRPr="009D6072">
        <w:rPr>
          <w:rFonts w:ascii="Trebuchet MS" w:eastAsia="Arial" w:hAnsi="Trebuchet MS"/>
          <w:spacing w:val="1"/>
          <w:sz w:val="22"/>
          <w:szCs w:val="24"/>
          <w:highlight w:val="lightGray"/>
          <w:lang w:val="ro-RO"/>
        </w:rPr>
        <w:t xml:space="preserve">, </w:t>
      </w:r>
      <w:r w:rsidR="00C11024" w:rsidRPr="00DC6E15">
        <w:rPr>
          <w:rFonts w:ascii="Trebuchet MS" w:eastAsia="Arial" w:hAnsi="Trebuchet MS"/>
          <w:spacing w:val="1"/>
          <w:sz w:val="22"/>
          <w:szCs w:val="24"/>
          <w:highlight w:val="lightGray"/>
          <w:lang w:val="ro-RO"/>
        </w:rPr>
        <w:t>dacă este cazul</w:t>
      </w:r>
      <w:r w:rsidRPr="00DC6E15">
        <w:rPr>
          <w:rFonts w:ascii="Trebuchet MS" w:eastAsia="Arial" w:hAnsi="Trebuchet MS"/>
          <w:spacing w:val="1"/>
          <w:sz w:val="22"/>
          <w:szCs w:val="24"/>
          <w:highlight w:val="lightGray"/>
          <w:lang w:val="ro-RO"/>
        </w:rPr>
        <w:t>&gt;</w:t>
      </w:r>
    </w:p>
    <w:p w14:paraId="56674BC7" w14:textId="201F9F11" w:rsidR="00766099" w:rsidRPr="009D6072" w:rsidRDefault="00766099" w:rsidP="002B1851">
      <w:pPr>
        <w:tabs>
          <w:tab w:val="left" w:pos="450"/>
        </w:tabs>
        <w:ind w:right="75"/>
        <w:jc w:val="both"/>
        <w:rPr>
          <w:rFonts w:ascii="Trebuchet MS" w:eastAsia="Arial" w:hAnsi="Trebuchet MS"/>
          <w:b/>
          <w:spacing w:val="1"/>
          <w:sz w:val="22"/>
          <w:szCs w:val="24"/>
          <w:lang w:val="ro-RO"/>
        </w:rPr>
      </w:pPr>
    </w:p>
    <w:p w14:paraId="782603D9" w14:textId="6B0B3B29" w:rsidR="00C14095" w:rsidRPr="009D6072" w:rsidRDefault="00C14095" w:rsidP="00735D98">
      <w:pPr>
        <w:tabs>
          <w:tab w:val="left" w:pos="450"/>
        </w:tabs>
        <w:ind w:right="75"/>
        <w:jc w:val="both"/>
        <w:rPr>
          <w:rFonts w:ascii="Trebuchet MS" w:eastAsia="Arial" w:hAnsi="Trebuchet MS"/>
          <w:spacing w:val="1"/>
          <w:sz w:val="22"/>
          <w:szCs w:val="24"/>
          <w:lang w:val="ro-RO"/>
        </w:rPr>
      </w:pPr>
    </w:p>
    <w:p w14:paraId="2267E5E7" w14:textId="4EADA174" w:rsidR="00600555" w:rsidRPr="009D6072" w:rsidRDefault="00600555" w:rsidP="00600555">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A3123E" w:rsidRPr="009D6072">
        <w:rPr>
          <w:rFonts w:ascii="Trebuchet MS" w:eastAsia="Arial" w:hAnsi="Trebuchet MS"/>
          <w:b/>
          <w:spacing w:val="1"/>
          <w:sz w:val="22"/>
          <w:szCs w:val="24"/>
          <w:lang w:val="ro-RO"/>
        </w:rPr>
        <w:t>5</w:t>
      </w:r>
      <w:r w:rsidRPr="009D6072">
        <w:rPr>
          <w:rFonts w:ascii="Trebuchet MS" w:eastAsia="Arial" w:hAnsi="Trebuchet MS"/>
          <w:b/>
          <w:spacing w:val="1"/>
          <w:sz w:val="22"/>
          <w:szCs w:val="24"/>
          <w:lang w:val="ro-RO"/>
        </w:rPr>
        <w:t xml:space="preserve"> – Condițiile de acordare a ajutorului de stat/de minimis</w:t>
      </w:r>
    </w:p>
    <w:p w14:paraId="06EB8FCF" w14:textId="41F4D3D2" w:rsidR="00600555" w:rsidRPr="00DC6E15" w:rsidRDefault="00600555" w:rsidP="00600555">
      <w:pPr>
        <w:tabs>
          <w:tab w:val="left" w:pos="450"/>
        </w:tabs>
        <w:ind w:right="75"/>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highlight w:val="lightGray"/>
          <w:lang w:val="ro-RO"/>
        </w:rPr>
        <w:t xml:space="preserve">&lt;se atașează </w:t>
      </w:r>
      <w:r w:rsidR="009F5945" w:rsidRPr="009D6072">
        <w:rPr>
          <w:rFonts w:ascii="Trebuchet MS" w:eastAsia="Arial" w:hAnsi="Trebuchet MS"/>
          <w:spacing w:val="1"/>
          <w:sz w:val="22"/>
          <w:szCs w:val="24"/>
          <w:highlight w:val="lightGray"/>
          <w:lang w:val="ro-RO"/>
        </w:rPr>
        <w:t>de AM/OI, pentru fiecare apel de proiecte care implică schema de ajutor de stat / de minimis</w:t>
      </w:r>
      <w:r w:rsidR="00657FE5" w:rsidRPr="009D6072">
        <w:rPr>
          <w:rFonts w:ascii="Trebuchet MS" w:eastAsia="Arial" w:hAnsi="Trebuchet MS"/>
          <w:spacing w:val="1"/>
          <w:sz w:val="22"/>
          <w:szCs w:val="24"/>
          <w:highlight w:val="lightGray"/>
          <w:lang w:val="ro-RO"/>
        </w:rPr>
        <w:t xml:space="preserve">, </w:t>
      </w:r>
      <w:r w:rsidR="00657FE5" w:rsidRPr="00DC6E15">
        <w:rPr>
          <w:rFonts w:ascii="Trebuchet MS" w:eastAsia="Arial" w:hAnsi="Trebuchet MS"/>
          <w:spacing w:val="1"/>
          <w:sz w:val="22"/>
          <w:szCs w:val="24"/>
          <w:highlight w:val="lightGray"/>
          <w:lang w:val="ro-RO"/>
        </w:rPr>
        <w:t xml:space="preserve">dacă este cazul </w:t>
      </w:r>
      <w:r w:rsidRPr="00DC6E15">
        <w:rPr>
          <w:rFonts w:ascii="Trebuchet MS" w:eastAsia="Arial" w:hAnsi="Trebuchet MS"/>
          <w:spacing w:val="1"/>
          <w:sz w:val="22"/>
          <w:szCs w:val="24"/>
          <w:highlight w:val="lightGray"/>
          <w:lang w:val="ro-RO"/>
        </w:rPr>
        <w:t>&gt;</w:t>
      </w:r>
    </w:p>
    <w:p w14:paraId="0199899C" w14:textId="7A40C3DD" w:rsidR="00600555" w:rsidRPr="00DC6E15" w:rsidRDefault="00600555" w:rsidP="00735D98">
      <w:pPr>
        <w:tabs>
          <w:tab w:val="left" w:pos="450"/>
        </w:tabs>
        <w:ind w:right="75"/>
        <w:jc w:val="both"/>
        <w:rPr>
          <w:rFonts w:ascii="Trebuchet MS" w:eastAsia="Arial" w:hAnsi="Trebuchet MS"/>
          <w:spacing w:val="1"/>
          <w:sz w:val="22"/>
          <w:szCs w:val="24"/>
          <w:highlight w:val="lightGray"/>
          <w:lang w:val="ro-RO"/>
        </w:rPr>
      </w:pPr>
    </w:p>
    <w:p w14:paraId="1E4CAC4E" w14:textId="012C4E14" w:rsidR="00600555" w:rsidRPr="00DC6E15" w:rsidRDefault="00600555" w:rsidP="00600555">
      <w:pPr>
        <w:tabs>
          <w:tab w:val="left" w:pos="450"/>
        </w:tabs>
        <w:ind w:right="75"/>
        <w:jc w:val="both"/>
        <w:rPr>
          <w:rFonts w:ascii="Trebuchet MS" w:eastAsia="Arial" w:hAnsi="Trebuchet MS"/>
          <w:b/>
          <w:spacing w:val="1"/>
          <w:sz w:val="22"/>
          <w:szCs w:val="24"/>
          <w:highlight w:val="lightGray"/>
          <w:lang w:val="ro-RO"/>
        </w:rPr>
      </w:pPr>
      <w:r w:rsidRPr="00DC6E15">
        <w:rPr>
          <w:rFonts w:ascii="Trebuchet MS" w:eastAsia="Arial" w:hAnsi="Trebuchet MS"/>
          <w:b/>
          <w:spacing w:val="1"/>
          <w:sz w:val="22"/>
          <w:szCs w:val="24"/>
          <w:highlight w:val="lightGray"/>
          <w:lang w:val="ro-RO"/>
        </w:rPr>
        <w:t xml:space="preserve">Anexa </w:t>
      </w:r>
      <w:r w:rsidR="00A3123E" w:rsidRPr="00DC6E15">
        <w:rPr>
          <w:rFonts w:ascii="Trebuchet MS" w:eastAsia="Arial" w:hAnsi="Trebuchet MS"/>
          <w:b/>
          <w:spacing w:val="1"/>
          <w:sz w:val="22"/>
          <w:szCs w:val="24"/>
          <w:highlight w:val="lightGray"/>
          <w:lang w:val="ro-RO"/>
        </w:rPr>
        <w:t>6</w:t>
      </w:r>
      <w:r w:rsidRPr="00DC6E15">
        <w:rPr>
          <w:rFonts w:ascii="Trebuchet MS" w:eastAsia="Arial" w:hAnsi="Trebuchet MS"/>
          <w:b/>
          <w:spacing w:val="1"/>
          <w:sz w:val="22"/>
          <w:szCs w:val="24"/>
          <w:highlight w:val="lightGray"/>
          <w:lang w:val="ro-RO"/>
        </w:rPr>
        <w:t xml:space="preserve"> – </w:t>
      </w:r>
      <w:r w:rsidR="00221377" w:rsidRPr="00DC6E15">
        <w:rPr>
          <w:rFonts w:ascii="Trebuchet MS" w:eastAsia="Arial" w:hAnsi="Trebuchet MS"/>
          <w:b/>
          <w:spacing w:val="1"/>
          <w:sz w:val="22"/>
          <w:szCs w:val="24"/>
          <w:highlight w:val="lightGray"/>
          <w:lang w:val="ro-RO"/>
        </w:rPr>
        <w:t xml:space="preserve">Condiții specifice ale contractului de finanțare </w:t>
      </w:r>
    </w:p>
    <w:p w14:paraId="7E7ADBD6" w14:textId="1E69E13A" w:rsidR="00600555" w:rsidRPr="009D6072" w:rsidRDefault="00600555" w:rsidP="00600555">
      <w:pPr>
        <w:tabs>
          <w:tab w:val="left" w:pos="450"/>
        </w:tabs>
        <w:ind w:right="75"/>
        <w:jc w:val="both"/>
        <w:rPr>
          <w:rFonts w:ascii="Trebuchet MS" w:eastAsia="Arial" w:hAnsi="Trebuchet MS"/>
          <w:spacing w:val="1"/>
          <w:sz w:val="22"/>
          <w:szCs w:val="24"/>
          <w:lang w:val="ro-RO"/>
        </w:rPr>
      </w:pPr>
      <w:r w:rsidRPr="00DC6E15">
        <w:rPr>
          <w:rFonts w:ascii="Trebuchet MS" w:eastAsia="Arial" w:hAnsi="Trebuchet MS"/>
          <w:spacing w:val="1"/>
          <w:sz w:val="22"/>
          <w:szCs w:val="24"/>
          <w:highlight w:val="lightGray"/>
          <w:lang w:val="ro-RO"/>
        </w:rPr>
        <w:t>&lt;</w:t>
      </w:r>
      <w:r w:rsidR="009F5945" w:rsidRPr="00DC6E15">
        <w:rPr>
          <w:rFonts w:ascii="Trebuchet MS" w:eastAsia="Arial" w:hAnsi="Trebuchet MS"/>
          <w:spacing w:val="1"/>
          <w:sz w:val="22"/>
          <w:szCs w:val="24"/>
          <w:highlight w:val="lightGray"/>
          <w:lang w:val="ro-RO"/>
        </w:rPr>
        <w:t xml:space="preserve"> se atașează de AM/OI, pentru fiecare apel de proiecte</w:t>
      </w:r>
      <w:r w:rsidR="00C11024" w:rsidRPr="00DC6E15">
        <w:rPr>
          <w:rFonts w:ascii="Trebuchet MS" w:eastAsia="Arial" w:hAnsi="Trebuchet MS"/>
          <w:spacing w:val="1"/>
          <w:sz w:val="22"/>
          <w:szCs w:val="24"/>
          <w:highlight w:val="lightGray"/>
          <w:lang w:val="ro-RO"/>
        </w:rPr>
        <w:t>, dacă este cazul</w:t>
      </w:r>
      <w:r w:rsidRPr="00DC6E15">
        <w:rPr>
          <w:rFonts w:ascii="Trebuchet MS" w:eastAsia="Arial" w:hAnsi="Trebuchet MS"/>
          <w:spacing w:val="1"/>
          <w:sz w:val="22"/>
          <w:szCs w:val="24"/>
          <w:highlight w:val="lightGray"/>
          <w:lang w:val="ro-RO"/>
        </w:rPr>
        <w:t>&gt;</w:t>
      </w:r>
    </w:p>
    <w:p w14:paraId="21A6FD35" w14:textId="77777777" w:rsidR="00600555" w:rsidRPr="009D6072" w:rsidRDefault="00600555" w:rsidP="00735D98">
      <w:pPr>
        <w:tabs>
          <w:tab w:val="left" w:pos="450"/>
        </w:tabs>
        <w:ind w:right="75"/>
        <w:jc w:val="both"/>
        <w:rPr>
          <w:rFonts w:ascii="Trebuchet MS" w:eastAsia="Arial" w:hAnsi="Trebuchet MS"/>
          <w:spacing w:val="1"/>
          <w:sz w:val="22"/>
          <w:szCs w:val="24"/>
          <w:lang w:val="ro-RO"/>
        </w:rPr>
      </w:pPr>
    </w:p>
    <w:sectPr w:rsidR="00600555" w:rsidRPr="009D6072" w:rsidSect="00DC0C4E">
      <w:pgSz w:w="16840" w:h="11920" w:orient="landscape"/>
      <w:pgMar w:top="1531" w:right="1077" w:bottom="1298" w:left="851" w:header="0" w:footer="2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6A918B" w14:textId="77777777" w:rsidR="00B31D2B" w:rsidRDefault="00B31D2B">
      <w:r>
        <w:separator/>
      </w:r>
    </w:p>
  </w:endnote>
  <w:endnote w:type="continuationSeparator" w:id="0">
    <w:p w14:paraId="76530A61" w14:textId="77777777" w:rsidR="00B31D2B" w:rsidRDefault="00B31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EUAlbertina">
    <w:altName w:val="Calibri"/>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0ABD5088" w14:textId="16127E21" w:rsidR="008E5C62" w:rsidRDefault="008E5C62">
        <w:pPr>
          <w:pStyle w:val="Footer"/>
          <w:jc w:val="center"/>
        </w:pPr>
        <w:r>
          <w:fldChar w:fldCharType="begin"/>
        </w:r>
        <w:r>
          <w:instrText xml:space="preserve"> PAGE   \* MERGEFORMAT </w:instrText>
        </w:r>
        <w:r>
          <w:fldChar w:fldCharType="separate"/>
        </w:r>
        <w:r w:rsidR="00BF7D8A">
          <w:rPr>
            <w:noProof/>
          </w:rPr>
          <w:t>22</w:t>
        </w:r>
        <w:r>
          <w:rPr>
            <w:noProof/>
          </w:rPr>
          <w:fldChar w:fldCharType="end"/>
        </w:r>
      </w:p>
    </w:sdtContent>
  </w:sdt>
  <w:p w14:paraId="1BC264A8" w14:textId="77777777" w:rsidR="008E5C62" w:rsidRDefault="008E5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58340" w14:textId="77777777" w:rsidR="00B31D2B" w:rsidRDefault="00B31D2B">
      <w:r>
        <w:separator/>
      </w:r>
    </w:p>
  </w:footnote>
  <w:footnote w:type="continuationSeparator" w:id="0">
    <w:p w14:paraId="5568DE51" w14:textId="77777777" w:rsidR="00B31D2B" w:rsidRDefault="00B31D2B">
      <w:r>
        <w:continuationSeparator/>
      </w:r>
    </w:p>
  </w:footnote>
  <w:footnote w:id="1">
    <w:p w14:paraId="6F26A4C5" w14:textId="5C5E2287" w:rsidR="008E5C62" w:rsidRPr="00D30B31" w:rsidRDefault="008E5C62" w:rsidP="00740CE0">
      <w:pPr>
        <w:pStyle w:val="FootnoteText"/>
        <w:jc w:val="both"/>
        <w:rPr>
          <w:rFonts w:ascii="Trebuchet MS" w:hAnsi="Trebuchet MS"/>
          <w:sz w:val="18"/>
          <w:szCs w:val="18"/>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D30B31">
        <w:rPr>
          <w:rFonts w:ascii="Trebuchet MS" w:hAnsi="Trebuchet MS"/>
          <w:sz w:val="18"/>
          <w:szCs w:val="18"/>
        </w:rPr>
        <w:t>Art. 9, alin (1) sau (2) din HG 873/2022</w:t>
      </w:r>
    </w:p>
  </w:footnote>
  <w:footnote w:id="2">
    <w:p w14:paraId="7E7AAB67" w14:textId="225F7C39" w:rsidR="008E5C62" w:rsidRPr="00B962B9" w:rsidRDefault="008E5C62" w:rsidP="004520B2">
      <w:pPr>
        <w:pStyle w:val="FootnoteText"/>
        <w:rPr>
          <w:lang w:val="ro-RO"/>
        </w:rPr>
      </w:pPr>
      <w:r>
        <w:rPr>
          <w:rStyle w:val="FootnoteReference"/>
        </w:rPr>
        <w:footnoteRef/>
      </w:r>
      <w:r w:rsidRPr="00BC4CBF">
        <w:rPr>
          <w:lang w:val="it-IT"/>
          <w:rPrChange w:id="16" w:author="Author">
            <w:rPr/>
          </w:rPrChange>
        </w:rPr>
        <w:t xml:space="preserve"> </w:t>
      </w:r>
      <w:r>
        <w:rPr>
          <w:lang w:val="ro-RO"/>
        </w:rPr>
        <w:t xml:space="preserve">Aceste prevederi sunt detaliate în clauzele specifice.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 w15:restartNumberingAfterBreak="0">
    <w:nsid w:val="1462327E"/>
    <w:multiLevelType w:val="multilevel"/>
    <w:tmpl w:val="78E2E6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EA01E6"/>
    <w:multiLevelType w:val="hybridMultilevel"/>
    <w:tmpl w:val="212844E6"/>
    <w:lvl w:ilvl="0" w:tplc="8AB25E18">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1D7F43"/>
    <w:multiLevelType w:val="hybridMultilevel"/>
    <w:tmpl w:val="DF50BCB8"/>
    <w:lvl w:ilvl="0" w:tplc="04180011">
      <w:start w:val="1"/>
      <w:numFmt w:val="decimal"/>
      <w:lvlText w:val="%1)"/>
      <w:lvlJc w:val="left"/>
      <w:pPr>
        <w:ind w:left="63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1"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5026A76"/>
    <w:multiLevelType w:val="hybridMultilevel"/>
    <w:tmpl w:val="FF1A2E7A"/>
    <w:lvl w:ilvl="0" w:tplc="2474FED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B965B04"/>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6"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34048BE"/>
    <w:multiLevelType w:val="hybridMultilevel"/>
    <w:tmpl w:val="EB48F208"/>
    <w:lvl w:ilvl="0" w:tplc="8AB25E1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0"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3"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5"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6" w15:restartNumberingAfterBreak="0">
    <w:nsid w:val="43CC34FF"/>
    <w:multiLevelType w:val="hybridMultilevel"/>
    <w:tmpl w:val="C776AE60"/>
    <w:lvl w:ilvl="0" w:tplc="3468C27C">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8"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0"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30F38E7"/>
    <w:multiLevelType w:val="hybridMultilevel"/>
    <w:tmpl w:val="47E21642"/>
    <w:lvl w:ilvl="0" w:tplc="384E5DF2">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38"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9"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66C0486"/>
    <w:multiLevelType w:val="hybridMultilevel"/>
    <w:tmpl w:val="9BE8C20A"/>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AE35B6A"/>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47"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8"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50" w15:restartNumberingAfterBreak="0">
    <w:nsid w:val="7E7517A2"/>
    <w:multiLevelType w:val="hybridMultilevel"/>
    <w:tmpl w:val="A73ADEEC"/>
    <w:lvl w:ilvl="0" w:tplc="8AA08746">
      <w:start w:val="8"/>
      <w:numFmt w:val="decimal"/>
      <w:lvlText w:val="(%1)"/>
      <w:lvlJc w:val="left"/>
      <w:pPr>
        <w:ind w:left="92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7F0A7255"/>
    <w:multiLevelType w:val="hybridMultilevel"/>
    <w:tmpl w:val="00CA9568"/>
    <w:lvl w:ilvl="0" w:tplc="A344E4EE">
      <w:start w:val="2"/>
      <w:numFmt w:val="decimal"/>
      <w:lvlText w:val="(%1)"/>
      <w:lvlJc w:val="left"/>
      <w:pPr>
        <w:ind w:left="99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F984533"/>
    <w:multiLevelType w:val="hybridMultilevel"/>
    <w:tmpl w:val="AD8EA0DC"/>
    <w:lvl w:ilvl="0" w:tplc="80F0078C">
      <w:start w:val="1"/>
      <w:numFmt w:val="decimal"/>
      <w:lvlText w:val="(%1)"/>
      <w:lvlJc w:val="left"/>
      <w:pPr>
        <w:ind w:left="704" w:hanging="420"/>
      </w:pPr>
      <w:rPr>
        <w:rFonts w:hint="default"/>
      </w:rPr>
    </w:lvl>
    <w:lvl w:ilvl="1" w:tplc="9DDA2158">
      <w:start w:val="1"/>
      <w:numFmt w:val="lowerLetter"/>
      <w:lvlText w:val="(%2)"/>
      <w:lvlJc w:val="left"/>
      <w:pPr>
        <w:ind w:left="1400" w:hanging="396"/>
      </w:pPr>
      <w:rPr>
        <w:rFonts w:hint="default"/>
      </w:r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16cid:durableId="1450468049">
    <w:abstractNumId w:val="25"/>
  </w:num>
  <w:num w:numId="2" w16cid:durableId="1047990123">
    <w:abstractNumId w:val="52"/>
  </w:num>
  <w:num w:numId="3" w16cid:durableId="1288462965">
    <w:abstractNumId w:val="47"/>
  </w:num>
  <w:num w:numId="4" w16cid:durableId="1369909668">
    <w:abstractNumId w:val="28"/>
  </w:num>
  <w:num w:numId="5" w16cid:durableId="259532109">
    <w:abstractNumId w:val="35"/>
  </w:num>
  <w:num w:numId="6" w16cid:durableId="556820313">
    <w:abstractNumId w:val="38"/>
  </w:num>
  <w:num w:numId="7" w16cid:durableId="479077652">
    <w:abstractNumId w:val="34"/>
  </w:num>
  <w:num w:numId="8" w16cid:durableId="755514941">
    <w:abstractNumId w:val="33"/>
  </w:num>
  <w:num w:numId="9" w16cid:durableId="875432119">
    <w:abstractNumId w:val="51"/>
  </w:num>
  <w:num w:numId="10" w16cid:durableId="1226792648">
    <w:abstractNumId w:val="26"/>
  </w:num>
  <w:num w:numId="11" w16cid:durableId="530343792">
    <w:abstractNumId w:val="8"/>
  </w:num>
  <w:num w:numId="12" w16cid:durableId="985889769">
    <w:abstractNumId w:val="16"/>
  </w:num>
  <w:num w:numId="13" w16cid:durableId="1676957800">
    <w:abstractNumId w:val="0"/>
  </w:num>
  <w:num w:numId="14" w16cid:durableId="1105344082">
    <w:abstractNumId w:val="45"/>
  </w:num>
  <w:num w:numId="15" w16cid:durableId="2076319766">
    <w:abstractNumId w:val="48"/>
  </w:num>
  <w:num w:numId="16" w16cid:durableId="558638576">
    <w:abstractNumId w:val="40"/>
  </w:num>
  <w:num w:numId="17" w16cid:durableId="269240427">
    <w:abstractNumId w:val="9"/>
  </w:num>
  <w:num w:numId="18" w16cid:durableId="2087533503">
    <w:abstractNumId w:val="14"/>
  </w:num>
  <w:num w:numId="19" w16cid:durableId="1256981808">
    <w:abstractNumId w:val="31"/>
  </w:num>
  <w:num w:numId="20" w16cid:durableId="788858274">
    <w:abstractNumId w:val="50"/>
  </w:num>
  <w:num w:numId="21" w16cid:durableId="1467702026">
    <w:abstractNumId w:val="49"/>
  </w:num>
  <w:num w:numId="22" w16cid:durableId="1649091827">
    <w:abstractNumId w:val="10"/>
  </w:num>
  <w:num w:numId="23" w16cid:durableId="1688093858">
    <w:abstractNumId w:val="24"/>
  </w:num>
  <w:num w:numId="24" w16cid:durableId="306667602">
    <w:abstractNumId w:val="46"/>
  </w:num>
  <w:num w:numId="25" w16cid:durableId="2035769693">
    <w:abstractNumId w:val="20"/>
  </w:num>
  <w:num w:numId="26" w16cid:durableId="1797521891">
    <w:abstractNumId w:val="22"/>
  </w:num>
  <w:num w:numId="27" w16cid:durableId="1596748040">
    <w:abstractNumId w:val="2"/>
  </w:num>
  <w:num w:numId="28" w16cid:durableId="122845225">
    <w:abstractNumId w:val="21"/>
  </w:num>
  <w:num w:numId="29" w16cid:durableId="1020819478">
    <w:abstractNumId w:val="17"/>
  </w:num>
  <w:num w:numId="30" w16cid:durableId="517700562">
    <w:abstractNumId w:val="36"/>
  </w:num>
  <w:num w:numId="31" w16cid:durableId="1561869152">
    <w:abstractNumId w:val="27"/>
  </w:num>
  <w:num w:numId="32" w16cid:durableId="836380048">
    <w:abstractNumId w:val="41"/>
  </w:num>
  <w:num w:numId="33" w16cid:durableId="261690487">
    <w:abstractNumId w:val="15"/>
  </w:num>
  <w:num w:numId="34" w16cid:durableId="2065760355">
    <w:abstractNumId w:val="19"/>
  </w:num>
  <w:num w:numId="35" w16cid:durableId="1371758366">
    <w:abstractNumId w:val="13"/>
  </w:num>
  <w:num w:numId="36" w16cid:durableId="1303849363">
    <w:abstractNumId w:val="42"/>
  </w:num>
  <w:num w:numId="37" w16cid:durableId="1921597706">
    <w:abstractNumId w:val="37"/>
  </w:num>
  <w:num w:numId="38" w16cid:durableId="1008022352">
    <w:abstractNumId w:val="30"/>
  </w:num>
  <w:num w:numId="39" w16cid:durableId="1028263730">
    <w:abstractNumId w:val="5"/>
  </w:num>
  <w:num w:numId="40" w16cid:durableId="1308627365">
    <w:abstractNumId w:val="1"/>
  </w:num>
  <w:num w:numId="41" w16cid:durableId="1390493486">
    <w:abstractNumId w:val="32"/>
  </w:num>
  <w:num w:numId="42" w16cid:durableId="1193768679">
    <w:abstractNumId w:val="29"/>
  </w:num>
  <w:num w:numId="43" w16cid:durableId="2127656144">
    <w:abstractNumId w:val="11"/>
  </w:num>
  <w:num w:numId="44" w16cid:durableId="293801125">
    <w:abstractNumId w:val="4"/>
  </w:num>
  <w:num w:numId="45" w16cid:durableId="1231042018">
    <w:abstractNumId w:val="3"/>
  </w:num>
  <w:num w:numId="46" w16cid:durableId="305745981">
    <w:abstractNumId w:val="39"/>
  </w:num>
  <w:num w:numId="47" w16cid:durableId="365258633">
    <w:abstractNumId w:val="43"/>
  </w:num>
  <w:num w:numId="48" w16cid:durableId="556284591">
    <w:abstractNumId w:val="6"/>
  </w:num>
  <w:num w:numId="49" w16cid:durableId="2018074608">
    <w:abstractNumId w:val="18"/>
  </w:num>
  <w:num w:numId="50" w16cid:durableId="2048748309">
    <w:abstractNumId w:val="23"/>
  </w:num>
  <w:num w:numId="51" w16cid:durableId="1545488036">
    <w:abstractNumId w:val="12"/>
  </w:num>
  <w:num w:numId="52" w16cid:durableId="1337922545">
    <w:abstractNumId w:val="7"/>
  </w:num>
  <w:num w:numId="53" w16cid:durableId="2086295174">
    <w:abstractNumId w:val="4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7AD3"/>
    <w:rsid w:val="0001052D"/>
    <w:rsid w:val="00010DE5"/>
    <w:rsid w:val="0001171F"/>
    <w:rsid w:val="00011D19"/>
    <w:rsid w:val="00015083"/>
    <w:rsid w:val="00017C61"/>
    <w:rsid w:val="00017E92"/>
    <w:rsid w:val="000211FB"/>
    <w:rsid w:val="0002388E"/>
    <w:rsid w:val="00023C68"/>
    <w:rsid w:val="00024335"/>
    <w:rsid w:val="00024FF5"/>
    <w:rsid w:val="00026D5D"/>
    <w:rsid w:val="000270EB"/>
    <w:rsid w:val="00031A4A"/>
    <w:rsid w:val="000407A6"/>
    <w:rsid w:val="00040C47"/>
    <w:rsid w:val="00043DF5"/>
    <w:rsid w:val="00044857"/>
    <w:rsid w:val="00044C4B"/>
    <w:rsid w:val="00044DC3"/>
    <w:rsid w:val="000456A0"/>
    <w:rsid w:val="000461D6"/>
    <w:rsid w:val="000505BD"/>
    <w:rsid w:val="000508A8"/>
    <w:rsid w:val="00051CF8"/>
    <w:rsid w:val="00052EEB"/>
    <w:rsid w:val="000540DC"/>
    <w:rsid w:val="00054A17"/>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7A4D"/>
    <w:rsid w:val="00077F21"/>
    <w:rsid w:val="00081790"/>
    <w:rsid w:val="00083334"/>
    <w:rsid w:val="0008466B"/>
    <w:rsid w:val="0008480E"/>
    <w:rsid w:val="00085A1D"/>
    <w:rsid w:val="00086A12"/>
    <w:rsid w:val="00086D52"/>
    <w:rsid w:val="000905FF"/>
    <w:rsid w:val="0009107F"/>
    <w:rsid w:val="00091EAF"/>
    <w:rsid w:val="0009200C"/>
    <w:rsid w:val="00092F7C"/>
    <w:rsid w:val="00094DA2"/>
    <w:rsid w:val="00095036"/>
    <w:rsid w:val="0009674C"/>
    <w:rsid w:val="00097589"/>
    <w:rsid w:val="00097763"/>
    <w:rsid w:val="0009794C"/>
    <w:rsid w:val="000A01F2"/>
    <w:rsid w:val="000A0F2A"/>
    <w:rsid w:val="000A162F"/>
    <w:rsid w:val="000A1A05"/>
    <w:rsid w:val="000A2E38"/>
    <w:rsid w:val="000A382F"/>
    <w:rsid w:val="000A461E"/>
    <w:rsid w:val="000A47D1"/>
    <w:rsid w:val="000A4B96"/>
    <w:rsid w:val="000A5509"/>
    <w:rsid w:val="000A6BDE"/>
    <w:rsid w:val="000A6CA2"/>
    <w:rsid w:val="000B2380"/>
    <w:rsid w:val="000B2FB2"/>
    <w:rsid w:val="000B33D4"/>
    <w:rsid w:val="000B3524"/>
    <w:rsid w:val="000B40EC"/>
    <w:rsid w:val="000B4D7D"/>
    <w:rsid w:val="000C0F99"/>
    <w:rsid w:val="000C1484"/>
    <w:rsid w:val="000C1C42"/>
    <w:rsid w:val="000C2163"/>
    <w:rsid w:val="000C306E"/>
    <w:rsid w:val="000C34B7"/>
    <w:rsid w:val="000C3C5B"/>
    <w:rsid w:val="000C4395"/>
    <w:rsid w:val="000C43D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B73"/>
    <w:rsid w:val="000E15A8"/>
    <w:rsid w:val="000E1C54"/>
    <w:rsid w:val="000E3E18"/>
    <w:rsid w:val="000E443C"/>
    <w:rsid w:val="000E5425"/>
    <w:rsid w:val="000E6615"/>
    <w:rsid w:val="000F0861"/>
    <w:rsid w:val="000F28B7"/>
    <w:rsid w:val="000F39B2"/>
    <w:rsid w:val="000F39E5"/>
    <w:rsid w:val="000F4F31"/>
    <w:rsid w:val="000F5426"/>
    <w:rsid w:val="0010142B"/>
    <w:rsid w:val="001032BF"/>
    <w:rsid w:val="001032C3"/>
    <w:rsid w:val="0010452D"/>
    <w:rsid w:val="00104F30"/>
    <w:rsid w:val="0010730A"/>
    <w:rsid w:val="001074E0"/>
    <w:rsid w:val="00107833"/>
    <w:rsid w:val="00110048"/>
    <w:rsid w:val="00110B3E"/>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6C3A"/>
    <w:rsid w:val="00136ED6"/>
    <w:rsid w:val="00137A9A"/>
    <w:rsid w:val="00140C79"/>
    <w:rsid w:val="00141210"/>
    <w:rsid w:val="00141C24"/>
    <w:rsid w:val="001444B7"/>
    <w:rsid w:val="00145209"/>
    <w:rsid w:val="0014675F"/>
    <w:rsid w:val="0014686D"/>
    <w:rsid w:val="00146B59"/>
    <w:rsid w:val="00146EA8"/>
    <w:rsid w:val="001474F8"/>
    <w:rsid w:val="0015198B"/>
    <w:rsid w:val="001531DD"/>
    <w:rsid w:val="00153C0C"/>
    <w:rsid w:val="00154391"/>
    <w:rsid w:val="00155599"/>
    <w:rsid w:val="00155BCE"/>
    <w:rsid w:val="00155FE5"/>
    <w:rsid w:val="0015600F"/>
    <w:rsid w:val="00157199"/>
    <w:rsid w:val="00162D8F"/>
    <w:rsid w:val="001647AC"/>
    <w:rsid w:val="00164BE9"/>
    <w:rsid w:val="00164D2D"/>
    <w:rsid w:val="001659A2"/>
    <w:rsid w:val="0016648B"/>
    <w:rsid w:val="00166F99"/>
    <w:rsid w:val="00167C0D"/>
    <w:rsid w:val="001701EF"/>
    <w:rsid w:val="00170BEC"/>
    <w:rsid w:val="001741ED"/>
    <w:rsid w:val="001746E1"/>
    <w:rsid w:val="001750D8"/>
    <w:rsid w:val="00175EC9"/>
    <w:rsid w:val="001764CB"/>
    <w:rsid w:val="0017727D"/>
    <w:rsid w:val="00177EB6"/>
    <w:rsid w:val="00181E45"/>
    <w:rsid w:val="001833F2"/>
    <w:rsid w:val="00185B34"/>
    <w:rsid w:val="00191CB4"/>
    <w:rsid w:val="0019410F"/>
    <w:rsid w:val="0019487B"/>
    <w:rsid w:val="001A31F3"/>
    <w:rsid w:val="001A46E8"/>
    <w:rsid w:val="001A5B89"/>
    <w:rsid w:val="001B00C8"/>
    <w:rsid w:val="001B1179"/>
    <w:rsid w:val="001B1A04"/>
    <w:rsid w:val="001B1F4F"/>
    <w:rsid w:val="001B2872"/>
    <w:rsid w:val="001B6181"/>
    <w:rsid w:val="001B6DAA"/>
    <w:rsid w:val="001B7215"/>
    <w:rsid w:val="001B7D26"/>
    <w:rsid w:val="001C095E"/>
    <w:rsid w:val="001C1F41"/>
    <w:rsid w:val="001C2B85"/>
    <w:rsid w:val="001C353F"/>
    <w:rsid w:val="001C35D5"/>
    <w:rsid w:val="001C37FB"/>
    <w:rsid w:val="001C3B4A"/>
    <w:rsid w:val="001C42AA"/>
    <w:rsid w:val="001C4BB4"/>
    <w:rsid w:val="001C5C1E"/>
    <w:rsid w:val="001C5F49"/>
    <w:rsid w:val="001C6F1C"/>
    <w:rsid w:val="001D0BA6"/>
    <w:rsid w:val="001D0CC3"/>
    <w:rsid w:val="001D0E45"/>
    <w:rsid w:val="001D1152"/>
    <w:rsid w:val="001D1B68"/>
    <w:rsid w:val="001D3318"/>
    <w:rsid w:val="001D6211"/>
    <w:rsid w:val="001D6B83"/>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FB"/>
    <w:rsid w:val="00211FE0"/>
    <w:rsid w:val="00212DDB"/>
    <w:rsid w:val="0021333C"/>
    <w:rsid w:val="0021571B"/>
    <w:rsid w:val="00216124"/>
    <w:rsid w:val="00216159"/>
    <w:rsid w:val="00216D65"/>
    <w:rsid w:val="00217268"/>
    <w:rsid w:val="002173C2"/>
    <w:rsid w:val="002202FF"/>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7B73"/>
    <w:rsid w:val="00251DE5"/>
    <w:rsid w:val="00253C87"/>
    <w:rsid w:val="00254481"/>
    <w:rsid w:val="00257191"/>
    <w:rsid w:val="00261CE8"/>
    <w:rsid w:val="00262EB2"/>
    <w:rsid w:val="0026302A"/>
    <w:rsid w:val="0026304C"/>
    <w:rsid w:val="00263A7E"/>
    <w:rsid w:val="00266A49"/>
    <w:rsid w:val="00266B67"/>
    <w:rsid w:val="002670B6"/>
    <w:rsid w:val="002711C2"/>
    <w:rsid w:val="0027139B"/>
    <w:rsid w:val="00271E76"/>
    <w:rsid w:val="00271FBC"/>
    <w:rsid w:val="002725CA"/>
    <w:rsid w:val="00272948"/>
    <w:rsid w:val="0027365B"/>
    <w:rsid w:val="00274C0C"/>
    <w:rsid w:val="0027654B"/>
    <w:rsid w:val="00276BC6"/>
    <w:rsid w:val="0028082D"/>
    <w:rsid w:val="00280E53"/>
    <w:rsid w:val="00281154"/>
    <w:rsid w:val="0028313F"/>
    <w:rsid w:val="00283FFC"/>
    <w:rsid w:val="00284223"/>
    <w:rsid w:val="00285253"/>
    <w:rsid w:val="0028576C"/>
    <w:rsid w:val="00286B25"/>
    <w:rsid w:val="0028779F"/>
    <w:rsid w:val="00287D5F"/>
    <w:rsid w:val="002918E5"/>
    <w:rsid w:val="00291929"/>
    <w:rsid w:val="00291B17"/>
    <w:rsid w:val="00292037"/>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5E96"/>
    <w:rsid w:val="002B0788"/>
    <w:rsid w:val="002B0A02"/>
    <w:rsid w:val="002B11A3"/>
    <w:rsid w:val="002B1851"/>
    <w:rsid w:val="002B36E4"/>
    <w:rsid w:val="002B3859"/>
    <w:rsid w:val="002B525D"/>
    <w:rsid w:val="002C17D3"/>
    <w:rsid w:val="002C2A3F"/>
    <w:rsid w:val="002C3BE1"/>
    <w:rsid w:val="002C3F0F"/>
    <w:rsid w:val="002C4CBA"/>
    <w:rsid w:val="002C5331"/>
    <w:rsid w:val="002C65A5"/>
    <w:rsid w:val="002C76EC"/>
    <w:rsid w:val="002D0FCF"/>
    <w:rsid w:val="002D28C2"/>
    <w:rsid w:val="002D2B25"/>
    <w:rsid w:val="002D3AE6"/>
    <w:rsid w:val="002D77E5"/>
    <w:rsid w:val="002E07C9"/>
    <w:rsid w:val="002E1214"/>
    <w:rsid w:val="002E5FF0"/>
    <w:rsid w:val="002E70B3"/>
    <w:rsid w:val="002F05DA"/>
    <w:rsid w:val="002F0B74"/>
    <w:rsid w:val="002F1694"/>
    <w:rsid w:val="002F3368"/>
    <w:rsid w:val="002F3B1F"/>
    <w:rsid w:val="002F3F5F"/>
    <w:rsid w:val="002F4121"/>
    <w:rsid w:val="002F4962"/>
    <w:rsid w:val="002F5CAA"/>
    <w:rsid w:val="002F6601"/>
    <w:rsid w:val="00300CE3"/>
    <w:rsid w:val="0030298F"/>
    <w:rsid w:val="003033A0"/>
    <w:rsid w:val="00307FCC"/>
    <w:rsid w:val="00310658"/>
    <w:rsid w:val="0031292F"/>
    <w:rsid w:val="00312BBC"/>
    <w:rsid w:val="00312F4C"/>
    <w:rsid w:val="00313F16"/>
    <w:rsid w:val="003141D1"/>
    <w:rsid w:val="0031445C"/>
    <w:rsid w:val="00314639"/>
    <w:rsid w:val="00314760"/>
    <w:rsid w:val="003204A0"/>
    <w:rsid w:val="00320C06"/>
    <w:rsid w:val="003212C6"/>
    <w:rsid w:val="00321DCC"/>
    <w:rsid w:val="003221E3"/>
    <w:rsid w:val="00323EB2"/>
    <w:rsid w:val="00326B4F"/>
    <w:rsid w:val="00327838"/>
    <w:rsid w:val="00331DD8"/>
    <w:rsid w:val="00332F77"/>
    <w:rsid w:val="00333246"/>
    <w:rsid w:val="003338E2"/>
    <w:rsid w:val="003352B2"/>
    <w:rsid w:val="00335B87"/>
    <w:rsid w:val="00336298"/>
    <w:rsid w:val="003404A8"/>
    <w:rsid w:val="003404E0"/>
    <w:rsid w:val="0034698D"/>
    <w:rsid w:val="0034711E"/>
    <w:rsid w:val="003503EF"/>
    <w:rsid w:val="00351E8E"/>
    <w:rsid w:val="003530DF"/>
    <w:rsid w:val="00353EA9"/>
    <w:rsid w:val="00354CA6"/>
    <w:rsid w:val="00357CF2"/>
    <w:rsid w:val="00361488"/>
    <w:rsid w:val="0036177F"/>
    <w:rsid w:val="003622C2"/>
    <w:rsid w:val="00362A35"/>
    <w:rsid w:val="00363161"/>
    <w:rsid w:val="00363472"/>
    <w:rsid w:val="003637C5"/>
    <w:rsid w:val="00364B7D"/>
    <w:rsid w:val="00365E54"/>
    <w:rsid w:val="003677E8"/>
    <w:rsid w:val="0037063A"/>
    <w:rsid w:val="00371133"/>
    <w:rsid w:val="0037157C"/>
    <w:rsid w:val="003722FF"/>
    <w:rsid w:val="00374B3A"/>
    <w:rsid w:val="00375672"/>
    <w:rsid w:val="003764DF"/>
    <w:rsid w:val="00377883"/>
    <w:rsid w:val="003803B1"/>
    <w:rsid w:val="003811FA"/>
    <w:rsid w:val="003840B2"/>
    <w:rsid w:val="003849EC"/>
    <w:rsid w:val="0038632F"/>
    <w:rsid w:val="0038657C"/>
    <w:rsid w:val="00391176"/>
    <w:rsid w:val="003924FE"/>
    <w:rsid w:val="00392673"/>
    <w:rsid w:val="0039270B"/>
    <w:rsid w:val="0039295F"/>
    <w:rsid w:val="00392B37"/>
    <w:rsid w:val="00394434"/>
    <w:rsid w:val="00395A77"/>
    <w:rsid w:val="00395E29"/>
    <w:rsid w:val="003970F9"/>
    <w:rsid w:val="003A030E"/>
    <w:rsid w:val="003A2133"/>
    <w:rsid w:val="003A73FD"/>
    <w:rsid w:val="003A7562"/>
    <w:rsid w:val="003A7F8A"/>
    <w:rsid w:val="003B0059"/>
    <w:rsid w:val="003B0A4B"/>
    <w:rsid w:val="003B0F8C"/>
    <w:rsid w:val="003B1ED7"/>
    <w:rsid w:val="003B423C"/>
    <w:rsid w:val="003B4ACF"/>
    <w:rsid w:val="003B562E"/>
    <w:rsid w:val="003B63B9"/>
    <w:rsid w:val="003B69F7"/>
    <w:rsid w:val="003B7CC3"/>
    <w:rsid w:val="003B7FD4"/>
    <w:rsid w:val="003C0173"/>
    <w:rsid w:val="003C130A"/>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F46"/>
    <w:rsid w:val="003E2CF2"/>
    <w:rsid w:val="003E52AB"/>
    <w:rsid w:val="003E5EDB"/>
    <w:rsid w:val="003E6F32"/>
    <w:rsid w:val="003E7A5E"/>
    <w:rsid w:val="003E7F15"/>
    <w:rsid w:val="003F0245"/>
    <w:rsid w:val="003F17DA"/>
    <w:rsid w:val="003F28A7"/>
    <w:rsid w:val="003F39AA"/>
    <w:rsid w:val="003F3DE2"/>
    <w:rsid w:val="003F4537"/>
    <w:rsid w:val="003F4806"/>
    <w:rsid w:val="003F4D8C"/>
    <w:rsid w:val="003F5AE3"/>
    <w:rsid w:val="0040089A"/>
    <w:rsid w:val="004009C7"/>
    <w:rsid w:val="00402585"/>
    <w:rsid w:val="0040297B"/>
    <w:rsid w:val="00403BAC"/>
    <w:rsid w:val="00406558"/>
    <w:rsid w:val="0040716F"/>
    <w:rsid w:val="0040789C"/>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2FE9"/>
    <w:rsid w:val="00433895"/>
    <w:rsid w:val="0044313D"/>
    <w:rsid w:val="004439EC"/>
    <w:rsid w:val="00443EBC"/>
    <w:rsid w:val="0044574D"/>
    <w:rsid w:val="00445DD3"/>
    <w:rsid w:val="00450B35"/>
    <w:rsid w:val="0045129E"/>
    <w:rsid w:val="004514BB"/>
    <w:rsid w:val="004516FC"/>
    <w:rsid w:val="004520B2"/>
    <w:rsid w:val="00452DB3"/>
    <w:rsid w:val="004534A4"/>
    <w:rsid w:val="00453DE2"/>
    <w:rsid w:val="0045764D"/>
    <w:rsid w:val="00457D3F"/>
    <w:rsid w:val="00460245"/>
    <w:rsid w:val="00461397"/>
    <w:rsid w:val="004622C8"/>
    <w:rsid w:val="00462B41"/>
    <w:rsid w:val="00463DEF"/>
    <w:rsid w:val="00464567"/>
    <w:rsid w:val="00465865"/>
    <w:rsid w:val="0046605F"/>
    <w:rsid w:val="00467F70"/>
    <w:rsid w:val="00471CDB"/>
    <w:rsid w:val="00473DCF"/>
    <w:rsid w:val="00474644"/>
    <w:rsid w:val="004748C6"/>
    <w:rsid w:val="00474B77"/>
    <w:rsid w:val="00474BFA"/>
    <w:rsid w:val="004776BA"/>
    <w:rsid w:val="004777AB"/>
    <w:rsid w:val="00477840"/>
    <w:rsid w:val="00482700"/>
    <w:rsid w:val="004828DF"/>
    <w:rsid w:val="00482AD1"/>
    <w:rsid w:val="00483340"/>
    <w:rsid w:val="004843BD"/>
    <w:rsid w:val="004846B3"/>
    <w:rsid w:val="00484B3A"/>
    <w:rsid w:val="00485817"/>
    <w:rsid w:val="004869FF"/>
    <w:rsid w:val="0049219E"/>
    <w:rsid w:val="0049280F"/>
    <w:rsid w:val="0049320E"/>
    <w:rsid w:val="00493E84"/>
    <w:rsid w:val="00494889"/>
    <w:rsid w:val="004958A4"/>
    <w:rsid w:val="00495BF6"/>
    <w:rsid w:val="00495E31"/>
    <w:rsid w:val="0049737C"/>
    <w:rsid w:val="004A115C"/>
    <w:rsid w:val="004A16F7"/>
    <w:rsid w:val="004A1ED4"/>
    <w:rsid w:val="004A24EB"/>
    <w:rsid w:val="004A6408"/>
    <w:rsid w:val="004A6B88"/>
    <w:rsid w:val="004A71A9"/>
    <w:rsid w:val="004B0802"/>
    <w:rsid w:val="004B0C09"/>
    <w:rsid w:val="004B2258"/>
    <w:rsid w:val="004B3AFD"/>
    <w:rsid w:val="004B5F94"/>
    <w:rsid w:val="004B6935"/>
    <w:rsid w:val="004C0FD9"/>
    <w:rsid w:val="004C2120"/>
    <w:rsid w:val="004C3D1E"/>
    <w:rsid w:val="004C53C5"/>
    <w:rsid w:val="004C553D"/>
    <w:rsid w:val="004C5806"/>
    <w:rsid w:val="004C73DA"/>
    <w:rsid w:val="004D0B5C"/>
    <w:rsid w:val="004D20C7"/>
    <w:rsid w:val="004D2574"/>
    <w:rsid w:val="004D34F5"/>
    <w:rsid w:val="004D3EF8"/>
    <w:rsid w:val="004D3FB4"/>
    <w:rsid w:val="004D47A5"/>
    <w:rsid w:val="004D59E2"/>
    <w:rsid w:val="004D6862"/>
    <w:rsid w:val="004D6DEE"/>
    <w:rsid w:val="004D76CE"/>
    <w:rsid w:val="004E08B8"/>
    <w:rsid w:val="004E0D8D"/>
    <w:rsid w:val="004E0ECE"/>
    <w:rsid w:val="004E1F3E"/>
    <w:rsid w:val="004E4BDE"/>
    <w:rsid w:val="004E6A64"/>
    <w:rsid w:val="004E6E04"/>
    <w:rsid w:val="004F0512"/>
    <w:rsid w:val="004F0A0F"/>
    <w:rsid w:val="004F0B2C"/>
    <w:rsid w:val="004F2ABB"/>
    <w:rsid w:val="004F3F01"/>
    <w:rsid w:val="004F6559"/>
    <w:rsid w:val="004F6863"/>
    <w:rsid w:val="004F68A3"/>
    <w:rsid w:val="004F6AA0"/>
    <w:rsid w:val="004F755C"/>
    <w:rsid w:val="00500091"/>
    <w:rsid w:val="0050477C"/>
    <w:rsid w:val="00504F21"/>
    <w:rsid w:val="00505550"/>
    <w:rsid w:val="00505F6C"/>
    <w:rsid w:val="005060D9"/>
    <w:rsid w:val="00506257"/>
    <w:rsid w:val="00512A73"/>
    <w:rsid w:val="00512BE9"/>
    <w:rsid w:val="00513A73"/>
    <w:rsid w:val="005156B6"/>
    <w:rsid w:val="0051763D"/>
    <w:rsid w:val="00517860"/>
    <w:rsid w:val="00517E90"/>
    <w:rsid w:val="00520021"/>
    <w:rsid w:val="005200E5"/>
    <w:rsid w:val="00520236"/>
    <w:rsid w:val="00520403"/>
    <w:rsid w:val="00520AA4"/>
    <w:rsid w:val="005236D1"/>
    <w:rsid w:val="00524023"/>
    <w:rsid w:val="00525267"/>
    <w:rsid w:val="00527E02"/>
    <w:rsid w:val="00530746"/>
    <w:rsid w:val="00531C07"/>
    <w:rsid w:val="00531CCB"/>
    <w:rsid w:val="005320FC"/>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258"/>
    <w:rsid w:val="005452B4"/>
    <w:rsid w:val="005464B2"/>
    <w:rsid w:val="00546610"/>
    <w:rsid w:val="0054761F"/>
    <w:rsid w:val="0054774D"/>
    <w:rsid w:val="00547855"/>
    <w:rsid w:val="00547F52"/>
    <w:rsid w:val="00551AD0"/>
    <w:rsid w:val="0055206D"/>
    <w:rsid w:val="00553935"/>
    <w:rsid w:val="00554659"/>
    <w:rsid w:val="00556B7E"/>
    <w:rsid w:val="005572B5"/>
    <w:rsid w:val="00557651"/>
    <w:rsid w:val="0056102E"/>
    <w:rsid w:val="005615CE"/>
    <w:rsid w:val="00563968"/>
    <w:rsid w:val="005646CD"/>
    <w:rsid w:val="00564789"/>
    <w:rsid w:val="005653ED"/>
    <w:rsid w:val="00566248"/>
    <w:rsid w:val="00566EFD"/>
    <w:rsid w:val="00575643"/>
    <w:rsid w:val="00577403"/>
    <w:rsid w:val="00577A9C"/>
    <w:rsid w:val="00583087"/>
    <w:rsid w:val="005833AB"/>
    <w:rsid w:val="0058438E"/>
    <w:rsid w:val="00584D6F"/>
    <w:rsid w:val="005859DD"/>
    <w:rsid w:val="00585F10"/>
    <w:rsid w:val="0058680B"/>
    <w:rsid w:val="00587019"/>
    <w:rsid w:val="005875B0"/>
    <w:rsid w:val="00590244"/>
    <w:rsid w:val="00590802"/>
    <w:rsid w:val="005942ED"/>
    <w:rsid w:val="00594E39"/>
    <w:rsid w:val="005956CF"/>
    <w:rsid w:val="005A0D5E"/>
    <w:rsid w:val="005A2325"/>
    <w:rsid w:val="005A31CE"/>
    <w:rsid w:val="005A466C"/>
    <w:rsid w:val="005A5040"/>
    <w:rsid w:val="005A5EB0"/>
    <w:rsid w:val="005A6BC7"/>
    <w:rsid w:val="005B0042"/>
    <w:rsid w:val="005B14DA"/>
    <w:rsid w:val="005B1CFF"/>
    <w:rsid w:val="005B214E"/>
    <w:rsid w:val="005B2CD8"/>
    <w:rsid w:val="005B3980"/>
    <w:rsid w:val="005B4FDC"/>
    <w:rsid w:val="005B5E09"/>
    <w:rsid w:val="005B7B82"/>
    <w:rsid w:val="005C09D4"/>
    <w:rsid w:val="005C101F"/>
    <w:rsid w:val="005C2485"/>
    <w:rsid w:val="005C389D"/>
    <w:rsid w:val="005C3AE4"/>
    <w:rsid w:val="005C45A0"/>
    <w:rsid w:val="005C544C"/>
    <w:rsid w:val="005C6BA6"/>
    <w:rsid w:val="005D1279"/>
    <w:rsid w:val="005D16F7"/>
    <w:rsid w:val="005D221C"/>
    <w:rsid w:val="005D3244"/>
    <w:rsid w:val="005D3F5F"/>
    <w:rsid w:val="005D61AC"/>
    <w:rsid w:val="005D6733"/>
    <w:rsid w:val="005D6FB9"/>
    <w:rsid w:val="005D76FD"/>
    <w:rsid w:val="005E041C"/>
    <w:rsid w:val="005E04CF"/>
    <w:rsid w:val="005E243B"/>
    <w:rsid w:val="005E24F3"/>
    <w:rsid w:val="005E2AFD"/>
    <w:rsid w:val="005E4368"/>
    <w:rsid w:val="005E5E6C"/>
    <w:rsid w:val="005E6238"/>
    <w:rsid w:val="005E63F4"/>
    <w:rsid w:val="005E74A9"/>
    <w:rsid w:val="005F1098"/>
    <w:rsid w:val="005F18A3"/>
    <w:rsid w:val="005F1ACC"/>
    <w:rsid w:val="005F2F02"/>
    <w:rsid w:val="005F3A94"/>
    <w:rsid w:val="005F3D98"/>
    <w:rsid w:val="005F3F37"/>
    <w:rsid w:val="005F5EC9"/>
    <w:rsid w:val="005F7E2B"/>
    <w:rsid w:val="00600555"/>
    <w:rsid w:val="0060076E"/>
    <w:rsid w:val="00601A14"/>
    <w:rsid w:val="00604556"/>
    <w:rsid w:val="00606F3E"/>
    <w:rsid w:val="00610664"/>
    <w:rsid w:val="00614000"/>
    <w:rsid w:val="00614118"/>
    <w:rsid w:val="00614E69"/>
    <w:rsid w:val="006159D1"/>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61AA"/>
    <w:rsid w:val="00646E0E"/>
    <w:rsid w:val="0065252E"/>
    <w:rsid w:val="006542BE"/>
    <w:rsid w:val="00654467"/>
    <w:rsid w:val="00655B95"/>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6709"/>
    <w:rsid w:val="006977E9"/>
    <w:rsid w:val="00697949"/>
    <w:rsid w:val="00697E71"/>
    <w:rsid w:val="006A12E4"/>
    <w:rsid w:val="006A142B"/>
    <w:rsid w:val="006A5E76"/>
    <w:rsid w:val="006A6F4F"/>
    <w:rsid w:val="006A722C"/>
    <w:rsid w:val="006A7B44"/>
    <w:rsid w:val="006B02F3"/>
    <w:rsid w:val="006B0E02"/>
    <w:rsid w:val="006B2C7A"/>
    <w:rsid w:val="006B3A18"/>
    <w:rsid w:val="006B3C31"/>
    <w:rsid w:val="006B4243"/>
    <w:rsid w:val="006B5594"/>
    <w:rsid w:val="006B6A2A"/>
    <w:rsid w:val="006B7505"/>
    <w:rsid w:val="006C0B0D"/>
    <w:rsid w:val="006C1643"/>
    <w:rsid w:val="006C3E42"/>
    <w:rsid w:val="006C5241"/>
    <w:rsid w:val="006C7958"/>
    <w:rsid w:val="006D018C"/>
    <w:rsid w:val="006D0A4E"/>
    <w:rsid w:val="006D0A56"/>
    <w:rsid w:val="006D19C8"/>
    <w:rsid w:val="006D3581"/>
    <w:rsid w:val="006D4DA0"/>
    <w:rsid w:val="006D4ED6"/>
    <w:rsid w:val="006D5265"/>
    <w:rsid w:val="006D62E1"/>
    <w:rsid w:val="006D6A0E"/>
    <w:rsid w:val="006E0983"/>
    <w:rsid w:val="006E0FC0"/>
    <w:rsid w:val="006E0FD9"/>
    <w:rsid w:val="006E3F85"/>
    <w:rsid w:val="006E4750"/>
    <w:rsid w:val="006E5560"/>
    <w:rsid w:val="006E60C2"/>
    <w:rsid w:val="006F23C7"/>
    <w:rsid w:val="006F3A08"/>
    <w:rsid w:val="006F3CF6"/>
    <w:rsid w:val="006F3D1F"/>
    <w:rsid w:val="006F6128"/>
    <w:rsid w:val="006F662B"/>
    <w:rsid w:val="006F6AC6"/>
    <w:rsid w:val="006F6D3C"/>
    <w:rsid w:val="006F71DB"/>
    <w:rsid w:val="006F7670"/>
    <w:rsid w:val="00701452"/>
    <w:rsid w:val="00701E70"/>
    <w:rsid w:val="00702DE9"/>
    <w:rsid w:val="007056DA"/>
    <w:rsid w:val="00710288"/>
    <w:rsid w:val="0071065B"/>
    <w:rsid w:val="00710E4B"/>
    <w:rsid w:val="007116DA"/>
    <w:rsid w:val="00711A8C"/>
    <w:rsid w:val="00712036"/>
    <w:rsid w:val="00716162"/>
    <w:rsid w:val="007203FE"/>
    <w:rsid w:val="0072104B"/>
    <w:rsid w:val="007215E6"/>
    <w:rsid w:val="00722DB4"/>
    <w:rsid w:val="00723C43"/>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C9"/>
    <w:rsid w:val="00754A3C"/>
    <w:rsid w:val="00754C84"/>
    <w:rsid w:val="00755A8D"/>
    <w:rsid w:val="007601B8"/>
    <w:rsid w:val="007604E4"/>
    <w:rsid w:val="00760F3E"/>
    <w:rsid w:val="00762971"/>
    <w:rsid w:val="00764DBF"/>
    <w:rsid w:val="00766099"/>
    <w:rsid w:val="007715EA"/>
    <w:rsid w:val="007734B6"/>
    <w:rsid w:val="007739A6"/>
    <w:rsid w:val="00774068"/>
    <w:rsid w:val="00776381"/>
    <w:rsid w:val="00784BBC"/>
    <w:rsid w:val="00784EB6"/>
    <w:rsid w:val="007852FE"/>
    <w:rsid w:val="007927E0"/>
    <w:rsid w:val="00793310"/>
    <w:rsid w:val="00794130"/>
    <w:rsid w:val="00794FFE"/>
    <w:rsid w:val="00795A7E"/>
    <w:rsid w:val="0079715F"/>
    <w:rsid w:val="007A0009"/>
    <w:rsid w:val="007A1683"/>
    <w:rsid w:val="007A2320"/>
    <w:rsid w:val="007A4D7C"/>
    <w:rsid w:val="007A620B"/>
    <w:rsid w:val="007A71E3"/>
    <w:rsid w:val="007B0457"/>
    <w:rsid w:val="007B0BF2"/>
    <w:rsid w:val="007B13BD"/>
    <w:rsid w:val="007B13D8"/>
    <w:rsid w:val="007B1C55"/>
    <w:rsid w:val="007B4452"/>
    <w:rsid w:val="007B5560"/>
    <w:rsid w:val="007B58D5"/>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5F9"/>
    <w:rsid w:val="007D1631"/>
    <w:rsid w:val="007D1A6F"/>
    <w:rsid w:val="007D2594"/>
    <w:rsid w:val="007D56E4"/>
    <w:rsid w:val="007D64D1"/>
    <w:rsid w:val="007D6984"/>
    <w:rsid w:val="007D7470"/>
    <w:rsid w:val="007E01E7"/>
    <w:rsid w:val="007E0F93"/>
    <w:rsid w:val="007E1747"/>
    <w:rsid w:val="007E25CC"/>
    <w:rsid w:val="007E273C"/>
    <w:rsid w:val="007E294A"/>
    <w:rsid w:val="007E3202"/>
    <w:rsid w:val="007E51E7"/>
    <w:rsid w:val="007E58FA"/>
    <w:rsid w:val="007E5C63"/>
    <w:rsid w:val="007F0011"/>
    <w:rsid w:val="007F01DD"/>
    <w:rsid w:val="007F1B16"/>
    <w:rsid w:val="007F4D10"/>
    <w:rsid w:val="007F5067"/>
    <w:rsid w:val="00800A84"/>
    <w:rsid w:val="00800BC4"/>
    <w:rsid w:val="0080182D"/>
    <w:rsid w:val="00806117"/>
    <w:rsid w:val="0080637C"/>
    <w:rsid w:val="00810DCA"/>
    <w:rsid w:val="008124E6"/>
    <w:rsid w:val="0081298B"/>
    <w:rsid w:val="00812F7D"/>
    <w:rsid w:val="00813F1A"/>
    <w:rsid w:val="00814CB9"/>
    <w:rsid w:val="008155BC"/>
    <w:rsid w:val="008169E3"/>
    <w:rsid w:val="00817481"/>
    <w:rsid w:val="008203B0"/>
    <w:rsid w:val="0082172B"/>
    <w:rsid w:val="0082241E"/>
    <w:rsid w:val="00822CC2"/>
    <w:rsid w:val="00822FBA"/>
    <w:rsid w:val="008237F3"/>
    <w:rsid w:val="0082416E"/>
    <w:rsid w:val="00824D70"/>
    <w:rsid w:val="00826618"/>
    <w:rsid w:val="00827801"/>
    <w:rsid w:val="00827C34"/>
    <w:rsid w:val="00830159"/>
    <w:rsid w:val="0083237A"/>
    <w:rsid w:val="0083348D"/>
    <w:rsid w:val="00833E75"/>
    <w:rsid w:val="008340E2"/>
    <w:rsid w:val="008355DE"/>
    <w:rsid w:val="008362A9"/>
    <w:rsid w:val="008362D5"/>
    <w:rsid w:val="00836725"/>
    <w:rsid w:val="00841261"/>
    <w:rsid w:val="00841398"/>
    <w:rsid w:val="00841BCA"/>
    <w:rsid w:val="00843E0B"/>
    <w:rsid w:val="00844A30"/>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4945"/>
    <w:rsid w:val="00864A3F"/>
    <w:rsid w:val="00864B96"/>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A0B"/>
    <w:rsid w:val="00880163"/>
    <w:rsid w:val="008819F0"/>
    <w:rsid w:val="008824F4"/>
    <w:rsid w:val="008827EE"/>
    <w:rsid w:val="008866F4"/>
    <w:rsid w:val="00887488"/>
    <w:rsid w:val="00890483"/>
    <w:rsid w:val="008906D0"/>
    <w:rsid w:val="00890817"/>
    <w:rsid w:val="00893B01"/>
    <w:rsid w:val="0089474D"/>
    <w:rsid w:val="008949E4"/>
    <w:rsid w:val="00895BDD"/>
    <w:rsid w:val="00897648"/>
    <w:rsid w:val="00897F59"/>
    <w:rsid w:val="008A0D23"/>
    <w:rsid w:val="008A11EF"/>
    <w:rsid w:val="008A4B5D"/>
    <w:rsid w:val="008A4B84"/>
    <w:rsid w:val="008A51CE"/>
    <w:rsid w:val="008A7BC0"/>
    <w:rsid w:val="008B0549"/>
    <w:rsid w:val="008B33F8"/>
    <w:rsid w:val="008B3F76"/>
    <w:rsid w:val="008B4043"/>
    <w:rsid w:val="008B4B4F"/>
    <w:rsid w:val="008B5A48"/>
    <w:rsid w:val="008C0931"/>
    <w:rsid w:val="008C3432"/>
    <w:rsid w:val="008C3945"/>
    <w:rsid w:val="008C5D04"/>
    <w:rsid w:val="008C6145"/>
    <w:rsid w:val="008C6B82"/>
    <w:rsid w:val="008D00F2"/>
    <w:rsid w:val="008D0D24"/>
    <w:rsid w:val="008D301D"/>
    <w:rsid w:val="008D4E83"/>
    <w:rsid w:val="008D53B6"/>
    <w:rsid w:val="008D66BD"/>
    <w:rsid w:val="008D6B77"/>
    <w:rsid w:val="008E05BE"/>
    <w:rsid w:val="008E0BE5"/>
    <w:rsid w:val="008E0F8B"/>
    <w:rsid w:val="008E0FCC"/>
    <w:rsid w:val="008E3469"/>
    <w:rsid w:val="008E3B12"/>
    <w:rsid w:val="008E4408"/>
    <w:rsid w:val="008E5C62"/>
    <w:rsid w:val="008E5F1B"/>
    <w:rsid w:val="008F0166"/>
    <w:rsid w:val="008F03BA"/>
    <w:rsid w:val="008F2A34"/>
    <w:rsid w:val="008F395B"/>
    <w:rsid w:val="008F46B0"/>
    <w:rsid w:val="008F4732"/>
    <w:rsid w:val="008F4841"/>
    <w:rsid w:val="008F5BA6"/>
    <w:rsid w:val="008F5D10"/>
    <w:rsid w:val="008F731C"/>
    <w:rsid w:val="008F7C65"/>
    <w:rsid w:val="00901B69"/>
    <w:rsid w:val="00901DDC"/>
    <w:rsid w:val="00904238"/>
    <w:rsid w:val="00904FDF"/>
    <w:rsid w:val="009054C2"/>
    <w:rsid w:val="00907CA1"/>
    <w:rsid w:val="00907EA6"/>
    <w:rsid w:val="009106EB"/>
    <w:rsid w:val="00913D93"/>
    <w:rsid w:val="009151B1"/>
    <w:rsid w:val="009166B3"/>
    <w:rsid w:val="00921204"/>
    <w:rsid w:val="00922539"/>
    <w:rsid w:val="009256B5"/>
    <w:rsid w:val="00926207"/>
    <w:rsid w:val="0093019C"/>
    <w:rsid w:val="00930241"/>
    <w:rsid w:val="009304D6"/>
    <w:rsid w:val="009331E1"/>
    <w:rsid w:val="00933D28"/>
    <w:rsid w:val="009343BA"/>
    <w:rsid w:val="00935392"/>
    <w:rsid w:val="00936A6B"/>
    <w:rsid w:val="00941D03"/>
    <w:rsid w:val="00942FC6"/>
    <w:rsid w:val="00944FB3"/>
    <w:rsid w:val="0094549B"/>
    <w:rsid w:val="009462BF"/>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3630"/>
    <w:rsid w:val="00963A02"/>
    <w:rsid w:val="00963FBF"/>
    <w:rsid w:val="009650A2"/>
    <w:rsid w:val="00966B26"/>
    <w:rsid w:val="0096769A"/>
    <w:rsid w:val="00967B47"/>
    <w:rsid w:val="009716BE"/>
    <w:rsid w:val="00972D83"/>
    <w:rsid w:val="0097317C"/>
    <w:rsid w:val="00977866"/>
    <w:rsid w:val="0098253B"/>
    <w:rsid w:val="009826DF"/>
    <w:rsid w:val="00982B58"/>
    <w:rsid w:val="00984F17"/>
    <w:rsid w:val="00985168"/>
    <w:rsid w:val="009859A3"/>
    <w:rsid w:val="00986FB4"/>
    <w:rsid w:val="00987530"/>
    <w:rsid w:val="0098760A"/>
    <w:rsid w:val="00992BBD"/>
    <w:rsid w:val="00993F22"/>
    <w:rsid w:val="00995F10"/>
    <w:rsid w:val="00996624"/>
    <w:rsid w:val="00997431"/>
    <w:rsid w:val="009A01D7"/>
    <w:rsid w:val="009A096D"/>
    <w:rsid w:val="009A2734"/>
    <w:rsid w:val="009A28C8"/>
    <w:rsid w:val="009A322B"/>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4ECC"/>
    <w:rsid w:val="009C566F"/>
    <w:rsid w:val="009C6920"/>
    <w:rsid w:val="009D0EC8"/>
    <w:rsid w:val="009D17C7"/>
    <w:rsid w:val="009D23A3"/>
    <w:rsid w:val="009D27E4"/>
    <w:rsid w:val="009D2A33"/>
    <w:rsid w:val="009D4C30"/>
    <w:rsid w:val="009D50BF"/>
    <w:rsid w:val="009D5D19"/>
    <w:rsid w:val="009D6072"/>
    <w:rsid w:val="009D7358"/>
    <w:rsid w:val="009E07D1"/>
    <w:rsid w:val="009E203C"/>
    <w:rsid w:val="009E22F3"/>
    <w:rsid w:val="009E338B"/>
    <w:rsid w:val="009E68C7"/>
    <w:rsid w:val="009E77F2"/>
    <w:rsid w:val="009E7933"/>
    <w:rsid w:val="009E7EF7"/>
    <w:rsid w:val="009F319A"/>
    <w:rsid w:val="009F33F8"/>
    <w:rsid w:val="009F4EC4"/>
    <w:rsid w:val="009F5945"/>
    <w:rsid w:val="009F6259"/>
    <w:rsid w:val="009F72D8"/>
    <w:rsid w:val="009F75B5"/>
    <w:rsid w:val="009F7FE7"/>
    <w:rsid w:val="00A00901"/>
    <w:rsid w:val="00A05750"/>
    <w:rsid w:val="00A0592F"/>
    <w:rsid w:val="00A07095"/>
    <w:rsid w:val="00A10DBF"/>
    <w:rsid w:val="00A11D3A"/>
    <w:rsid w:val="00A12DD1"/>
    <w:rsid w:val="00A132CA"/>
    <w:rsid w:val="00A13917"/>
    <w:rsid w:val="00A14451"/>
    <w:rsid w:val="00A20796"/>
    <w:rsid w:val="00A20F0C"/>
    <w:rsid w:val="00A214E0"/>
    <w:rsid w:val="00A22068"/>
    <w:rsid w:val="00A23E80"/>
    <w:rsid w:val="00A25840"/>
    <w:rsid w:val="00A2693A"/>
    <w:rsid w:val="00A27DAF"/>
    <w:rsid w:val="00A3123E"/>
    <w:rsid w:val="00A31A3D"/>
    <w:rsid w:val="00A332C4"/>
    <w:rsid w:val="00A42B1D"/>
    <w:rsid w:val="00A449DE"/>
    <w:rsid w:val="00A45473"/>
    <w:rsid w:val="00A4755D"/>
    <w:rsid w:val="00A47EA7"/>
    <w:rsid w:val="00A500F2"/>
    <w:rsid w:val="00A503E9"/>
    <w:rsid w:val="00A505C0"/>
    <w:rsid w:val="00A5483B"/>
    <w:rsid w:val="00A554A8"/>
    <w:rsid w:val="00A56F81"/>
    <w:rsid w:val="00A579F3"/>
    <w:rsid w:val="00A61442"/>
    <w:rsid w:val="00A62073"/>
    <w:rsid w:val="00A62750"/>
    <w:rsid w:val="00A630B5"/>
    <w:rsid w:val="00A66DAA"/>
    <w:rsid w:val="00A72F3D"/>
    <w:rsid w:val="00A73F41"/>
    <w:rsid w:val="00A747D2"/>
    <w:rsid w:val="00A75CEE"/>
    <w:rsid w:val="00A767DA"/>
    <w:rsid w:val="00A7799C"/>
    <w:rsid w:val="00A80593"/>
    <w:rsid w:val="00A80923"/>
    <w:rsid w:val="00A81A2F"/>
    <w:rsid w:val="00A83EA9"/>
    <w:rsid w:val="00A84D67"/>
    <w:rsid w:val="00A8507F"/>
    <w:rsid w:val="00A856EA"/>
    <w:rsid w:val="00A8659D"/>
    <w:rsid w:val="00A87CED"/>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5A40"/>
    <w:rsid w:val="00AC5EBD"/>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4AC9"/>
    <w:rsid w:val="00AE5407"/>
    <w:rsid w:val="00AE70BB"/>
    <w:rsid w:val="00AE75DA"/>
    <w:rsid w:val="00AE7787"/>
    <w:rsid w:val="00AF18B7"/>
    <w:rsid w:val="00AF5164"/>
    <w:rsid w:val="00AF51A4"/>
    <w:rsid w:val="00AF5419"/>
    <w:rsid w:val="00AF7CEF"/>
    <w:rsid w:val="00B001AF"/>
    <w:rsid w:val="00B00DA3"/>
    <w:rsid w:val="00B00DE0"/>
    <w:rsid w:val="00B00DF9"/>
    <w:rsid w:val="00B0286A"/>
    <w:rsid w:val="00B03B53"/>
    <w:rsid w:val="00B0580C"/>
    <w:rsid w:val="00B064D1"/>
    <w:rsid w:val="00B069AD"/>
    <w:rsid w:val="00B10FC1"/>
    <w:rsid w:val="00B11296"/>
    <w:rsid w:val="00B11C57"/>
    <w:rsid w:val="00B12102"/>
    <w:rsid w:val="00B131BD"/>
    <w:rsid w:val="00B155AD"/>
    <w:rsid w:val="00B15BE6"/>
    <w:rsid w:val="00B161CB"/>
    <w:rsid w:val="00B16A45"/>
    <w:rsid w:val="00B16EC4"/>
    <w:rsid w:val="00B21622"/>
    <w:rsid w:val="00B23EA7"/>
    <w:rsid w:val="00B23F7C"/>
    <w:rsid w:val="00B250FD"/>
    <w:rsid w:val="00B25114"/>
    <w:rsid w:val="00B26268"/>
    <w:rsid w:val="00B26925"/>
    <w:rsid w:val="00B273B4"/>
    <w:rsid w:val="00B31D2B"/>
    <w:rsid w:val="00B326F4"/>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7116B"/>
    <w:rsid w:val="00B71B3D"/>
    <w:rsid w:val="00B72CD4"/>
    <w:rsid w:val="00B73A5D"/>
    <w:rsid w:val="00B75589"/>
    <w:rsid w:val="00B80E2E"/>
    <w:rsid w:val="00B82676"/>
    <w:rsid w:val="00B82BCF"/>
    <w:rsid w:val="00B84701"/>
    <w:rsid w:val="00B863D5"/>
    <w:rsid w:val="00B8675A"/>
    <w:rsid w:val="00B873EA"/>
    <w:rsid w:val="00B8755A"/>
    <w:rsid w:val="00B876BF"/>
    <w:rsid w:val="00B8794B"/>
    <w:rsid w:val="00B903F1"/>
    <w:rsid w:val="00B9166D"/>
    <w:rsid w:val="00B951C9"/>
    <w:rsid w:val="00B953CB"/>
    <w:rsid w:val="00B95793"/>
    <w:rsid w:val="00B962B9"/>
    <w:rsid w:val="00B9763D"/>
    <w:rsid w:val="00BA06C3"/>
    <w:rsid w:val="00BA0CAE"/>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4CBF"/>
    <w:rsid w:val="00BC5426"/>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69F0"/>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307"/>
    <w:rsid w:val="00C06951"/>
    <w:rsid w:val="00C06E05"/>
    <w:rsid w:val="00C10B9A"/>
    <w:rsid w:val="00C11024"/>
    <w:rsid w:val="00C14095"/>
    <w:rsid w:val="00C15533"/>
    <w:rsid w:val="00C15B1C"/>
    <w:rsid w:val="00C16BD5"/>
    <w:rsid w:val="00C20D53"/>
    <w:rsid w:val="00C21EED"/>
    <w:rsid w:val="00C22433"/>
    <w:rsid w:val="00C22DF0"/>
    <w:rsid w:val="00C242F8"/>
    <w:rsid w:val="00C26321"/>
    <w:rsid w:val="00C30C97"/>
    <w:rsid w:val="00C3138C"/>
    <w:rsid w:val="00C32637"/>
    <w:rsid w:val="00C326D5"/>
    <w:rsid w:val="00C329D4"/>
    <w:rsid w:val="00C32F25"/>
    <w:rsid w:val="00C33AD1"/>
    <w:rsid w:val="00C34816"/>
    <w:rsid w:val="00C35D1E"/>
    <w:rsid w:val="00C369BB"/>
    <w:rsid w:val="00C36AC5"/>
    <w:rsid w:val="00C4092F"/>
    <w:rsid w:val="00C41777"/>
    <w:rsid w:val="00C41779"/>
    <w:rsid w:val="00C41F7E"/>
    <w:rsid w:val="00C437EB"/>
    <w:rsid w:val="00C44B6A"/>
    <w:rsid w:val="00C45D96"/>
    <w:rsid w:val="00C45F1F"/>
    <w:rsid w:val="00C4684C"/>
    <w:rsid w:val="00C52186"/>
    <w:rsid w:val="00C52A6F"/>
    <w:rsid w:val="00C53ED1"/>
    <w:rsid w:val="00C54226"/>
    <w:rsid w:val="00C571CE"/>
    <w:rsid w:val="00C57443"/>
    <w:rsid w:val="00C57ACA"/>
    <w:rsid w:val="00C61479"/>
    <w:rsid w:val="00C61F67"/>
    <w:rsid w:val="00C6283E"/>
    <w:rsid w:val="00C62A52"/>
    <w:rsid w:val="00C62AD8"/>
    <w:rsid w:val="00C62C99"/>
    <w:rsid w:val="00C63CF7"/>
    <w:rsid w:val="00C641F9"/>
    <w:rsid w:val="00C64640"/>
    <w:rsid w:val="00C64D65"/>
    <w:rsid w:val="00C660D1"/>
    <w:rsid w:val="00C70D5D"/>
    <w:rsid w:val="00C70F35"/>
    <w:rsid w:val="00C71597"/>
    <w:rsid w:val="00C72552"/>
    <w:rsid w:val="00C72DC9"/>
    <w:rsid w:val="00C75215"/>
    <w:rsid w:val="00C75233"/>
    <w:rsid w:val="00C76501"/>
    <w:rsid w:val="00C7728E"/>
    <w:rsid w:val="00C772EE"/>
    <w:rsid w:val="00C776CA"/>
    <w:rsid w:val="00C823A4"/>
    <w:rsid w:val="00C82D42"/>
    <w:rsid w:val="00C8416F"/>
    <w:rsid w:val="00C845EB"/>
    <w:rsid w:val="00C848CA"/>
    <w:rsid w:val="00C85274"/>
    <w:rsid w:val="00C857B9"/>
    <w:rsid w:val="00C8731E"/>
    <w:rsid w:val="00C87CBE"/>
    <w:rsid w:val="00C9089A"/>
    <w:rsid w:val="00C91B05"/>
    <w:rsid w:val="00C92CA5"/>
    <w:rsid w:val="00C939CC"/>
    <w:rsid w:val="00C93CAF"/>
    <w:rsid w:val="00C96486"/>
    <w:rsid w:val="00CA0CA6"/>
    <w:rsid w:val="00CA164E"/>
    <w:rsid w:val="00CA3042"/>
    <w:rsid w:val="00CA38C2"/>
    <w:rsid w:val="00CA6E0E"/>
    <w:rsid w:val="00CB0950"/>
    <w:rsid w:val="00CB343B"/>
    <w:rsid w:val="00CB5D05"/>
    <w:rsid w:val="00CB5D25"/>
    <w:rsid w:val="00CB643E"/>
    <w:rsid w:val="00CB7B25"/>
    <w:rsid w:val="00CC0BB2"/>
    <w:rsid w:val="00CC2772"/>
    <w:rsid w:val="00CC388F"/>
    <w:rsid w:val="00CC3DE0"/>
    <w:rsid w:val="00CC413B"/>
    <w:rsid w:val="00CC4150"/>
    <w:rsid w:val="00CC4EC4"/>
    <w:rsid w:val="00CC543C"/>
    <w:rsid w:val="00CC5A94"/>
    <w:rsid w:val="00CC5BB8"/>
    <w:rsid w:val="00CC5C59"/>
    <w:rsid w:val="00CC6E21"/>
    <w:rsid w:val="00CD01C1"/>
    <w:rsid w:val="00CD13C9"/>
    <w:rsid w:val="00CD188A"/>
    <w:rsid w:val="00CD1B1F"/>
    <w:rsid w:val="00CD2F18"/>
    <w:rsid w:val="00CD43FD"/>
    <w:rsid w:val="00CD454B"/>
    <w:rsid w:val="00CD480E"/>
    <w:rsid w:val="00CD6618"/>
    <w:rsid w:val="00CD695B"/>
    <w:rsid w:val="00CD6B28"/>
    <w:rsid w:val="00CD6D88"/>
    <w:rsid w:val="00CD7826"/>
    <w:rsid w:val="00CE40B8"/>
    <w:rsid w:val="00CE5A97"/>
    <w:rsid w:val="00CE79E2"/>
    <w:rsid w:val="00CF022C"/>
    <w:rsid w:val="00CF0DE6"/>
    <w:rsid w:val="00CF23D1"/>
    <w:rsid w:val="00CF33D7"/>
    <w:rsid w:val="00CF3ADA"/>
    <w:rsid w:val="00CF3D10"/>
    <w:rsid w:val="00CF3FE8"/>
    <w:rsid w:val="00CF6C24"/>
    <w:rsid w:val="00CF7867"/>
    <w:rsid w:val="00D011D6"/>
    <w:rsid w:val="00D0191E"/>
    <w:rsid w:val="00D03F9D"/>
    <w:rsid w:val="00D04E03"/>
    <w:rsid w:val="00D06308"/>
    <w:rsid w:val="00D06739"/>
    <w:rsid w:val="00D07558"/>
    <w:rsid w:val="00D1098E"/>
    <w:rsid w:val="00D12620"/>
    <w:rsid w:val="00D129F1"/>
    <w:rsid w:val="00D13820"/>
    <w:rsid w:val="00D16674"/>
    <w:rsid w:val="00D170C0"/>
    <w:rsid w:val="00D170FA"/>
    <w:rsid w:val="00D17DB8"/>
    <w:rsid w:val="00D23669"/>
    <w:rsid w:val="00D23A0A"/>
    <w:rsid w:val="00D24950"/>
    <w:rsid w:val="00D25B8A"/>
    <w:rsid w:val="00D25C33"/>
    <w:rsid w:val="00D3025A"/>
    <w:rsid w:val="00D30761"/>
    <w:rsid w:val="00D30B31"/>
    <w:rsid w:val="00D31435"/>
    <w:rsid w:val="00D31EED"/>
    <w:rsid w:val="00D3328C"/>
    <w:rsid w:val="00D33462"/>
    <w:rsid w:val="00D3362B"/>
    <w:rsid w:val="00D35A06"/>
    <w:rsid w:val="00D3728C"/>
    <w:rsid w:val="00D37D28"/>
    <w:rsid w:val="00D409C6"/>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7F0D"/>
    <w:rsid w:val="00D624EE"/>
    <w:rsid w:val="00D6252E"/>
    <w:rsid w:val="00D64057"/>
    <w:rsid w:val="00D66C79"/>
    <w:rsid w:val="00D6797E"/>
    <w:rsid w:val="00D7003B"/>
    <w:rsid w:val="00D703D9"/>
    <w:rsid w:val="00D7166F"/>
    <w:rsid w:val="00D716A4"/>
    <w:rsid w:val="00D72307"/>
    <w:rsid w:val="00D72AD7"/>
    <w:rsid w:val="00D745A6"/>
    <w:rsid w:val="00D749C7"/>
    <w:rsid w:val="00D74AD9"/>
    <w:rsid w:val="00D76A30"/>
    <w:rsid w:val="00D777E0"/>
    <w:rsid w:val="00D77F37"/>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7BE6"/>
    <w:rsid w:val="00DA0CBF"/>
    <w:rsid w:val="00DA3F50"/>
    <w:rsid w:val="00DA63C4"/>
    <w:rsid w:val="00DA6C59"/>
    <w:rsid w:val="00DA6C6E"/>
    <w:rsid w:val="00DA6E6D"/>
    <w:rsid w:val="00DA7EC2"/>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6BC7"/>
    <w:rsid w:val="00DC6E15"/>
    <w:rsid w:val="00DC7ABB"/>
    <w:rsid w:val="00DC7E42"/>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E18"/>
    <w:rsid w:val="00E17628"/>
    <w:rsid w:val="00E17901"/>
    <w:rsid w:val="00E20C57"/>
    <w:rsid w:val="00E2150A"/>
    <w:rsid w:val="00E21AE7"/>
    <w:rsid w:val="00E21B73"/>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1261"/>
    <w:rsid w:val="00E42D83"/>
    <w:rsid w:val="00E43E0B"/>
    <w:rsid w:val="00E4547D"/>
    <w:rsid w:val="00E454CF"/>
    <w:rsid w:val="00E4675F"/>
    <w:rsid w:val="00E50428"/>
    <w:rsid w:val="00E50D77"/>
    <w:rsid w:val="00E515EC"/>
    <w:rsid w:val="00E52327"/>
    <w:rsid w:val="00E52737"/>
    <w:rsid w:val="00E5294E"/>
    <w:rsid w:val="00E5351C"/>
    <w:rsid w:val="00E53FF6"/>
    <w:rsid w:val="00E543D6"/>
    <w:rsid w:val="00E5588F"/>
    <w:rsid w:val="00E55F11"/>
    <w:rsid w:val="00E572D4"/>
    <w:rsid w:val="00E62263"/>
    <w:rsid w:val="00E623BF"/>
    <w:rsid w:val="00E64455"/>
    <w:rsid w:val="00E665D4"/>
    <w:rsid w:val="00E675B6"/>
    <w:rsid w:val="00E70E4E"/>
    <w:rsid w:val="00E71084"/>
    <w:rsid w:val="00E7213A"/>
    <w:rsid w:val="00E73C56"/>
    <w:rsid w:val="00E7423C"/>
    <w:rsid w:val="00E76045"/>
    <w:rsid w:val="00E76055"/>
    <w:rsid w:val="00E762F3"/>
    <w:rsid w:val="00E76892"/>
    <w:rsid w:val="00E76D2F"/>
    <w:rsid w:val="00E77256"/>
    <w:rsid w:val="00E80F3A"/>
    <w:rsid w:val="00E81110"/>
    <w:rsid w:val="00E8330A"/>
    <w:rsid w:val="00E834B2"/>
    <w:rsid w:val="00E83A6F"/>
    <w:rsid w:val="00E83EE2"/>
    <w:rsid w:val="00E853D4"/>
    <w:rsid w:val="00E86E8A"/>
    <w:rsid w:val="00E91913"/>
    <w:rsid w:val="00E92294"/>
    <w:rsid w:val="00E926E0"/>
    <w:rsid w:val="00E95CC8"/>
    <w:rsid w:val="00E9632E"/>
    <w:rsid w:val="00E97115"/>
    <w:rsid w:val="00EA11FF"/>
    <w:rsid w:val="00EA1284"/>
    <w:rsid w:val="00EA4523"/>
    <w:rsid w:val="00EA62F1"/>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297"/>
    <w:rsid w:val="00ED651B"/>
    <w:rsid w:val="00EE12C6"/>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B59"/>
    <w:rsid w:val="00F16D07"/>
    <w:rsid w:val="00F17530"/>
    <w:rsid w:val="00F22016"/>
    <w:rsid w:val="00F2610E"/>
    <w:rsid w:val="00F2614C"/>
    <w:rsid w:val="00F26521"/>
    <w:rsid w:val="00F26569"/>
    <w:rsid w:val="00F30DF5"/>
    <w:rsid w:val="00F3315B"/>
    <w:rsid w:val="00F333EF"/>
    <w:rsid w:val="00F33777"/>
    <w:rsid w:val="00F337CD"/>
    <w:rsid w:val="00F33EE9"/>
    <w:rsid w:val="00F36176"/>
    <w:rsid w:val="00F3693B"/>
    <w:rsid w:val="00F45574"/>
    <w:rsid w:val="00F45F8B"/>
    <w:rsid w:val="00F4634C"/>
    <w:rsid w:val="00F47AFC"/>
    <w:rsid w:val="00F50299"/>
    <w:rsid w:val="00F5276B"/>
    <w:rsid w:val="00F56195"/>
    <w:rsid w:val="00F56B75"/>
    <w:rsid w:val="00F57FE8"/>
    <w:rsid w:val="00F60AAF"/>
    <w:rsid w:val="00F610E1"/>
    <w:rsid w:val="00F61C3F"/>
    <w:rsid w:val="00F664CF"/>
    <w:rsid w:val="00F6725C"/>
    <w:rsid w:val="00F6732C"/>
    <w:rsid w:val="00F70F34"/>
    <w:rsid w:val="00F756E0"/>
    <w:rsid w:val="00F76824"/>
    <w:rsid w:val="00F76AD8"/>
    <w:rsid w:val="00F77970"/>
    <w:rsid w:val="00F8009A"/>
    <w:rsid w:val="00F800FA"/>
    <w:rsid w:val="00F810D4"/>
    <w:rsid w:val="00F82ADD"/>
    <w:rsid w:val="00F82E04"/>
    <w:rsid w:val="00F83384"/>
    <w:rsid w:val="00F841E1"/>
    <w:rsid w:val="00F8587B"/>
    <w:rsid w:val="00F86174"/>
    <w:rsid w:val="00F870B6"/>
    <w:rsid w:val="00F919FC"/>
    <w:rsid w:val="00F928C4"/>
    <w:rsid w:val="00F9350E"/>
    <w:rsid w:val="00F941E9"/>
    <w:rsid w:val="00F95647"/>
    <w:rsid w:val="00F9747B"/>
    <w:rsid w:val="00FA23E4"/>
    <w:rsid w:val="00FA288C"/>
    <w:rsid w:val="00FA2F01"/>
    <w:rsid w:val="00FA3F65"/>
    <w:rsid w:val="00FA4418"/>
    <w:rsid w:val="00FA4D13"/>
    <w:rsid w:val="00FA501F"/>
    <w:rsid w:val="00FA51DD"/>
    <w:rsid w:val="00FA5B6B"/>
    <w:rsid w:val="00FA74D0"/>
    <w:rsid w:val="00FB089E"/>
    <w:rsid w:val="00FB0AE5"/>
    <w:rsid w:val="00FB1E8A"/>
    <w:rsid w:val="00FB446B"/>
    <w:rsid w:val="00FB4E1B"/>
    <w:rsid w:val="00FB50D7"/>
    <w:rsid w:val="00FB5980"/>
    <w:rsid w:val="00FC00FD"/>
    <w:rsid w:val="00FC0D20"/>
    <w:rsid w:val="00FC0DA2"/>
    <w:rsid w:val="00FC1BA6"/>
    <w:rsid w:val="00FC403A"/>
    <w:rsid w:val="00FC44A2"/>
    <w:rsid w:val="00FC49C6"/>
    <w:rsid w:val="00FC4BC9"/>
    <w:rsid w:val="00FC6701"/>
    <w:rsid w:val="00FC7982"/>
    <w:rsid w:val="00FD07C9"/>
    <w:rsid w:val="00FD0AB8"/>
    <w:rsid w:val="00FD126A"/>
    <w:rsid w:val="00FD1854"/>
    <w:rsid w:val="00FD1BA3"/>
    <w:rsid w:val="00FD2947"/>
    <w:rsid w:val="00FD3FFD"/>
    <w:rsid w:val="00FD4E4D"/>
    <w:rsid w:val="00FD6711"/>
    <w:rsid w:val="00FE0AA9"/>
    <w:rsid w:val="00FE4A0D"/>
    <w:rsid w:val="00FE4CBC"/>
    <w:rsid w:val="00FE6312"/>
    <w:rsid w:val="00FE632F"/>
    <w:rsid w:val="00FE6910"/>
    <w:rsid w:val="00FE730F"/>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289EE2-27A1-4303-8B6B-2AC8E6608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12253</Words>
  <Characters>69847</Characters>
  <Application>Microsoft Office Word</Application>
  <DocSecurity>0</DocSecurity>
  <Lines>582</Lines>
  <Paragraphs>163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2023-05-22T17:07:00Z</dcterms:created>
  <dcterms:modified xsi:type="dcterms:W3CDTF">2023-09-25T09:55:00Z</dcterms:modified>
</cp:coreProperties>
</file>